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4208D3" w:rsidP="005B3689" w:rsidRDefault="004208D3" w14:paraId="39BF645A" w14:textId="77777777">
      <w:pPr>
        <w:rPr>
          <w:rFonts w:cs="Arial"/>
        </w:rPr>
      </w:pPr>
    </w:p>
    <w:tbl>
      <w:tblPr>
        <w:tblW w:w="0" w:type="auto"/>
        <w:tblLook w:val="01E0" w:firstRow="1" w:lastRow="1" w:firstColumn="1" w:lastColumn="1" w:noHBand="0" w:noVBand="0"/>
      </w:tblPr>
      <w:tblGrid>
        <w:gridCol w:w="9638"/>
      </w:tblGrid>
      <w:tr w:rsidR="00074E92" w:rsidTr="00074E92" w14:paraId="1C0621A7" w14:textId="77777777">
        <w:trPr>
          <w:trHeight w:val="1134"/>
        </w:trPr>
        <w:tc>
          <w:tcPr>
            <w:tcW w:w="9854" w:type="dxa"/>
            <w:vAlign w:val="center"/>
          </w:tcPr>
          <w:p w:rsidR="00074E92" w:rsidP="00074E92" w:rsidRDefault="00480A40" w14:paraId="7E79A6EF" w14:textId="77777777">
            <w:pPr>
              <w:jc w:val="center"/>
            </w:pPr>
            <w:r>
              <w:rPr>
                <w:rFonts w:ascii="Times New Roman" w:hAnsi="Times New Roman"/>
                <w:noProof/>
                <w:sz w:val="24"/>
                <w:lang w:val="en-ZA" w:eastAsia="en-ZA"/>
              </w:rPr>
              <w:drawing>
                <wp:anchor distT="0" distB="0" distL="114300" distR="114300" simplePos="0" relativeHeight="251658240" behindDoc="0" locked="0" layoutInCell="1" allowOverlap="1" wp14:anchorId="0678FE41" wp14:editId="6ABEBCC8">
                  <wp:simplePos x="0" y="0"/>
                  <wp:positionH relativeFrom="column">
                    <wp:posOffset>1964690</wp:posOffset>
                  </wp:positionH>
                  <wp:positionV relativeFrom="paragraph">
                    <wp:posOffset>104140</wp:posOffset>
                  </wp:positionV>
                  <wp:extent cx="2152650" cy="504825"/>
                  <wp:effectExtent l="0" t="0" r="0" b="0"/>
                  <wp:wrapNone/>
                  <wp:docPr id="51" name="Picture 51" descr="Eskomlogo 2002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Eskomlogo 2002 Black"/>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52650" cy="504825"/>
                          </a:xfrm>
                          <a:prstGeom prst="rect">
                            <a:avLst/>
                          </a:prstGeom>
                          <a:noFill/>
                        </pic:spPr>
                      </pic:pic>
                    </a:graphicData>
                  </a:graphic>
                  <wp14:sizeRelH relativeFrom="page">
                    <wp14:pctWidth>0</wp14:pctWidth>
                  </wp14:sizeRelH>
                  <wp14:sizeRelV relativeFrom="page">
                    <wp14:pctHeight>0</wp14:pctHeight>
                  </wp14:sizeRelV>
                </wp:anchor>
              </w:drawing>
            </w:r>
          </w:p>
        </w:tc>
      </w:tr>
    </w:tbl>
    <w:p w:rsidR="004208D3" w:rsidP="004208D3" w:rsidRDefault="004208D3" w14:paraId="3245BCD7" w14:textId="77777777"/>
    <w:p w:rsidR="00F56EEF" w:rsidP="004208D3" w:rsidRDefault="00F56EEF" w14:paraId="386A4E49" w14:textId="77777777"/>
    <w:p w:rsidR="00154BFD" w:rsidP="004208D3" w:rsidRDefault="00154BFD" w14:paraId="614A199D" w14:textId="77777777"/>
    <w:p w:rsidR="00F56EEF" w:rsidP="004208D3" w:rsidRDefault="00F56EEF" w14:paraId="72C586BB" w14:textId="77777777"/>
    <w:p w:rsidRPr="00BD6243" w:rsidR="004208D3" w:rsidP="00096B28" w:rsidRDefault="00096B28" w14:paraId="1ECEA6F3" w14:textId="77777777">
      <w:pPr>
        <w:pBdr>
          <w:top w:val="single" w:color="auto" w:sz="6" w:space="5"/>
          <w:left w:val="single" w:color="auto" w:sz="6" w:space="5"/>
          <w:bottom w:val="single" w:color="auto" w:sz="6" w:space="5"/>
          <w:right w:val="single" w:color="auto" w:sz="6" w:space="0"/>
        </w:pBdr>
        <w:shd w:val="pct15" w:color="auto" w:fill="auto"/>
        <w:jc w:val="center"/>
        <w:rPr>
          <w:sz w:val="44"/>
          <w:szCs w:val="44"/>
        </w:rPr>
      </w:pPr>
      <w:r>
        <w:rPr>
          <w:sz w:val="44"/>
          <w:szCs w:val="44"/>
        </w:rPr>
        <w:t>NEC3 Engineering &amp; Construction</w:t>
      </w:r>
      <w:r w:rsidR="00154BFD">
        <w:rPr>
          <w:sz w:val="44"/>
          <w:szCs w:val="44"/>
        </w:rPr>
        <w:t xml:space="preserve"> Contract</w:t>
      </w:r>
    </w:p>
    <w:p w:rsidR="00074E92" w:rsidP="004208D3" w:rsidRDefault="00074E92" w14:paraId="78E78B38" w14:textId="77777777">
      <w:pPr>
        <w:rPr>
          <w:sz w:val="24"/>
        </w:rPr>
      </w:pPr>
    </w:p>
    <w:p w:rsidR="00154BFD" w:rsidP="004208D3" w:rsidRDefault="00154BFD" w14:paraId="65D4E677" w14:textId="77777777">
      <w:pPr>
        <w:rPr>
          <w:sz w:val="24"/>
        </w:rPr>
      </w:pPr>
    </w:p>
    <w:p w:rsidR="00E50342" w:rsidP="004208D3" w:rsidRDefault="00E50342" w14:paraId="339A5EA3" w14:textId="77777777">
      <w:pPr>
        <w:rPr>
          <w:sz w:val="24"/>
        </w:rPr>
      </w:pPr>
    </w:p>
    <w:p w:rsidR="00E50342" w:rsidP="004208D3" w:rsidRDefault="00E50342" w14:paraId="442D7346" w14:textId="77777777">
      <w:pPr>
        <w:rPr>
          <w:sz w:val="24"/>
        </w:rPr>
      </w:pPr>
    </w:p>
    <w:tbl>
      <w:tblPr>
        <w:tblW w:w="0" w:type="auto"/>
        <w:tblLook w:val="06A0" w:firstRow="1" w:lastRow="0" w:firstColumn="1" w:lastColumn="0" w:noHBand="1" w:noVBand="1"/>
      </w:tblPr>
      <w:tblGrid>
        <w:gridCol w:w="3526"/>
        <w:gridCol w:w="4770"/>
        <w:gridCol w:w="1342"/>
      </w:tblGrid>
      <w:tr w:rsidR="70BF29EF" w:rsidTr="70BF29EF" w14:paraId="230BEE42" w14:textId="77777777">
        <w:trPr>
          <w:trHeight w:val="300"/>
        </w:trPr>
        <w:tc>
          <w:tcPr>
            <w:tcW w:w="3607" w:type="dxa"/>
            <w:tcMar>
              <w:top w:w="85" w:type="dxa"/>
              <w:left w:w="85" w:type="dxa"/>
              <w:bottom w:w="85" w:type="dxa"/>
              <w:right w:w="85" w:type="dxa"/>
            </w:tcMar>
          </w:tcPr>
          <w:p w:rsidR="70BF29EF" w:rsidP="70BF29EF" w:rsidRDefault="70BF29EF" w14:paraId="2A34BEE0" w14:textId="1FA9792E">
            <w:pPr>
              <w:jc w:val="right"/>
            </w:pPr>
            <w:r w:rsidRPr="70BF29EF">
              <w:rPr>
                <w:rFonts w:eastAsia="Arial" w:cs="Arial"/>
                <w:b/>
                <w:bCs/>
                <w:sz w:val="24"/>
              </w:rPr>
              <w:t>Between</w:t>
            </w:r>
          </w:p>
          <w:p w:rsidR="70BF29EF" w:rsidP="70BF29EF" w:rsidRDefault="70BF29EF" w14:paraId="67CD3100" w14:textId="04FB0049">
            <w:pPr>
              <w:jc w:val="right"/>
            </w:pPr>
            <w:r w:rsidRPr="70BF29EF">
              <w:rPr>
                <w:rFonts w:eastAsia="Arial" w:cs="Arial"/>
                <w:b/>
                <w:bCs/>
                <w:sz w:val="24"/>
              </w:rPr>
              <w:t xml:space="preserve"> </w:t>
            </w:r>
          </w:p>
          <w:p w:rsidR="70BF29EF" w:rsidP="70BF29EF" w:rsidRDefault="70BF29EF" w14:paraId="7D3BC046" w14:textId="72F58C47">
            <w:pPr>
              <w:jc w:val="right"/>
            </w:pPr>
            <w:r w:rsidRPr="70BF29EF">
              <w:rPr>
                <w:rFonts w:eastAsia="Arial" w:cs="Arial"/>
                <w:b/>
                <w:bCs/>
                <w:sz w:val="24"/>
              </w:rPr>
              <w:t xml:space="preserve"> </w:t>
            </w:r>
          </w:p>
        </w:tc>
        <w:tc>
          <w:tcPr>
            <w:tcW w:w="6259" w:type="dxa"/>
            <w:gridSpan w:val="2"/>
            <w:tcMar>
              <w:top w:w="85" w:type="dxa"/>
              <w:left w:w="85" w:type="dxa"/>
              <w:bottom w:w="85" w:type="dxa"/>
              <w:right w:w="85" w:type="dxa"/>
            </w:tcMar>
          </w:tcPr>
          <w:p w:rsidR="70BF29EF" w:rsidP="70BF29EF" w:rsidRDefault="70BF29EF" w14:paraId="15971C1F" w14:textId="6E0AC022">
            <w:r w:rsidRPr="70BF29EF">
              <w:rPr>
                <w:rFonts w:eastAsia="Arial" w:cs="Arial"/>
                <w:b/>
                <w:bCs/>
                <w:sz w:val="24"/>
              </w:rPr>
              <w:t xml:space="preserve">ESKOM HOLDINGS SOC Ltd </w:t>
            </w:r>
          </w:p>
          <w:p w:rsidR="70BF29EF" w:rsidP="70BF29EF" w:rsidRDefault="70BF29EF" w14:paraId="1F3F209A" w14:textId="5D572842">
            <w:r w:rsidRPr="70BF29EF">
              <w:rPr>
                <w:rFonts w:eastAsia="Arial" w:cs="Arial"/>
                <w:b/>
                <w:bCs/>
                <w:sz w:val="24"/>
              </w:rPr>
              <w:t xml:space="preserve">(Reg No. 2002/015527/30) </w:t>
            </w:r>
          </w:p>
        </w:tc>
      </w:tr>
      <w:tr w:rsidR="70BF29EF" w:rsidTr="70BF29EF" w14:paraId="0B508BD3" w14:textId="77777777">
        <w:trPr>
          <w:trHeight w:val="300"/>
        </w:trPr>
        <w:tc>
          <w:tcPr>
            <w:tcW w:w="3607" w:type="dxa"/>
            <w:tcMar>
              <w:top w:w="85" w:type="dxa"/>
              <w:left w:w="85" w:type="dxa"/>
              <w:bottom w:w="85" w:type="dxa"/>
              <w:right w:w="85" w:type="dxa"/>
            </w:tcMar>
          </w:tcPr>
          <w:p w:rsidR="70BF29EF" w:rsidP="70BF29EF" w:rsidRDefault="70BF29EF" w14:paraId="7279C165" w14:textId="60ABB0FA">
            <w:pPr>
              <w:jc w:val="right"/>
            </w:pPr>
            <w:r w:rsidRPr="70BF29EF">
              <w:rPr>
                <w:rFonts w:eastAsia="Arial" w:cs="Arial"/>
                <w:b/>
                <w:bCs/>
                <w:sz w:val="24"/>
              </w:rPr>
              <w:t>and</w:t>
            </w:r>
          </w:p>
          <w:p w:rsidR="70BF29EF" w:rsidP="70BF29EF" w:rsidRDefault="70BF29EF" w14:paraId="52A304BA" w14:textId="1D8071A2">
            <w:pPr>
              <w:jc w:val="right"/>
            </w:pPr>
            <w:r w:rsidRPr="70BF29EF">
              <w:rPr>
                <w:rFonts w:eastAsia="Arial" w:cs="Arial"/>
                <w:b/>
                <w:bCs/>
                <w:sz w:val="24"/>
              </w:rPr>
              <w:t xml:space="preserve"> </w:t>
            </w:r>
          </w:p>
          <w:p w:rsidR="70BF29EF" w:rsidP="70BF29EF" w:rsidRDefault="70BF29EF" w14:paraId="2D96D364" w14:textId="417396A1">
            <w:pPr>
              <w:jc w:val="right"/>
            </w:pPr>
            <w:r w:rsidRPr="70BF29EF">
              <w:rPr>
                <w:rFonts w:eastAsia="Arial" w:cs="Arial"/>
                <w:b/>
                <w:bCs/>
                <w:sz w:val="24"/>
              </w:rPr>
              <w:t xml:space="preserve"> </w:t>
            </w:r>
          </w:p>
        </w:tc>
        <w:tc>
          <w:tcPr>
            <w:tcW w:w="6259" w:type="dxa"/>
            <w:gridSpan w:val="2"/>
            <w:tcMar>
              <w:top w:w="85" w:type="dxa"/>
              <w:left w:w="85" w:type="dxa"/>
              <w:bottom w:w="85" w:type="dxa"/>
              <w:right w:w="85" w:type="dxa"/>
            </w:tcMar>
          </w:tcPr>
          <w:p w:rsidR="70BF29EF" w:rsidP="70BF29EF" w:rsidRDefault="70BF29EF" w14:paraId="7C606E0B" w14:textId="1026B956">
            <w:r w:rsidRPr="70BF29EF">
              <w:rPr>
                <w:rFonts w:eastAsia="Arial" w:cs="Arial"/>
                <w:b/>
                <w:bCs/>
                <w:sz w:val="24"/>
              </w:rPr>
              <w:t>[Insert at award stage]</w:t>
            </w:r>
          </w:p>
          <w:p w:rsidR="70BF29EF" w:rsidP="70BF29EF" w:rsidRDefault="70BF29EF" w14:paraId="394B5CB4" w14:textId="6D08CF22">
            <w:r w:rsidRPr="70BF29EF">
              <w:rPr>
                <w:rFonts w:eastAsia="Arial" w:cs="Arial"/>
                <w:b/>
                <w:bCs/>
                <w:sz w:val="24"/>
              </w:rPr>
              <w:t>(Reg No. ___________ )</w:t>
            </w:r>
          </w:p>
        </w:tc>
      </w:tr>
      <w:tr w:rsidR="70BF29EF" w:rsidTr="70BF29EF" w14:paraId="7BA6F62B" w14:textId="77777777">
        <w:trPr>
          <w:trHeight w:val="300"/>
        </w:trPr>
        <w:tc>
          <w:tcPr>
            <w:tcW w:w="3607" w:type="dxa"/>
            <w:tcMar>
              <w:top w:w="85" w:type="dxa"/>
              <w:left w:w="85" w:type="dxa"/>
              <w:bottom w:w="85" w:type="dxa"/>
              <w:right w:w="85" w:type="dxa"/>
            </w:tcMar>
          </w:tcPr>
          <w:p w:rsidR="70BF29EF" w:rsidP="70BF29EF" w:rsidRDefault="70BF29EF" w14:paraId="379CC60A" w14:textId="5F18E7C2">
            <w:pPr>
              <w:jc w:val="right"/>
            </w:pPr>
            <w:r w:rsidRPr="70BF29EF">
              <w:rPr>
                <w:rFonts w:eastAsia="Arial" w:cs="Arial"/>
                <w:b/>
                <w:bCs/>
                <w:sz w:val="24"/>
              </w:rPr>
              <w:t>for</w:t>
            </w:r>
          </w:p>
          <w:p w:rsidR="70BF29EF" w:rsidP="70BF29EF" w:rsidRDefault="70BF29EF" w14:paraId="462E4CF2" w14:textId="73F470EF">
            <w:pPr>
              <w:jc w:val="right"/>
            </w:pPr>
            <w:r w:rsidRPr="70BF29EF">
              <w:rPr>
                <w:rFonts w:eastAsia="Arial" w:cs="Arial"/>
                <w:b/>
                <w:bCs/>
                <w:sz w:val="24"/>
              </w:rPr>
              <w:t xml:space="preserve"> </w:t>
            </w:r>
          </w:p>
          <w:p w:rsidR="70BF29EF" w:rsidP="70BF29EF" w:rsidRDefault="70BF29EF" w14:paraId="2EAAB97D" w14:textId="15CCDE57">
            <w:pPr>
              <w:jc w:val="right"/>
            </w:pPr>
            <w:r w:rsidRPr="70BF29EF">
              <w:rPr>
                <w:rFonts w:eastAsia="Arial" w:cs="Arial"/>
                <w:b/>
                <w:bCs/>
                <w:sz w:val="24"/>
              </w:rPr>
              <w:t xml:space="preserve"> </w:t>
            </w:r>
          </w:p>
        </w:tc>
        <w:tc>
          <w:tcPr>
            <w:tcW w:w="6259" w:type="dxa"/>
            <w:gridSpan w:val="2"/>
            <w:tcMar>
              <w:top w:w="85" w:type="dxa"/>
              <w:left w:w="85" w:type="dxa"/>
              <w:bottom w:w="85" w:type="dxa"/>
              <w:right w:w="85" w:type="dxa"/>
            </w:tcMar>
          </w:tcPr>
          <w:p w:rsidR="70BF29EF" w:rsidP="70BF29EF" w:rsidRDefault="70BF29EF" w14:paraId="46A52C66" w14:textId="2B0AA329">
            <w:pPr>
              <w:jc w:val="both"/>
              <w:rPr>
                <w:rFonts w:eastAsia="Arial" w:cs="Arial"/>
                <w:b/>
                <w:color w:val="000000" w:themeColor="text1"/>
                <w:szCs w:val="20"/>
              </w:rPr>
            </w:pPr>
            <w:r w:rsidRPr="70BF29EF">
              <w:rPr>
                <w:rFonts w:eastAsia="Arial" w:cs="Arial"/>
                <w:b/>
                <w:bCs/>
                <w:sz w:val="24"/>
              </w:rPr>
              <w:t>Design, Engineering, Procurement, Construction, Construction Management, Start-up, Commissioning, Performance Testing, Operator and Maintenance Training, and two (2) years of Operation and Maintenance of a 12.82 MW Solar Photovoltaic (PV) Plant at Arnot Power Station</w:t>
            </w:r>
          </w:p>
        </w:tc>
      </w:tr>
      <w:tr w:rsidR="70BF29EF" w:rsidTr="70BF29EF" w14:paraId="7BB9B416" w14:textId="77777777">
        <w:trPr>
          <w:trHeight w:val="300"/>
        </w:trPr>
        <w:tc>
          <w:tcPr>
            <w:tcW w:w="3607" w:type="dxa"/>
            <w:tcBorders>
              <w:left w:val="nil"/>
              <w:bottom w:val="single" w:color="auto" w:sz="8" w:space="0"/>
              <w:right w:val="nil"/>
            </w:tcBorders>
            <w:tcMar>
              <w:top w:w="85" w:type="dxa"/>
              <w:left w:w="85" w:type="dxa"/>
              <w:bottom w:w="85" w:type="dxa"/>
              <w:right w:w="85" w:type="dxa"/>
            </w:tcMar>
          </w:tcPr>
          <w:p w:rsidR="70BF29EF" w:rsidP="70BF29EF" w:rsidRDefault="70BF29EF" w14:paraId="43CEF849" w14:textId="483CACA1">
            <w:pPr>
              <w:jc w:val="right"/>
            </w:pPr>
            <w:r w:rsidRPr="70BF29EF">
              <w:rPr>
                <w:rFonts w:eastAsia="Arial" w:cs="Arial"/>
                <w:b/>
                <w:bCs/>
                <w:sz w:val="24"/>
              </w:rPr>
              <w:t xml:space="preserve"> </w:t>
            </w:r>
          </w:p>
        </w:tc>
        <w:tc>
          <w:tcPr>
            <w:tcW w:w="6259" w:type="dxa"/>
            <w:gridSpan w:val="2"/>
            <w:tcBorders>
              <w:left w:val="nil"/>
              <w:bottom w:val="single" w:color="auto" w:sz="8" w:space="0"/>
              <w:right w:val="nil"/>
            </w:tcBorders>
            <w:tcMar>
              <w:top w:w="85" w:type="dxa"/>
              <w:left w:w="85" w:type="dxa"/>
              <w:bottom w:w="85" w:type="dxa"/>
              <w:right w:w="85" w:type="dxa"/>
            </w:tcMar>
          </w:tcPr>
          <w:p w:rsidR="70BF29EF" w:rsidP="70BF29EF" w:rsidRDefault="70BF29EF" w14:paraId="7F43C885" w14:textId="013EF94B">
            <w:r w:rsidRPr="70BF29EF">
              <w:rPr>
                <w:rFonts w:eastAsia="Arial" w:cs="Arial"/>
                <w:b/>
                <w:bCs/>
                <w:sz w:val="24"/>
              </w:rPr>
              <w:t xml:space="preserve"> </w:t>
            </w:r>
          </w:p>
        </w:tc>
      </w:tr>
      <w:tr w:rsidR="70BF29EF" w:rsidTr="70BF29EF" w14:paraId="70D580E1" w14:textId="77777777">
        <w:trPr>
          <w:trHeight w:val="300"/>
        </w:trPr>
        <w:tc>
          <w:tcPr>
            <w:tcW w:w="3607" w:type="dxa"/>
            <w:tcBorders>
              <w:top w:val="single" w:color="auto" w:sz="8" w:space="0"/>
              <w:left w:val="nil"/>
              <w:bottom w:val="nil"/>
              <w:right w:val="nil"/>
            </w:tcBorders>
            <w:tcMar>
              <w:top w:w="85" w:type="dxa"/>
              <w:left w:w="85" w:type="dxa"/>
              <w:bottom w:w="85" w:type="dxa"/>
              <w:right w:w="85" w:type="dxa"/>
            </w:tcMar>
          </w:tcPr>
          <w:p w:rsidR="70BF29EF" w:rsidP="70BF29EF" w:rsidRDefault="70BF29EF" w14:paraId="05319E6D" w14:textId="041DCC58">
            <w:pPr>
              <w:jc w:val="right"/>
            </w:pPr>
            <w:r w:rsidRPr="70BF29EF">
              <w:rPr>
                <w:rFonts w:eastAsia="Arial" w:cs="Arial"/>
                <w:b/>
                <w:bCs/>
                <w:sz w:val="24"/>
              </w:rPr>
              <w:t>Contents:</w:t>
            </w:r>
          </w:p>
          <w:p w:rsidR="70BF29EF" w:rsidP="70BF29EF" w:rsidRDefault="70BF29EF" w14:paraId="325D084C" w14:textId="6EA0274D">
            <w:pPr>
              <w:jc w:val="right"/>
            </w:pPr>
            <w:r w:rsidRPr="70BF29EF">
              <w:rPr>
                <w:rFonts w:eastAsia="Arial" w:cs="Arial"/>
                <w:b/>
                <w:bCs/>
                <w:sz w:val="24"/>
              </w:rPr>
              <w:t xml:space="preserve"> </w:t>
            </w:r>
          </w:p>
        </w:tc>
        <w:tc>
          <w:tcPr>
            <w:tcW w:w="4899" w:type="dxa"/>
            <w:tcBorders>
              <w:top w:val="single" w:color="auto" w:sz="8" w:space="0"/>
              <w:left w:val="nil"/>
              <w:bottom w:val="nil"/>
              <w:right w:val="nil"/>
            </w:tcBorders>
            <w:tcMar>
              <w:top w:w="85" w:type="dxa"/>
              <w:left w:w="85" w:type="dxa"/>
              <w:bottom w:w="85" w:type="dxa"/>
              <w:right w:w="85" w:type="dxa"/>
            </w:tcMar>
          </w:tcPr>
          <w:p w:rsidR="70BF29EF" w:rsidP="70BF29EF" w:rsidRDefault="70BF29EF" w14:paraId="31F4EB5D" w14:textId="79941105">
            <w:r w:rsidRPr="70BF29EF">
              <w:rPr>
                <w:rFonts w:eastAsia="Arial" w:cs="Arial"/>
                <w:b/>
                <w:bCs/>
                <w:sz w:val="24"/>
              </w:rPr>
              <w:t xml:space="preserve"> </w:t>
            </w:r>
          </w:p>
        </w:tc>
        <w:tc>
          <w:tcPr>
            <w:tcW w:w="1360" w:type="dxa"/>
            <w:tcBorders>
              <w:top w:val="nil"/>
              <w:left w:val="nil"/>
              <w:bottom w:val="nil"/>
              <w:right w:val="nil"/>
            </w:tcBorders>
            <w:tcMar>
              <w:left w:w="107" w:type="dxa"/>
              <w:right w:w="107" w:type="dxa"/>
            </w:tcMar>
          </w:tcPr>
          <w:p w:rsidR="70BF29EF" w:rsidP="70BF29EF" w:rsidRDefault="70BF29EF" w14:paraId="1BB0833D" w14:textId="5D907715">
            <w:r w:rsidRPr="70BF29EF">
              <w:rPr>
                <w:rFonts w:eastAsia="Arial" w:cs="Arial"/>
                <w:b/>
                <w:bCs/>
                <w:sz w:val="24"/>
              </w:rPr>
              <w:t>No of pages</w:t>
            </w:r>
          </w:p>
        </w:tc>
      </w:tr>
      <w:tr w:rsidR="70BF29EF" w:rsidTr="70BF29EF" w14:paraId="2CFF254F" w14:textId="77777777">
        <w:trPr>
          <w:trHeight w:val="300"/>
        </w:trPr>
        <w:tc>
          <w:tcPr>
            <w:tcW w:w="3607" w:type="dxa"/>
            <w:tcMar>
              <w:top w:w="85" w:type="dxa"/>
              <w:left w:w="85" w:type="dxa"/>
              <w:bottom w:w="85" w:type="dxa"/>
              <w:right w:w="85" w:type="dxa"/>
            </w:tcMar>
          </w:tcPr>
          <w:p w:rsidR="70BF29EF" w:rsidP="70BF29EF" w:rsidRDefault="70BF29EF" w14:paraId="533FEC8D" w14:textId="2736E802">
            <w:pPr>
              <w:jc w:val="right"/>
            </w:pPr>
            <w:r w:rsidRPr="70BF29EF">
              <w:rPr>
                <w:rFonts w:eastAsia="Arial" w:cs="Arial"/>
                <w:b/>
                <w:bCs/>
                <w:sz w:val="24"/>
              </w:rPr>
              <w:t>Part C1</w:t>
            </w:r>
          </w:p>
        </w:tc>
        <w:tc>
          <w:tcPr>
            <w:tcW w:w="4899" w:type="dxa"/>
            <w:tcMar>
              <w:top w:w="85" w:type="dxa"/>
              <w:left w:w="85" w:type="dxa"/>
              <w:bottom w:w="85" w:type="dxa"/>
              <w:right w:w="85" w:type="dxa"/>
            </w:tcMar>
          </w:tcPr>
          <w:p w:rsidR="70BF29EF" w:rsidP="70BF29EF" w:rsidRDefault="70BF29EF" w14:paraId="4CA3612B" w14:textId="04B6F98E">
            <w:r w:rsidRPr="70BF29EF">
              <w:rPr>
                <w:rFonts w:eastAsia="Arial" w:cs="Arial"/>
                <w:b/>
                <w:bCs/>
                <w:sz w:val="24"/>
              </w:rPr>
              <w:t>Agreements &amp; Contract Data</w:t>
            </w:r>
          </w:p>
        </w:tc>
        <w:tc>
          <w:tcPr>
            <w:tcW w:w="1360" w:type="dxa"/>
            <w:tcMar>
              <w:left w:w="107" w:type="dxa"/>
              <w:right w:w="107" w:type="dxa"/>
            </w:tcMar>
          </w:tcPr>
          <w:p w:rsidR="70BF29EF" w:rsidP="70BF29EF" w:rsidRDefault="70BF29EF" w14:paraId="43166C30" w14:textId="3589A084">
            <w:pPr>
              <w:jc w:val="both"/>
            </w:pPr>
            <w:r w:rsidRPr="70BF29EF">
              <w:rPr>
                <w:rFonts w:eastAsia="Arial" w:cs="Arial"/>
                <w:b/>
                <w:bCs/>
                <w:sz w:val="24"/>
              </w:rPr>
              <w:t>01</w:t>
            </w:r>
          </w:p>
        </w:tc>
      </w:tr>
      <w:tr w:rsidR="70BF29EF" w:rsidTr="70BF29EF" w14:paraId="266975F5" w14:textId="77777777">
        <w:trPr>
          <w:trHeight w:val="300"/>
        </w:trPr>
        <w:tc>
          <w:tcPr>
            <w:tcW w:w="3607" w:type="dxa"/>
            <w:tcMar>
              <w:top w:w="85" w:type="dxa"/>
              <w:left w:w="85" w:type="dxa"/>
              <w:bottom w:w="85" w:type="dxa"/>
              <w:right w:w="85" w:type="dxa"/>
            </w:tcMar>
          </w:tcPr>
          <w:p w:rsidR="70BF29EF" w:rsidP="70BF29EF" w:rsidRDefault="70BF29EF" w14:paraId="0F2862CC" w14:textId="68754556">
            <w:pPr>
              <w:jc w:val="right"/>
            </w:pPr>
            <w:r w:rsidRPr="70BF29EF">
              <w:rPr>
                <w:rFonts w:eastAsia="Arial" w:cs="Arial"/>
                <w:b/>
                <w:bCs/>
                <w:sz w:val="24"/>
              </w:rPr>
              <w:t>Part C2</w:t>
            </w:r>
          </w:p>
        </w:tc>
        <w:tc>
          <w:tcPr>
            <w:tcW w:w="4899" w:type="dxa"/>
            <w:tcMar>
              <w:top w:w="85" w:type="dxa"/>
              <w:left w:w="85" w:type="dxa"/>
              <w:bottom w:w="85" w:type="dxa"/>
              <w:right w:w="85" w:type="dxa"/>
            </w:tcMar>
          </w:tcPr>
          <w:p w:rsidR="70BF29EF" w:rsidP="70BF29EF" w:rsidRDefault="70BF29EF" w14:paraId="753B6B1A" w14:textId="1776C389">
            <w:r w:rsidRPr="70BF29EF">
              <w:rPr>
                <w:rFonts w:eastAsia="Arial" w:cs="Arial"/>
                <w:b/>
                <w:bCs/>
                <w:sz w:val="24"/>
              </w:rPr>
              <w:t>Pricing Data</w:t>
            </w:r>
          </w:p>
        </w:tc>
        <w:tc>
          <w:tcPr>
            <w:tcW w:w="1360" w:type="dxa"/>
            <w:tcMar>
              <w:left w:w="107" w:type="dxa"/>
              <w:right w:w="107" w:type="dxa"/>
            </w:tcMar>
          </w:tcPr>
          <w:p w:rsidR="70BF29EF" w:rsidP="70BF29EF" w:rsidRDefault="70BF29EF" w14:paraId="073F03D0" w14:textId="53F19770">
            <w:r w:rsidRPr="70BF29EF">
              <w:rPr>
                <w:rFonts w:eastAsia="Arial" w:cs="Arial"/>
                <w:b/>
                <w:bCs/>
                <w:sz w:val="24"/>
              </w:rPr>
              <w:t>04</w:t>
            </w:r>
          </w:p>
        </w:tc>
      </w:tr>
      <w:tr w:rsidR="70BF29EF" w:rsidTr="70BF29EF" w14:paraId="205FCF56" w14:textId="77777777">
        <w:trPr>
          <w:trHeight w:val="300"/>
        </w:trPr>
        <w:tc>
          <w:tcPr>
            <w:tcW w:w="3607" w:type="dxa"/>
            <w:tcMar>
              <w:top w:w="85" w:type="dxa"/>
              <w:left w:w="85" w:type="dxa"/>
              <w:bottom w:w="85" w:type="dxa"/>
              <w:right w:w="85" w:type="dxa"/>
            </w:tcMar>
          </w:tcPr>
          <w:p w:rsidR="70BF29EF" w:rsidP="70BF29EF" w:rsidRDefault="70BF29EF" w14:paraId="59E14C33" w14:textId="568BD8B8">
            <w:pPr>
              <w:jc w:val="right"/>
            </w:pPr>
            <w:r w:rsidRPr="70BF29EF">
              <w:rPr>
                <w:rFonts w:eastAsia="Arial" w:cs="Arial"/>
                <w:b/>
                <w:bCs/>
                <w:sz w:val="24"/>
              </w:rPr>
              <w:t>Part C3</w:t>
            </w:r>
          </w:p>
        </w:tc>
        <w:tc>
          <w:tcPr>
            <w:tcW w:w="4899" w:type="dxa"/>
            <w:tcMar>
              <w:top w:w="85" w:type="dxa"/>
              <w:left w:w="85" w:type="dxa"/>
              <w:bottom w:w="85" w:type="dxa"/>
              <w:right w:w="85" w:type="dxa"/>
            </w:tcMar>
          </w:tcPr>
          <w:p w:rsidR="70BF29EF" w:rsidP="70BF29EF" w:rsidRDefault="70BF29EF" w14:paraId="2602EE44" w14:textId="25BA34B3">
            <w:r w:rsidRPr="70BF29EF">
              <w:rPr>
                <w:rFonts w:eastAsia="Arial" w:cs="Arial"/>
                <w:b/>
                <w:bCs/>
                <w:sz w:val="24"/>
              </w:rPr>
              <w:t>Scope of Work</w:t>
            </w:r>
          </w:p>
        </w:tc>
        <w:tc>
          <w:tcPr>
            <w:tcW w:w="1360" w:type="dxa"/>
            <w:tcMar>
              <w:left w:w="107" w:type="dxa"/>
              <w:right w:w="107" w:type="dxa"/>
            </w:tcMar>
          </w:tcPr>
          <w:p w:rsidR="70BF29EF" w:rsidP="70BF29EF" w:rsidRDefault="70BF29EF" w14:paraId="7B665238" w14:textId="162F2915">
            <w:r w:rsidRPr="70BF29EF">
              <w:rPr>
                <w:rFonts w:eastAsia="Arial" w:cs="Arial"/>
                <w:b/>
                <w:bCs/>
                <w:sz w:val="24"/>
              </w:rPr>
              <w:t>51</w:t>
            </w:r>
          </w:p>
        </w:tc>
      </w:tr>
      <w:tr w:rsidR="70BF29EF" w:rsidTr="70BF29EF" w14:paraId="15DA0828" w14:textId="77777777">
        <w:trPr>
          <w:trHeight w:val="300"/>
        </w:trPr>
        <w:tc>
          <w:tcPr>
            <w:tcW w:w="3607" w:type="dxa"/>
            <w:tcMar>
              <w:top w:w="85" w:type="dxa"/>
              <w:left w:w="85" w:type="dxa"/>
              <w:bottom w:w="85" w:type="dxa"/>
              <w:right w:w="85" w:type="dxa"/>
            </w:tcMar>
          </w:tcPr>
          <w:p w:rsidR="70BF29EF" w:rsidP="70BF29EF" w:rsidRDefault="70BF29EF" w14:paraId="686E254D" w14:textId="728F72E6">
            <w:pPr>
              <w:jc w:val="right"/>
            </w:pPr>
            <w:r w:rsidRPr="70BF29EF">
              <w:rPr>
                <w:rFonts w:eastAsia="Arial" w:cs="Arial"/>
                <w:b/>
                <w:bCs/>
                <w:sz w:val="24"/>
              </w:rPr>
              <w:t>Part C4</w:t>
            </w:r>
          </w:p>
        </w:tc>
        <w:tc>
          <w:tcPr>
            <w:tcW w:w="4899" w:type="dxa"/>
            <w:tcMar>
              <w:top w:w="85" w:type="dxa"/>
              <w:left w:w="85" w:type="dxa"/>
              <w:bottom w:w="85" w:type="dxa"/>
              <w:right w:w="85" w:type="dxa"/>
            </w:tcMar>
          </w:tcPr>
          <w:p w:rsidR="70BF29EF" w:rsidP="70BF29EF" w:rsidRDefault="70BF29EF" w14:paraId="09A12A78" w14:textId="55EDFCDF">
            <w:r w:rsidRPr="70BF29EF">
              <w:rPr>
                <w:rFonts w:eastAsia="Arial" w:cs="Arial"/>
                <w:b/>
                <w:bCs/>
                <w:sz w:val="24"/>
              </w:rPr>
              <w:t>Site Information</w:t>
            </w:r>
          </w:p>
        </w:tc>
        <w:tc>
          <w:tcPr>
            <w:tcW w:w="1360" w:type="dxa"/>
            <w:tcMar>
              <w:left w:w="107" w:type="dxa"/>
              <w:right w:w="107" w:type="dxa"/>
            </w:tcMar>
          </w:tcPr>
          <w:p w:rsidR="70BF29EF" w:rsidP="70BF29EF" w:rsidRDefault="70BF29EF" w14:paraId="72465D44" w14:textId="0EED050F">
            <w:r w:rsidRPr="70BF29EF">
              <w:rPr>
                <w:rFonts w:eastAsia="Arial" w:cs="Arial"/>
                <w:b/>
                <w:bCs/>
                <w:sz w:val="24"/>
              </w:rPr>
              <w:t>55</w:t>
            </w:r>
          </w:p>
        </w:tc>
      </w:tr>
      <w:tr w:rsidR="70BF29EF" w:rsidTr="70BF29EF" w14:paraId="4BD2FAFD" w14:textId="77777777">
        <w:trPr>
          <w:trHeight w:val="300"/>
        </w:trPr>
        <w:tc>
          <w:tcPr>
            <w:tcW w:w="3607" w:type="dxa"/>
            <w:tcBorders>
              <w:left w:val="nil"/>
              <w:bottom w:val="single" w:color="auto" w:sz="8" w:space="0"/>
              <w:right w:val="nil"/>
            </w:tcBorders>
            <w:tcMar>
              <w:top w:w="85" w:type="dxa"/>
              <w:left w:w="85" w:type="dxa"/>
              <w:bottom w:w="85" w:type="dxa"/>
              <w:right w:w="85" w:type="dxa"/>
            </w:tcMar>
          </w:tcPr>
          <w:p w:rsidR="70BF29EF" w:rsidP="70BF29EF" w:rsidRDefault="70BF29EF" w14:paraId="44BA4B6B" w14:textId="6CDBD5CE">
            <w:pPr>
              <w:jc w:val="right"/>
            </w:pPr>
            <w:r w:rsidRPr="70BF29EF">
              <w:rPr>
                <w:rFonts w:eastAsia="Arial" w:cs="Arial"/>
                <w:b/>
                <w:bCs/>
                <w:sz w:val="24"/>
              </w:rPr>
              <w:t xml:space="preserve"> </w:t>
            </w:r>
          </w:p>
        </w:tc>
        <w:tc>
          <w:tcPr>
            <w:tcW w:w="4899" w:type="dxa"/>
            <w:tcBorders>
              <w:left w:val="nil"/>
              <w:bottom w:val="single" w:color="auto" w:sz="8" w:space="0"/>
              <w:right w:val="nil"/>
            </w:tcBorders>
            <w:tcMar>
              <w:top w:w="85" w:type="dxa"/>
              <w:left w:w="85" w:type="dxa"/>
              <w:bottom w:w="85" w:type="dxa"/>
              <w:right w:w="85" w:type="dxa"/>
            </w:tcMar>
          </w:tcPr>
          <w:p w:rsidR="70BF29EF" w:rsidP="70BF29EF" w:rsidRDefault="70BF29EF" w14:paraId="29DB9762" w14:textId="7EFE04D8">
            <w:r w:rsidRPr="70BF29EF">
              <w:rPr>
                <w:rFonts w:eastAsia="Arial" w:cs="Arial"/>
                <w:b/>
                <w:bCs/>
                <w:sz w:val="24"/>
              </w:rPr>
              <w:t xml:space="preserve"> </w:t>
            </w:r>
          </w:p>
        </w:tc>
        <w:tc>
          <w:tcPr>
            <w:tcW w:w="1360" w:type="dxa"/>
            <w:tcBorders>
              <w:left w:val="nil"/>
              <w:bottom w:val="single" w:color="auto" w:sz="8" w:space="0"/>
              <w:right w:val="nil"/>
            </w:tcBorders>
            <w:tcMar>
              <w:left w:w="107" w:type="dxa"/>
              <w:right w:w="107" w:type="dxa"/>
            </w:tcMar>
          </w:tcPr>
          <w:p w:rsidR="70BF29EF" w:rsidP="70BF29EF" w:rsidRDefault="70BF29EF" w14:paraId="7459EF6D" w14:textId="52BAD42E">
            <w:r w:rsidRPr="70BF29EF">
              <w:rPr>
                <w:rFonts w:eastAsia="Arial" w:cs="Arial"/>
                <w:b/>
                <w:bCs/>
                <w:sz w:val="24"/>
              </w:rPr>
              <w:t xml:space="preserve"> </w:t>
            </w:r>
          </w:p>
        </w:tc>
      </w:tr>
      <w:tr w:rsidR="70BF29EF" w:rsidTr="70BF29EF" w14:paraId="44E74736" w14:textId="77777777">
        <w:trPr>
          <w:trHeight w:val="300"/>
        </w:trPr>
        <w:tc>
          <w:tcPr>
            <w:tcW w:w="3607" w:type="dxa"/>
            <w:tcBorders>
              <w:top w:val="single" w:color="auto" w:sz="8" w:space="0"/>
              <w:left w:val="nil"/>
              <w:bottom w:val="nil"/>
              <w:right w:val="nil"/>
            </w:tcBorders>
            <w:tcMar>
              <w:top w:w="85" w:type="dxa"/>
              <w:left w:w="85" w:type="dxa"/>
              <w:bottom w:w="85" w:type="dxa"/>
              <w:right w:w="85" w:type="dxa"/>
            </w:tcMar>
          </w:tcPr>
          <w:p w:rsidR="70BF29EF" w:rsidP="70BF29EF" w:rsidRDefault="70BF29EF" w14:paraId="77B86F83" w14:textId="6BB9F568">
            <w:pPr>
              <w:jc w:val="right"/>
            </w:pPr>
            <w:r w:rsidRPr="70BF29EF">
              <w:rPr>
                <w:rFonts w:eastAsia="Arial" w:cs="Arial"/>
                <w:b/>
                <w:bCs/>
                <w:sz w:val="24"/>
              </w:rPr>
              <w:t>CONTRACT No.</w:t>
            </w:r>
          </w:p>
        </w:tc>
        <w:tc>
          <w:tcPr>
            <w:tcW w:w="6259" w:type="dxa"/>
            <w:gridSpan w:val="2"/>
            <w:tcBorders>
              <w:top w:val="single" w:color="auto" w:sz="8" w:space="0"/>
              <w:left w:val="nil"/>
              <w:bottom w:val="nil"/>
              <w:right w:val="nil"/>
            </w:tcBorders>
            <w:tcMar>
              <w:top w:w="85" w:type="dxa"/>
              <w:left w:w="85" w:type="dxa"/>
              <w:bottom w:w="85" w:type="dxa"/>
              <w:right w:w="85" w:type="dxa"/>
            </w:tcMar>
          </w:tcPr>
          <w:p w:rsidR="70BF29EF" w:rsidP="70BF29EF" w:rsidRDefault="70BF29EF" w14:paraId="2B6BA5C3" w14:textId="5C037F7A">
            <w:r w:rsidRPr="70BF29EF">
              <w:rPr>
                <w:rFonts w:eastAsia="Arial" w:cs="Arial"/>
                <w:b/>
                <w:bCs/>
                <w:sz w:val="24"/>
              </w:rPr>
              <w:t>[Insert at award stage]</w:t>
            </w:r>
          </w:p>
        </w:tc>
      </w:tr>
      <w:tr w:rsidR="70BF29EF" w:rsidTr="70BF29EF" w14:paraId="5734FFB0" w14:textId="77777777">
        <w:trPr>
          <w:trHeight w:val="300"/>
        </w:trPr>
        <w:tc>
          <w:tcPr>
            <w:tcW w:w="3607" w:type="dxa"/>
            <w:tcMar>
              <w:top w:w="85" w:type="dxa"/>
              <w:left w:w="85" w:type="dxa"/>
              <w:bottom w:w="85" w:type="dxa"/>
              <w:right w:w="85" w:type="dxa"/>
            </w:tcMar>
          </w:tcPr>
          <w:p w:rsidR="70BF29EF" w:rsidP="70BF29EF" w:rsidRDefault="70BF29EF" w14:paraId="3B5B680A" w14:textId="379A12B9">
            <w:pPr>
              <w:jc w:val="right"/>
            </w:pPr>
            <w:r w:rsidRPr="70BF29EF">
              <w:rPr>
                <w:rFonts w:eastAsia="Arial" w:cs="Arial"/>
                <w:b/>
                <w:bCs/>
                <w:sz w:val="24"/>
              </w:rPr>
              <w:t xml:space="preserve"> </w:t>
            </w:r>
          </w:p>
        </w:tc>
        <w:tc>
          <w:tcPr>
            <w:tcW w:w="6259" w:type="dxa"/>
            <w:gridSpan w:val="2"/>
            <w:tcBorders>
              <w:top w:val="single" w:color="auto" w:sz="8" w:space="0"/>
              <w:left w:val="nil"/>
            </w:tcBorders>
            <w:tcMar>
              <w:top w:w="85" w:type="dxa"/>
              <w:left w:w="85" w:type="dxa"/>
              <w:bottom w:w="85" w:type="dxa"/>
              <w:right w:w="85" w:type="dxa"/>
            </w:tcMar>
          </w:tcPr>
          <w:p w:rsidR="70BF29EF" w:rsidP="70BF29EF" w:rsidRDefault="70BF29EF" w14:paraId="73B6B3DD" w14:textId="23A154FC">
            <w:r w:rsidRPr="70BF29EF">
              <w:rPr>
                <w:rFonts w:eastAsia="Arial" w:cs="Arial"/>
                <w:b/>
                <w:bCs/>
                <w:sz w:val="24"/>
              </w:rPr>
              <w:t xml:space="preserve"> </w:t>
            </w:r>
          </w:p>
        </w:tc>
      </w:tr>
      <w:tr w:rsidR="70BF29EF" w:rsidTr="70BF29EF" w14:paraId="68628FF7" w14:textId="77777777">
        <w:trPr>
          <w:trHeight w:val="300"/>
        </w:trPr>
        <w:tc>
          <w:tcPr>
            <w:tcW w:w="3607" w:type="dxa"/>
            <w:tcMar>
              <w:top w:w="85" w:type="dxa"/>
              <w:left w:w="85" w:type="dxa"/>
              <w:bottom w:w="85" w:type="dxa"/>
              <w:right w:w="85" w:type="dxa"/>
            </w:tcMar>
          </w:tcPr>
          <w:p w:rsidR="70BF29EF" w:rsidP="70BF29EF" w:rsidRDefault="70BF29EF" w14:paraId="3A7D4039" w14:textId="3DE17D46">
            <w:pPr>
              <w:jc w:val="right"/>
            </w:pPr>
            <w:r w:rsidRPr="70BF29EF">
              <w:rPr>
                <w:rFonts w:eastAsia="Arial" w:cs="Arial"/>
                <w:b/>
                <w:bCs/>
                <w:sz w:val="24"/>
              </w:rPr>
              <w:t xml:space="preserve"> </w:t>
            </w:r>
          </w:p>
        </w:tc>
        <w:tc>
          <w:tcPr>
            <w:tcW w:w="6259" w:type="dxa"/>
            <w:gridSpan w:val="2"/>
            <w:tcMar>
              <w:top w:w="85" w:type="dxa"/>
              <w:left w:w="85" w:type="dxa"/>
              <w:bottom w:w="85" w:type="dxa"/>
              <w:right w:w="85" w:type="dxa"/>
            </w:tcMar>
          </w:tcPr>
          <w:p w:rsidR="70BF29EF" w:rsidP="70BF29EF" w:rsidRDefault="70BF29EF" w14:paraId="63EAF753" w14:textId="2A60AA8C">
            <w:r w:rsidRPr="70BF29EF">
              <w:rPr>
                <w:rFonts w:eastAsia="Arial" w:cs="Arial"/>
                <w:b/>
                <w:bCs/>
                <w:sz w:val="24"/>
              </w:rPr>
              <w:t xml:space="preserve"> </w:t>
            </w:r>
          </w:p>
        </w:tc>
      </w:tr>
      <w:tr w:rsidR="70BF29EF" w:rsidTr="70BF29EF" w14:paraId="4CECF8E7" w14:textId="77777777">
        <w:trPr>
          <w:trHeight w:val="300"/>
        </w:trPr>
        <w:tc>
          <w:tcPr>
            <w:tcW w:w="3607" w:type="dxa"/>
            <w:tcBorders>
              <w:left w:val="nil"/>
              <w:bottom w:val="single" w:color="auto" w:sz="8" w:space="0"/>
              <w:right w:val="nil"/>
            </w:tcBorders>
            <w:tcMar>
              <w:top w:w="85" w:type="dxa"/>
              <w:left w:w="85" w:type="dxa"/>
              <w:bottom w:w="85" w:type="dxa"/>
              <w:right w:w="85" w:type="dxa"/>
            </w:tcMar>
          </w:tcPr>
          <w:p w:rsidR="70BF29EF" w:rsidP="70BF29EF" w:rsidRDefault="70BF29EF" w14:paraId="6E108EE1" w14:textId="3E69F6B4">
            <w:pPr>
              <w:jc w:val="right"/>
            </w:pPr>
            <w:r w:rsidRPr="70BF29EF">
              <w:rPr>
                <w:rFonts w:eastAsia="Arial" w:cs="Arial"/>
                <w:b/>
                <w:bCs/>
                <w:sz w:val="24"/>
              </w:rPr>
              <w:t xml:space="preserve"> </w:t>
            </w:r>
          </w:p>
        </w:tc>
        <w:tc>
          <w:tcPr>
            <w:tcW w:w="6259" w:type="dxa"/>
            <w:gridSpan w:val="2"/>
            <w:tcBorders>
              <w:left w:val="nil"/>
              <w:bottom w:val="single" w:color="auto" w:sz="8" w:space="0"/>
              <w:right w:val="nil"/>
            </w:tcBorders>
            <w:tcMar>
              <w:top w:w="85" w:type="dxa"/>
              <w:left w:w="85" w:type="dxa"/>
              <w:bottom w:w="85" w:type="dxa"/>
              <w:right w:w="85" w:type="dxa"/>
            </w:tcMar>
          </w:tcPr>
          <w:p w:rsidR="70BF29EF" w:rsidP="70BF29EF" w:rsidRDefault="70BF29EF" w14:paraId="4608A018" w14:textId="798931EB">
            <w:pPr>
              <w:rPr>
                <w:rFonts w:eastAsia="Arial" w:cs="Arial"/>
                <w:b/>
                <w:bCs/>
                <w:sz w:val="24"/>
              </w:rPr>
            </w:pPr>
          </w:p>
        </w:tc>
      </w:tr>
    </w:tbl>
    <w:p w:rsidR="00BD6243" w:rsidP="004208D3" w:rsidRDefault="00BD6243" w14:paraId="1EAC1907" w14:textId="0891A85C">
      <w:pPr>
        <w:rPr>
          <w:sz w:val="24"/>
        </w:rPr>
      </w:pPr>
    </w:p>
    <w:p w:rsidR="00DB3348" w:rsidRDefault="00DB3348" w14:paraId="490F1B45" w14:textId="77777777"/>
    <w:p w:rsidR="00FC4AE2" w:rsidP="004208D3" w:rsidRDefault="00FC4AE2" w14:paraId="63960E97" w14:textId="77777777"/>
    <w:p w:rsidR="00FC4AE2" w:rsidP="0083053C" w:rsidRDefault="00FC4AE2" w14:paraId="0EBA9F9C" w14:textId="77777777"/>
    <w:p w:rsidR="00EE0A19" w:rsidP="00EE0A19" w:rsidRDefault="00074E92" w14:paraId="2889D49A" w14:textId="77777777">
      <w:r>
        <w:br w:type="page"/>
      </w:r>
    </w:p>
    <w:p w:rsidR="00074E92" w:rsidP="00EE0A19" w:rsidRDefault="00074E92" w14:paraId="4AADE2E0" w14:textId="77777777"/>
    <w:p w:rsidRPr="00BD6243" w:rsidR="00074E92" w:rsidP="00074E92" w:rsidRDefault="00154BFD" w14:paraId="0BE5776E" w14:textId="77777777">
      <w:pPr>
        <w:pBdr>
          <w:top w:val="single" w:color="auto" w:sz="6" w:space="5"/>
          <w:left w:val="single" w:color="auto" w:sz="6" w:space="5"/>
          <w:bottom w:val="single" w:color="auto" w:sz="6" w:space="5"/>
          <w:right w:val="single" w:color="auto" w:sz="6" w:space="0"/>
        </w:pBdr>
        <w:shd w:val="pct20" w:color="auto" w:fill="auto"/>
        <w:jc w:val="center"/>
        <w:rPr>
          <w:sz w:val="44"/>
          <w:szCs w:val="44"/>
        </w:rPr>
      </w:pPr>
      <w:r>
        <w:rPr>
          <w:sz w:val="44"/>
          <w:szCs w:val="44"/>
        </w:rPr>
        <w:t>Part</w:t>
      </w:r>
      <w:r w:rsidR="00074E92">
        <w:rPr>
          <w:sz w:val="44"/>
          <w:szCs w:val="44"/>
        </w:rPr>
        <w:t xml:space="preserve"> </w:t>
      </w:r>
      <w:r>
        <w:rPr>
          <w:sz w:val="44"/>
          <w:szCs w:val="44"/>
        </w:rPr>
        <w:t>C</w:t>
      </w:r>
      <w:r w:rsidR="00074E92">
        <w:rPr>
          <w:sz w:val="44"/>
          <w:szCs w:val="44"/>
        </w:rPr>
        <w:t xml:space="preserve">1: </w:t>
      </w:r>
      <w:r>
        <w:rPr>
          <w:sz w:val="44"/>
          <w:szCs w:val="44"/>
        </w:rPr>
        <w:t>Agreements &amp; Contract Data</w:t>
      </w:r>
    </w:p>
    <w:p w:rsidR="00074E92" w:rsidP="00EE0A19" w:rsidRDefault="00074E92" w14:paraId="7D237872" w14:textId="77777777"/>
    <w:p w:rsidR="00074E92" w:rsidP="00EE0A19" w:rsidRDefault="00074E92" w14:paraId="54D0A42D" w14:textId="77777777"/>
    <w:p w:rsidR="00074E92" w:rsidP="00EE0A19" w:rsidRDefault="00074E92" w14:paraId="63372870" w14:textId="77777777"/>
    <w:p w:rsidR="00074E92" w:rsidP="00EE0A19" w:rsidRDefault="00074E92" w14:paraId="56174593" w14:textId="77777777"/>
    <w:p w:rsidR="00074E92" w:rsidP="00EE0A19" w:rsidRDefault="00074E92" w14:paraId="55D50007" w14:textId="77777777"/>
    <w:p w:rsidR="00074E92" w:rsidP="00EE0A19" w:rsidRDefault="00074E92" w14:paraId="676EEE66" w14:textId="77777777"/>
    <w:p w:rsidR="00074E92" w:rsidP="00EE0A19" w:rsidRDefault="00074E92" w14:paraId="25BCA170" w14:textId="77777777"/>
    <w:p w:rsidR="00074E92" w:rsidP="00EE0A19" w:rsidRDefault="00074E92" w14:paraId="508A0C1F" w14:textId="77777777"/>
    <w:p w:rsidR="00074E92" w:rsidP="00EE0A19" w:rsidRDefault="00074E92" w14:paraId="5AFFD135" w14:textId="77777777"/>
    <w:p w:rsidR="00074E92" w:rsidP="00EE0A19" w:rsidRDefault="00074E92" w14:paraId="2309D731" w14:textId="77777777"/>
    <w:p w:rsidR="00074E92" w:rsidP="00EE0A19" w:rsidRDefault="00074E92" w14:paraId="4B912CB8" w14:textId="77777777"/>
    <w:p w:rsidR="00074E92" w:rsidP="00EE0A19" w:rsidRDefault="00074E92" w14:paraId="1B6D7858" w14:textId="77777777"/>
    <w:p w:rsidR="00074E92" w:rsidP="00EE0A19" w:rsidRDefault="00074E92" w14:paraId="51AE9837" w14:textId="77777777"/>
    <w:p w:rsidR="00074E92" w:rsidP="00EE0A19" w:rsidRDefault="00074E92" w14:paraId="3212646D" w14:textId="77777777"/>
    <w:p w:rsidR="00074E92" w:rsidP="00EE0A19" w:rsidRDefault="00074E92" w14:paraId="06A37966" w14:textId="77777777"/>
    <w:p w:rsidR="00074E92" w:rsidP="00EE0A19" w:rsidRDefault="00074E92" w14:paraId="487502B0" w14:textId="77777777"/>
    <w:p w:rsidR="00074E92" w:rsidP="00EE0A19" w:rsidRDefault="00074E92" w14:paraId="4BF50276" w14:textId="77777777"/>
    <w:p w:rsidR="00074E92" w:rsidP="00EE0A19" w:rsidRDefault="00074E92" w14:paraId="116C519F" w14:textId="77777777"/>
    <w:p w:rsidR="00074E92" w:rsidP="00EE0A19" w:rsidRDefault="00074E92" w14:paraId="0383F1B2" w14:textId="77777777"/>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074E92" w:rsidTr="0053270D" w14:paraId="5509648C" w14:textId="77777777">
        <w:trPr>
          <w:cantSplit/>
          <w:jc w:val="right"/>
        </w:trPr>
        <w:tc>
          <w:tcPr>
            <w:tcW w:w="3607" w:type="dxa"/>
            <w:tcBorders>
              <w:top w:val="single" w:color="auto" w:sz="4" w:space="0"/>
            </w:tcBorders>
            <w:tcMar>
              <w:top w:w="85" w:type="dxa"/>
              <w:left w:w="85" w:type="dxa"/>
              <w:bottom w:w="85" w:type="dxa"/>
              <w:right w:w="85" w:type="dxa"/>
            </w:tcMar>
          </w:tcPr>
          <w:p w:rsidR="00074E92" w:rsidP="0053270D" w:rsidRDefault="00074E92" w14:paraId="77DBDE3A" w14:textId="77777777">
            <w:pPr>
              <w:jc w:val="right"/>
              <w:rPr>
                <w:b/>
                <w:spacing w:val="-2"/>
                <w:sz w:val="24"/>
              </w:rPr>
            </w:pPr>
            <w:r>
              <w:rPr>
                <w:b/>
                <w:spacing w:val="-2"/>
                <w:sz w:val="24"/>
              </w:rPr>
              <w:t>Contents:</w:t>
            </w:r>
          </w:p>
          <w:p w:rsidR="00074E92" w:rsidP="0053270D" w:rsidRDefault="00074E92" w14:paraId="48E9497C" w14:textId="77777777">
            <w:pPr>
              <w:jc w:val="right"/>
              <w:rPr>
                <w:b/>
                <w:sz w:val="24"/>
              </w:rPr>
            </w:pPr>
          </w:p>
        </w:tc>
        <w:tc>
          <w:tcPr>
            <w:tcW w:w="4899" w:type="dxa"/>
            <w:tcBorders>
              <w:top w:val="single" w:color="auto" w:sz="4" w:space="0"/>
            </w:tcBorders>
            <w:tcMar>
              <w:top w:w="85" w:type="dxa"/>
              <w:left w:w="85" w:type="dxa"/>
              <w:bottom w:w="85" w:type="dxa"/>
              <w:right w:w="85" w:type="dxa"/>
            </w:tcMar>
          </w:tcPr>
          <w:p w:rsidR="00074E92" w:rsidP="0053270D" w:rsidRDefault="00074E92" w14:paraId="38B501F9" w14:textId="77777777">
            <w:pPr>
              <w:rPr>
                <w:b/>
                <w:sz w:val="24"/>
              </w:rPr>
            </w:pPr>
          </w:p>
        </w:tc>
        <w:tc>
          <w:tcPr>
            <w:tcW w:w="1360" w:type="dxa"/>
            <w:tcBorders>
              <w:top w:val="single" w:color="auto" w:sz="4" w:space="0"/>
            </w:tcBorders>
          </w:tcPr>
          <w:p w:rsidR="00074E92" w:rsidP="0053270D" w:rsidRDefault="00074E92" w14:paraId="131984D4" w14:textId="77777777">
            <w:pPr>
              <w:rPr>
                <w:b/>
                <w:sz w:val="24"/>
              </w:rPr>
            </w:pPr>
            <w:r>
              <w:rPr>
                <w:b/>
                <w:sz w:val="24"/>
              </w:rPr>
              <w:t>No of pages</w:t>
            </w:r>
          </w:p>
        </w:tc>
      </w:tr>
      <w:tr w:rsidRPr="00AC5409" w:rsidR="00074E92" w:rsidTr="0053270D" w14:paraId="70C3702D" w14:textId="77777777">
        <w:trPr>
          <w:cantSplit/>
          <w:jc w:val="right"/>
        </w:trPr>
        <w:tc>
          <w:tcPr>
            <w:tcW w:w="3607" w:type="dxa"/>
            <w:tcMar>
              <w:top w:w="85" w:type="dxa"/>
              <w:left w:w="85" w:type="dxa"/>
              <w:bottom w:w="85" w:type="dxa"/>
              <w:right w:w="85" w:type="dxa"/>
            </w:tcMar>
          </w:tcPr>
          <w:p w:rsidRPr="00AC5409" w:rsidR="00074E92" w:rsidP="0053270D" w:rsidRDefault="00154BFD" w14:paraId="64633D27" w14:textId="77777777">
            <w:pPr>
              <w:jc w:val="right"/>
              <w:rPr>
                <w:b/>
                <w:bCs/>
                <w:spacing w:val="-2"/>
                <w:sz w:val="24"/>
              </w:rPr>
            </w:pPr>
            <w:r>
              <w:rPr>
                <w:b/>
                <w:bCs/>
                <w:spacing w:val="-2"/>
                <w:sz w:val="24"/>
              </w:rPr>
              <w:t>C</w:t>
            </w:r>
            <w:r w:rsidR="00074E92">
              <w:rPr>
                <w:b/>
                <w:bCs/>
                <w:spacing w:val="-2"/>
                <w:sz w:val="24"/>
              </w:rPr>
              <w:t>1.1</w:t>
            </w:r>
          </w:p>
        </w:tc>
        <w:tc>
          <w:tcPr>
            <w:tcW w:w="4899" w:type="dxa"/>
            <w:tcMar>
              <w:top w:w="85" w:type="dxa"/>
              <w:left w:w="85" w:type="dxa"/>
              <w:bottom w:w="85" w:type="dxa"/>
              <w:right w:w="85" w:type="dxa"/>
            </w:tcMar>
          </w:tcPr>
          <w:p w:rsidR="00154BFD" w:rsidP="0053270D" w:rsidRDefault="00154BFD" w14:paraId="4E2DE965" w14:textId="77777777">
            <w:pPr>
              <w:rPr>
                <w:b/>
                <w:bCs/>
                <w:spacing w:val="-2"/>
                <w:sz w:val="24"/>
              </w:rPr>
            </w:pPr>
            <w:r>
              <w:rPr>
                <w:b/>
                <w:bCs/>
                <w:spacing w:val="-2"/>
                <w:sz w:val="24"/>
              </w:rPr>
              <w:t xml:space="preserve">Form of Offer and Acceptance </w:t>
            </w:r>
          </w:p>
          <w:p w:rsidRPr="00154BFD" w:rsidR="00074E92" w:rsidP="00154BFD" w:rsidRDefault="00074E92" w14:paraId="37D36674" w14:textId="571BD66A">
            <w:pPr>
              <w:rPr>
                <w:b/>
                <w:bCs/>
                <w:spacing w:val="-2"/>
                <w:sz w:val="18"/>
                <w:szCs w:val="18"/>
              </w:rPr>
            </w:pPr>
          </w:p>
        </w:tc>
        <w:tc>
          <w:tcPr>
            <w:tcW w:w="1360" w:type="dxa"/>
          </w:tcPr>
          <w:p w:rsidRPr="00AC5409" w:rsidR="00074E92" w:rsidP="0053270D" w:rsidRDefault="001E19C0" w14:paraId="440E3992" w14:textId="360E20B8">
            <w:pPr>
              <w:jc w:val="both"/>
              <w:rPr>
                <w:b/>
                <w:bCs/>
                <w:spacing w:val="-2"/>
                <w:sz w:val="24"/>
              </w:rPr>
            </w:pPr>
            <w:r>
              <w:rPr>
                <w:b/>
                <w:bCs/>
                <w:spacing w:val="-2"/>
                <w:sz w:val="24"/>
              </w:rPr>
              <w:t>0</w:t>
            </w:r>
            <w:r w:rsidR="0027054A">
              <w:rPr>
                <w:b/>
                <w:bCs/>
                <w:spacing w:val="-2"/>
                <w:sz w:val="24"/>
              </w:rPr>
              <w:t>3</w:t>
            </w:r>
          </w:p>
        </w:tc>
      </w:tr>
      <w:tr w:rsidRPr="00AC5409" w:rsidR="00074E92" w:rsidTr="0053270D" w14:paraId="4D965DA5" w14:textId="77777777">
        <w:trPr>
          <w:cantSplit/>
          <w:jc w:val="right"/>
        </w:trPr>
        <w:tc>
          <w:tcPr>
            <w:tcW w:w="3607" w:type="dxa"/>
            <w:tcMar>
              <w:top w:w="85" w:type="dxa"/>
              <w:left w:w="85" w:type="dxa"/>
              <w:bottom w:w="85" w:type="dxa"/>
              <w:right w:w="85" w:type="dxa"/>
            </w:tcMar>
          </w:tcPr>
          <w:p w:rsidRPr="00AC5409" w:rsidR="00074E92" w:rsidP="00074E92" w:rsidRDefault="00154BFD" w14:paraId="14B35BE5" w14:textId="77777777">
            <w:pPr>
              <w:jc w:val="right"/>
              <w:rPr>
                <w:b/>
                <w:bCs/>
                <w:spacing w:val="-2"/>
                <w:sz w:val="24"/>
              </w:rPr>
            </w:pPr>
            <w:r>
              <w:rPr>
                <w:b/>
                <w:bCs/>
                <w:spacing w:val="-2"/>
                <w:sz w:val="24"/>
              </w:rPr>
              <w:t>C1.2a</w:t>
            </w:r>
          </w:p>
        </w:tc>
        <w:tc>
          <w:tcPr>
            <w:tcW w:w="4899" w:type="dxa"/>
            <w:tcMar>
              <w:top w:w="85" w:type="dxa"/>
              <w:left w:w="85" w:type="dxa"/>
              <w:bottom w:w="85" w:type="dxa"/>
              <w:right w:w="85" w:type="dxa"/>
            </w:tcMar>
          </w:tcPr>
          <w:p w:rsidRPr="00AC5409" w:rsidR="00074E92" w:rsidP="00154BFD" w:rsidRDefault="00154BFD" w14:paraId="3FD9293F" w14:textId="77777777">
            <w:pPr>
              <w:rPr>
                <w:b/>
                <w:bCs/>
                <w:spacing w:val="-2"/>
                <w:sz w:val="24"/>
                <w:szCs w:val="20"/>
              </w:rPr>
            </w:pPr>
            <w:r>
              <w:rPr>
                <w:b/>
                <w:bCs/>
                <w:spacing w:val="-2"/>
                <w:sz w:val="24"/>
                <w:szCs w:val="20"/>
              </w:rPr>
              <w:t xml:space="preserve">Contract Data provided by the </w:t>
            </w:r>
            <w:r w:rsidRPr="00154BFD">
              <w:rPr>
                <w:b/>
                <w:bCs/>
                <w:i/>
                <w:spacing w:val="-2"/>
                <w:sz w:val="24"/>
                <w:szCs w:val="20"/>
              </w:rPr>
              <w:t>Employer</w:t>
            </w:r>
          </w:p>
        </w:tc>
        <w:tc>
          <w:tcPr>
            <w:tcW w:w="1360" w:type="dxa"/>
          </w:tcPr>
          <w:p w:rsidRPr="00AC5409" w:rsidR="00074E92" w:rsidP="0053270D" w:rsidRDefault="0027054A" w14:paraId="0910338D" w14:textId="370770FA">
            <w:pPr>
              <w:rPr>
                <w:b/>
                <w:bCs/>
                <w:spacing w:val="-2"/>
                <w:sz w:val="24"/>
              </w:rPr>
            </w:pPr>
            <w:r>
              <w:rPr>
                <w:b/>
                <w:bCs/>
                <w:spacing w:val="-2"/>
                <w:sz w:val="24"/>
              </w:rPr>
              <w:t>1</w:t>
            </w:r>
            <w:r w:rsidR="001E19C0">
              <w:rPr>
                <w:b/>
                <w:bCs/>
                <w:spacing w:val="-2"/>
                <w:sz w:val="24"/>
              </w:rPr>
              <w:t>1</w:t>
            </w:r>
          </w:p>
        </w:tc>
      </w:tr>
      <w:tr w:rsidRPr="00AC5409" w:rsidR="00074E92" w:rsidTr="0053270D" w14:paraId="321DF0BE" w14:textId="77777777">
        <w:trPr>
          <w:cantSplit/>
          <w:jc w:val="right"/>
        </w:trPr>
        <w:tc>
          <w:tcPr>
            <w:tcW w:w="3607" w:type="dxa"/>
            <w:tcMar>
              <w:top w:w="85" w:type="dxa"/>
              <w:left w:w="85" w:type="dxa"/>
              <w:bottom w:w="85" w:type="dxa"/>
              <w:right w:w="85" w:type="dxa"/>
            </w:tcMar>
          </w:tcPr>
          <w:p w:rsidRPr="00AC5409" w:rsidR="00074E92" w:rsidP="0053270D" w:rsidRDefault="00154BFD" w14:paraId="1C937057" w14:textId="77777777">
            <w:pPr>
              <w:jc w:val="right"/>
              <w:rPr>
                <w:b/>
                <w:bCs/>
                <w:spacing w:val="-2"/>
                <w:sz w:val="24"/>
              </w:rPr>
            </w:pPr>
            <w:r>
              <w:rPr>
                <w:b/>
                <w:bCs/>
                <w:spacing w:val="-2"/>
                <w:sz w:val="24"/>
              </w:rPr>
              <w:t>C1.2b</w:t>
            </w:r>
          </w:p>
        </w:tc>
        <w:tc>
          <w:tcPr>
            <w:tcW w:w="4899" w:type="dxa"/>
            <w:tcMar>
              <w:top w:w="85" w:type="dxa"/>
              <w:left w:w="85" w:type="dxa"/>
              <w:bottom w:w="85" w:type="dxa"/>
              <w:right w:w="85" w:type="dxa"/>
            </w:tcMar>
          </w:tcPr>
          <w:p w:rsidR="00074E92" w:rsidP="0053270D" w:rsidRDefault="00154BFD" w14:paraId="5F497493" w14:textId="77777777">
            <w:pPr>
              <w:rPr>
                <w:b/>
                <w:bCs/>
                <w:spacing w:val="-2"/>
                <w:sz w:val="24"/>
              </w:rPr>
            </w:pPr>
            <w:r>
              <w:rPr>
                <w:b/>
                <w:bCs/>
                <w:spacing w:val="-2"/>
                <w:sz w:val="24"/>
              </w:rPr>
              <w:t xml:space="preserve">Contract Data provided by the </w:t>
            </w:r>
            <w:r w:rsidRPr="00154BFD">
              <w:rPr>
                <w:b/>
                <w:bCs/>
                <w:i/>
                <w:spacing w:val="-2"/>
                <w:sz w:val="24"/>
              </w:rPr>
              <w:t>Contractor</w:t>
            </w:r>
          </w:p>
          <w:p w:rsidRPr="00154BFD" w:rsidR="00154BFD" w:rsidP="0053270D" w:rsidRDefault="00154BFD" w14:paraId="3B30106E" w14:textId="344A116A">
            <w:pPr>
              <w:rPr>
                <w:b/>
                <w:bCs/>
                <w:spacing w:val="-2"/>
                <w:sz w:val="18"/>
                <w:szCs w:val="18"/>
              </w:rPr>
            </w:pPr>
          </w:p>
        </w:tc>
        <w:tc>
          <w:tcPr>
            <w:tcW w:w="1360" w:type="dxa"/>
          </w:tcPr>
          <w:p w:rsidRPr="00AC5409" w:rsidR="00074E92" w:rsidP="001E19C0" w:rsidRDefault="001E19C0" w14:paraId="3DF3194A" w14:textId="35411D41">
            <w:pPr>
              <w:rPr>
                <w:b/>
                <w:bCs/>
                <w:spacing w:val="-2"/>
                <w:sz w:val="24"/>
              </w:rPr>
            </w:pPr>
            <w:r>
              <w:rPr>
                <w:b/>
                <w:bCs/>
                <w:spacing w:val="-2"/>
                <w:sz w:val="24"/>
              </w:rPr>
              <w:t>02</w:t>
            </w:r>
          </w:p>
        </w:tc>
      </w:tr>
      <w:tr w:rsidR="00074E92" w:rsidTr="0053270D" w14:paraId="4AD8DA6A" w14:textId="77777777">
        <w:trPr>
          <w:cantSplit/>
          <w:jc w:val="right"/>
        </w:trPr>
        <w:tc>
          <w:tcPr>
            <w:tcW w:w="3607" w:type="dxa"/>
            <w:tcBorders>
              <w:bottom w:val="single" w:color="auto" w:sz="4" w:space="0"/>
            </w:tcBorders>
            <w:tcMar>
              <w:top w:w="85" w:type="dxa"/>
              <w:left w:w="85" w:type="dxa"/>
              <w:bottom w:w="85" w:type="dxa"/>
              <w:right w:w="85" w:type="dxa"/>
            </w:tcMar>
          </w:tcPr>
          <w:p w:rsidR="00074E92" w:rsidP="0053270D" w:rsidRDefault="00074E92" w14:paraId="41A98017" w14:textId="760A8E43">
            <w:pPr>
              <w:jc w:val="right"/>
              <w:rPr>
                <w:b/>
                <w:sz w:val="24"/>
              </w:rPr>
            </w:pPr>
          </w:p>
        </w:tc>
        <w:tc>
          <w:tcPr>
            <w:tcW w:w="4899" w:type="dxa"/>
            <w:tcBorders>
              <w:bottom w:val="single" w:color="auto" w:sz="4" w:space="0"/>
            </w:tcBorders>
            <w:tcMar>
              <w:top w:w="85" w:type="dxa"/>
              <w:left w:w="85" w:type="dxa"/>
              <w:bottom w:w="85" w:type="dxa"/>
              <w:right w:w="85" w:type="dxa"/>
            </w:tcMar>
          </w:tcPr>
          <w:p w:rsidR="00074E92" w:rsidP="0053270D" w:rsidRDefault="00074E92" w14:paraId="1EA3CEBF" w14:textId="4362EB5F">
            <w:pPr>
              <w:rPr>
                <w:b/>
                <w:sz w:val="24"/>
              </w:rPr>
            </w:pPr>
          </w:p>
        </w:tc>
        <w:tc>
          <w:tcPr>
            <w:tcW w:w="1360" w:type="dxa"/>
            <w:tcBorders>
              <w:bottom w:val="single" w:color="auto" w:sz="4" w:space="0"/>
            </w:tcBorders>
          </w:tcPr>
          <w:p w:rsidR="00074E92" w:rsidP="0053270D" w:rsidRDefault="00074E92" w14:paraId="0D3F2771" w14:textId="44EC6697">
            <w:pPr>
              <w:rPr>
                <w:b/>
                <w:sz w:val="24"/>
              </w:rPr>
            </w:pPr>
          </w:p>
        </w:tc>
      </w:tr>
    </w:tbl>
    <w:p w:rsidR="00074E92" w:rsidP="00EE0A19" w:rsidRDefault="00074E92" w14:paraId="7C3FEF78" w14:textId="77777777"/>
    <w:p w:rsidR="00074E92" w:rsidP="00EE0A19" w:rsidRDefault="00074E92" w14:paraId="3BD2BC11" w14:textId="77777777"/>
    <w:p w:rsidR="00074E92" w:rsidP="00EE0A19" w:rsidRDefault="00074E92" w14:paraId="1E859A31" w14:textId="57EEA627"/>
    <w:p w:rsidR="00995073" w:rsidP="00EE0A19" w:rsidRDefault="00995073" w14:paraId="7969034D" w14:textId="6805544D"/>
    <w:p w:rsidR="00995073" w:rsidP="00EE0A19" w:rsidRDefault="00995073" w14:paraId="2F7FF659" w14:textId="010C0A01"/>
    <w:p w:rsidR="00995073" w:rsidP="00EE0A19" w:rsidRDefault="00995073" w14:paraId="45E87518" w14:textId="539038C4"/>
    <w:p w:rsidR="00995073" w:rsidP="00EE0A19" w:rsidRDefault="00995073" w14:paraId="5EDE934A" w14:textId="04D90EE7"/>
    <w:p w:rsidR="00995073" w:rsidP="00EE0A19" w:rsidRDefault="00995073" w14:paraId="161D62E7" w14:textId="6BE35C68"/>
    <w:p w:rsidR="00995073" w:rsidP="00EE0A19" w:rsidRDefault="00995073" w14:paraId="0C5CEF68" w14:textId="6C97DD20"/>
    <w:p w:rsidR="00995073" w:rsidP="00EE0A19" w:rsidRDefault="00995073" w14:paraId="190AFE20" w14:textId="2F13564E"/>
    <w:p w:rsidR="00995073" w:rsidP="00EE0A19" w:rsidRDefault="00995073" w14:paraId="13E2B2F9" w14:textId="59B8A33F"/>
    <w:p w:rsidR="00995073" w:rsidP="00EE0A19" w:rsidRDefault="00995073" w14:paraId="1B5B80C1" w14:textId="55BE0199"/>
    <w:p w:rsidR="00995073" w:rsidP="00EE0A19" w:rsidRDefault="00995073" w14:paraId="75501DC0" w14:textId="2CB14F89"/>
    <w:p w:rsidR="00995073" w:rsidP="00EE0A19" w:rsidRDefault="00995073" w14:paraId="294508EC" w14:textId="66B3A303"/>
    <w:p w:rsidR="00995073" w:rsidP="00EE0A19" w:rsidRDefault="00995073" w14:paraId="1481A87F" w14:textId="1A69A234"/>
    <w:p w:rsidR="00995073" w:rsidP="00EE0A19" w:rsidRDefault="00995073" w14:paraId="61805212" w14:textId="2B281468"/>
    <w:p w:rsidR="00995073" w:rsidP="00EE0A19" w:rsidRDefault="00995073" w14:paraId="3BA39A72" w14:textId="1097B194"/>
    <w:p w:rsidR="00995073" w:rsidP="00EE0A19" w:rsidRDefault="00995073" w14:paraId="26844087" w14:textId="04B9044A"/>
    <w:p w:rsidR="00995073" w:rsidP="00EE0A19" w:rsidRDefault="00995073" w14:paraId="48E6475A" w14:textId="64FDEBBA"/>
    <w:p w:rsidR="00995073" w:rsidP="00EE0A19" w:rsidRDefault="00995073" w14:paraId="7C493015" w14:textId="7B707D77"/>
    <w:p w:rsidR="00995073" w:rsidP="00EE0A19" w:rsidRDefault="00995073" w14:paraId="258A27CE" w14:textId="4663F86C"/>
    <w:p w:rsidR="00995073" w:rsidP="00EE0A19" w:rsidRDefault="00995073" w14:paraId="043E2F17" w14:textId="04A24EE4"/>
    <w:p w:rsidR="00995073" w:rsidP="00EE0A19" w:rsidRDefault="00995073" w14:paraId="61B94636" w14:textId="48311196"/>
    <w:p w:rsidR="00995073" w:rsidRDefault="00995073" w14:paraId="1D7C7592" w14:textId="2AA87D2B">
      <w:pPr>
        <w:tabs>
          <w:tab w:val="clear" w:pos="357"/>
        </w:tabs>
      </w:pPr>
      <w:r>
        <w:br w:type="page"/>
      </w:r>
    </w:p>
    <w:p w:rsidR="00995073" w:rsidP="00995073" w:rsidRDefault="00995073" w14:paraId="56BC94A4" w14:textId="77777777"/>
    <w:p w:rsidRPr="00BD7D78" w:rsidR="00995073" w:rsidP="00995073" w:rsidRDefault="00995073" w14:paraId="1B9F4E1E" w14:textId="77777777">
      <w:pPr>
        <w:pStyle w:val="Style26ptTopSinglesolidlineAuto075ptLinewidthFr"/>
      </w:pPr>
      <w:r>
        <w:t xml:space="preserve">C1.1 </w:t>
      </w:r>
      <w:r w:rsidRPr="00BD7D78">
        <w:t>Form of Offer &amp; Acceptance</w:t>
      </w:r>
    </w:p>
    <w:p w:rsidR="00995073" w:rsidP="00995073" w:rsidRDefault="00995073" w14:paraId="49849603" w14:textId="77777777"/>
    <w:p w:rsidR="00995073" w:rsidP="00995073" w:rsidRDefault="00995073" w14:paraId="7E7BC502" w14:textId="77777777">
      <w:pPr>
        <w:pStyle w:val="Heading2"/>
      </w:pPr>
      <w:r>
        <w:t>Offer</w:t>
      </w:r>
    </w:p>
    <w:p w:rsidR="00995073" w:rsidP="00995073" w:rsidRDefault="00995073" w14:paraId="6D41C859" w14:textId="77777777">
      <w:pPr>
        <w:jc w:val="both"/>
      </w:pPr>
    </w:p>
    <w:p w:rsidR="00995073" w:rsidP="00995073" w:rsidRDefault="00995073" w14:paraId="0FAFEA75" w14:textId="77777777">
      <w:pPr>
        <w:jc w:val="both"/>
      </w:pPr>
      <w:r>
        <w:t>The Employer, identified in the Acceptance signature block, has solicited offers to enter into a contract for the procurement of:</w:t>
      </w:r>
    </w:p>
    <w:p w:rsidR="00995073" w:rsidP="00995073" w:rsidRDefault="00995073" w14:paraId="6AC2422C" w14:textId="77777777">
      <w:pPr>
        <w:jc w:val="both"/>
      </w:pPr>
    </w:p>
    <w:p w:rsidR="13039436" w:rsidP="58E6C56E" w:rsidRDefault="13039436" w14:paraId="1ECD85E1" w14:textId="17C40651">
      <w:pPr>
        <w:jc w:val="center"/>
        <w:rPr>
          <w:rFonts w:eastAsia="Arial" w:cs="Arial"/>
          <w:b/>
          <w:bCs/>
          <w:color w:val="000000" w:themeColor="text1"/>
        </w:rPr>
      </w:pPr>
      <w:r w:rsidRPr="18E62A26">
        <w:rPr>
          <w:rFonts w:eastAsia="Arial" w:cs="Arial"/>
          <w:b/>
          <w:bCs/>
          <w:sz w:val="24"/>
        </w:rPr>
        <w:t>The Design</w:t>
      </w:r>
      <w:r w:rsidRPr="7CF13E71">
        <w:rPr>
          <w:rFonts w:eastAsia="Arial" w:cs="Arial"/>
          <w:b/>
          <w:bCs/>
          <w:sz w:val="24"/>
        </w:rPr>
        <w:t>, Engineering, Procurement, Construction, Construction Management, Start-up, Commissioning, Performance Testing, Operator and Maintenance Training, and two (2) years of Operation and Maintenance of a 12.82 MW Solar Photovoltaic (PV) Plant at Arnot Power Station</w:t>
      </w:r>
    </w:p>
    <w:p w:rsidR="7CF13E71" w:rsidP="7CF13E71" w:rsidRDefault="7CF13E71" w14:paraId="2C5D7131" w14:textId="49ED4B35"/>
    <w:p w:rsidR="00995073" w:rsidP="00995073" w:rsidRDefault="00995073" w14:paraId="54C5AFD3" w14:textId="77777777">
      <w:pPr>
        <w:jc w:val="both"/>
      </w:pPr>
    </w:p>
    <w:p w:rsidR="00995073" w:rsidP="00995073" w:rsidRDefault="00995073" w14:paraId="3EF714DC" w14:textId="77777777">
      <w:pPr>
        <w:jc w:val="both"/>
      </w:pPr>
      <w:r>
        <w:t>The tenderer, identified in the Offer signature block, has examined the documents listed in the Tender Data and addenda thereto and by submitting this Offer has accepted the Conditions of Tender.</w:t>
      </w:r>
    </w:p>
    <w:p w:rsidR="00995073" w:rsidP="00995073" w:rsidRDefault="00995073" w14:paraId="27E80248" w14:textId="77777777">
      <w:pPr>
        <w:jc w:val="both"/>
      </w:pPr>
    </w:p>
    <w:p w:rsidR="00995073" w:rsidP="00995073" w:rsidRDefault="00995073" w14:paraId="0AAC4D24" w14:textId="631A88D0">
      <w:pPr>
        <w:jc w:val="both"/>
      </w:pPr>
      <w:r>
        <w:t xml:space="preserve">By the representative of the tenderer, deemed to be duly authorised, signing this part of this Form of Offer and Acceptance the tenderer offers to perform </w:t>
      </w:r>
      <w:r w:rsidR="00BF2584">
        <w:t>all</w:t>
      </w:r>
      <w:r>
        <w:t xml:space="preserve"> the obligations and liabilities of the </w:t>
      </w:r>
      <w:r w:rsidRPr="00574BF8">
        <w:rPr>
          <w:i/>
        </w:rPr>
        <w:t>Contractor</w:t>
      </w:r>
      <w:r>
        <w:t xml:space="preserve"> under the contract including compliance with all its terms and conditions according to their true intent and meaning for an amount to be determined in accordance with the </w:t>
      </w:r>
      <w:r w:rsidRPr="007027D1">
        <w:rPr>
          <w:i/>
        </w:rPr>
        <w:t>conditions of contract</w:t>
      </w:r>
      <w:r>
        <w:t xml:space="preserve"> identified in the Contract Data. </w:t>
      </w:r>
    </w:p>
    <w:p w:rsidR="00995073" w:rsidP="00995073" w:rsidRDefault="00995073" w14:paraId="0F180E69" w14:textId="77777777"/>
    <w:p w:rsidRPr="004042E0" w:rsidR="00995073" w:rsidP="00995073" w:rsidRDefault="00995073" w14:paraId="28ED8BB1" w14:textId="77777777">
      <w:pPr>
        <w:rPr>
          <w:vanish/>
          <w:color w:val="FF0000"/>
        </w:rPr>
      </w:pPr>
      <w:r w:rsidRPr="004042E0">
        <w:rPr>
          <w:vanish/>
          <w:color w:val="FF0000"/>
        </w:rPr>
        <w:t>Delete the Options which do not apply</w:t>
      </w:r>
    </w:p>
    <w:tbl>
      <w:tblPr>
        <w:tblW w:w="98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275"/>
        <w:gridCol w:w="5673"/>
        <w:gridCol w:w="2906"/>
      </w:tblGrid>
      <w:tr w:rsidRPr="00FA765E" w:rsidR="00995073" w:rsidTr="63662792" w14:paraId="1F458366" w14:textId="77777777">
        <w:tc>
          <w:tcPr>
            <w:tcW w:w="1275" w:type="dxa"/>
          </w:tcPr>
          <w:p w:rsidRPr="00FA765E" w:rsidR="00995073" w:rsidRDefault="00995073" w14:paraId="3C14CBF5" w14:textId="77777777">
            <w:pPr>
              <w:tabs>
                <w:tab w:val="clear" w:pos="357"/>
              </w:tabs>
              <w:rPr>
                <w:szCs w:val="20"/>
              </w:rPr>
            </w:pPr>
            <w:r>
              <w:rPr>
                <w:szCs w:val="20"/>
              </w:rPr>
              <w:t xml:space="preserve">Options A </w:t>
            </w:r>
          </w:p>
        </w:tc>
        <w:tc>
          <w:tcPr>
            <w:tcW w:w="5673" w:type="dxa"/>
            <w:tcMar>
              <w:top w:w="57" w:type="dxa"/>
              <w:bottom w:w="57" w:type="dxa"/>
            </w:tcMar>
          </w:tcPr>
          <w:p w:rsidRPr="00FA765E" w:rsidR="00995073" w:rsidRDefault="00995073" w14:paraId="04E15ADC" w14:textId="77777777">
            <w:pPr>
              <w:tabs>
                <w:tab w:val="clear" w:pos="357"/>
              </w:tabs>
              <w:rPr>
                <w:szCs w:val="20"/>
              </w:rPr>
            </w:pPr>
            <w:r w:rsidRPr="00FA765E">
              <w:rPr>
                <w:szCs w:val="20"/>
              </w:rPr>
              <w:t xml:space="preserve">The offered total of the Prices exclusive of VAT is </w:t>
            </w:r>
          </w:p>
        </w:tc>
        <w:tc>
          <w:tcPr>
            <w:tcW w:w="2906" w:type="dxa"/>
          </w:tcPr>
          <w:p w:rsidRPr="00FA765E" w:rsidR="00995073" w:rsidRDefault="00995073" w14:paraId="54677021" w14:textId="77777777">
            <w:pPr>
              <w:tabs>
                <w:tab w:val="clear" w:pos="357"/>
              </w:tabs>
              <w:rPr>
                <w:b/>
                <w:bCs/>
                <w:szCs w:val="20"/>
              </w:rPr>
            </w:pPr>
            <w:r>
              <w:rPr>
                <w:b/>
                <w:bCs/>
                <w:szCs w:val="20"/>
              </w:rPr>
              <w:t xml:space="preserve">R </w:t>
            </w:r>
          </w:p>
        </w:tc>
      </w:tr>
      <w:tr w:rsidRPr="00FA765E" w:rsidR="00995073" w:rsidTr="63662792" w14:paraId="7ED5AB0A" w14:textId="77777777">
        <w:tc>
          <w:tcPr>
            <w:tcW w:w="1275" w:type="dxa"/>
          </w:tcPr>
          <w:p w:rsidRPr="00FA765E" w:rsidR="00995073" w:rsidRDefault="00995073" w14:paraId="48CE98A0" w14:textId="77777777">
            <w:pPr>
              <w:tabs>
                <w:tab w:val="clear" w:pos="357"/>
              </w:tabs>
              <w:rPr>
                <w:szCs w:val="20"/>
              </w:rPr>
            </w:pPr>
          </w:p>
        </w:tc>
        <w:tc>
          <w:tcPr>
            <w:tcW w:w="5673" w:type="dxa"/>
            <w:tcMar>
              <w:top w:w="57" w:type="dxa"/>
              <w:bottom w:w="57" w:type="dxa"/>
            </w:tcMar>
          </w:tcPr>
          <w:p w:rsidRPr="00FA765E" w:rsidR="00995073" w:rsidRDefault="00995073" w14:paraId="38C21149" w14:textId="77777777">
            <w:pPr>
              <w:tabs>
                <w:tab w:val="clear" w:pos="357"/>
              </w:tabs>
              <w:rPr>
                <w:szCs w:val="20"/>
              </w:rPr>
            </w:pPr>
            <w:r w:rsidRPr="00FA765E">
              <w:rPr>
                <w:szCs w:val="20"/>
              </w:rPr>
              <w:t>Value Added Tax @ 1</w:t>
            </w:r>
            <w:r>
              <w:rPr>
                <w:szCs w:val="20"/>
              </w:rPr>
              <w:t>5</w:t>
            </w:r>
            <w:r w:rsidRPr="00FA765E">
              <w:rPr>
                <w:szCs w:val="20"/>
              </w:rPr>
              <w:t>% is</w:t>
            </w:r>
          </w:p>
        </w:tc>
        <w:tc>
          <w:tcPr>
            <w:tcW w:w="2906" w:type="dxa"/>
          </w:tcPr>
          <w:p w:rsidRPr="00FA765E" w:rsidR="00995073" w:rsidRDefault="00995073" w14:paraId="081DEB39" w14:textId="77777777">
            <w:pPr>
              <w:tabs>
                <w:tab w:val="clear" w:pos="357"/>
              </w:tabs>
              <w:rPr>
                <w:b/>
                <w:bCs/>
                <w:szCs w:val="20"/>
              </w:rPr>
            </w:pPr>
            <w:r w:rsidRPr="00FA765E">
              <w:rPr>
                <w:b/>
                <w:bCs/>
                <w:szCs w:val="20"/>
              </w:rPr>
              <w:t>R</w:t>
            </w:r>
            <w:r>
              <w:rPr>
                <w:b/>
                <w:bCs/>
                <w:szCs w:val="20"/>
              </w:rPr>
              <w:t xml:space="preserve"> </w:t>
            </w:r>
          </w:p>
        </w:tc>
      </w:tr>
      <w:tr w:rsidRPr="00FA765E" w:rsidR="00995073" w:rsidTr="63662792" w14:paraId="7CD99839" w14:textId="77777777">
        <w:tc>
          <w:tcPr>
            <w:tcW w:w="1275" w:type="dxa"/>
          </w:tcPr>
          <w:p w:rsidRPr="00FA765E" w:rsidR="00995073" w:rsidRDefault="00995073" w14:paraId="660FADD2" w14:textId="77777777">
            <w:pPr>
              <w:tabs>
                <w:tab w:val="clear" w:pos="357"/>
              </w:tabs>
              <w:rPr>
                <w:szCs w:val="20"/>
              </w:rPr>
            </w:pPr>
          </w:p>
        </w:tc>
        <w:tc>
          <w:tcPr>
            <w:tcW w:w="5673" w:type="dxa"/>
            <w:tcMar>
              <w:top w:w="57" w:type="dxa"/>
              <w:bottom w:w="57" w:type="dxa"/>
            </w:tcMar>
          </w:tcPr>
          <w:p w:rsidRPr="00FA765E" w:rsidR="00995073" w:rsidRDefault="00995073" w14:paraId="028C2FA1" w14:textId="77777777">
            <w:pPr>
              <w:tabs>
                <w:tab w:val="clear" w:pos="357"/>
              </w:tabs>
              <w:rPr>
                <w:szCs w:val="20"/>
              </w:rPr>
            </w:pPr>
            <w:r w:rsidRPr="00FA765E">
              <w:rPr>
                <w:szCs w:val="20"/>
              </w:rPr>
              <w:t xml:space="preserve">The offered total of the </w:t>
            </w:r>
            <w:r>
              <w:rPr>
                <w:szCs w:val="20"/>
              </w:rPr>
              <w:t>amount due</w:t>
            </w:r>
            <w:r w:rsidRPr="00FA765E">
              <w:rPr>
                <w:szCs w:val="20"/>
              </w:rPr>
              <w:t xml:space="preserve"> inclusive of VAT is</w:t>
            </w:r>
            <w:r>
              <w:rPr>
                <w:rStyle w:val="FootnoteReference"/>
                <w:szCs w:val="20"/>
              </w:rPr>
              <w:footnoteReference w:id="2"/>
            </w:r>
          </w:p>
        </w:tc>
        <w:tc>
          <w:tcPr>
            <w:tcW w:w="2906" w:type="dxa"/>
          </w:tcPr>
          <w:p w:rsidRPr="00FA765E" w:rsidR="00995073" w:rsidRDefault="00995073" w14:paraId="570BDAE6" w14:textId="77777777">
            <w:pPr>
              <w:tabs>
                <w:tab w:val="clear" w:pos="357"/>
              </w:tabs>
              <w:rPr>
                <w:b/>
                <w:bCs/>
                <w:szCs w:val="20"/>
              </w:rPr>
            </w:pPr>
            <w:r w:rsidRPr="00FA765E">
              <w:rPr>
                <w:b/>
                <w:bCs/>
                <w:szCs w:val="20"/>
              </w:rPr>
              <w:t>R</w:t>
            </w:r>
            <w:r>
              <w:rPr>
                <w:b/>
                <w:bCs/>
                <w:szCs w:val="20"/>
              </w:rPr>
              <w:t xml:space="preserve"> </w:t>
            </w:r>
          </w:p>
        </w:tc>
      </w:tr>
      <w:tr w:rsidRPr="00FA765E" w:rsidR="00995073" w:rsidTr="63662792" w14:paraId="3E5AAFE0" w14:textId="77777777">
        <w:tc>
          <w:tcPr>
            <w:tcW w:w="1275" w:type="dxa"/>
          </w:tcPr>
          <w:p w:rsidRPr="00FA765E" w:rsidR="00995073" w:rsidRDefault="00995073" w14:paraId="42B1BE6A" w14:textId="77777777">
            <w:pPr>
              <w:tabs>
                <w:tab w:val="clear" w:pos="357"/>
              </w:tabs>
              <w:rPr>
                <w:szCs w:val="20"/>
              </w:rPr>
            </w:pPr>
          </w:p>
        </w:tc>
        <w:tc>
          <w:tcPr>
            <w:tcW w:w="8579" w:type="dxa"/>
            <w:gridSpan w:val="2"/>
            <w:tcMar>
              <w:top w:w="57" w:type="dxa"/>
              <w:bottom w:w="57" w:type="dxa"/>
            </w:tcMar>
          </w:tcPr>
          <w:p w:rsidRPr="00FA765E" w:rsidR="00995073" w:rsidRDefault="00995073" w14:paraId="37E2BE27" w14:textId="77777777">
            <w:pPr>
              <w:tabs>
                <w:tab w:val="clear" w:pos="357"/>
              </w:tabs>
              <w:rPr>
                <w:b/>
                <w:bCs/>
                <w:szCs w:val="20"/>
              </w:rPr>
            </w:pPr>
            <w:r w:rsidRPr="00FA765E">
              <w:rPr>
                <w:szCs w:val="20"/>
              </w:rPr>
              <w:t xml:space="preserve">(in words) </w:t>
            </w:r>
          </w:p>
          <w:p w:rsidRPr="00FA765E" w:rsidR="00995073" w:rsidRDefault="00995073" w14:paraId="10A5A940" w14:textId="77777777">
            <w:pPr>
              <w:tabs>
                <w:tab w:val="clear" w:pos="357"/>
              </w:tabs>
              <w:rPr>
                <w:szCs w:val="20"/>
              </w:rPr>
            </w:pPr>
          </w:p>
        </w:tc>
      </w:tr>
    </w:tbl>
    <w:p w:rsidR="00995073" w:rsidP="00995073" w:rsidRDefault="00995073" w14:paraId="381A03FC" w14:textId="77777777"/>
    <w:p w:rsidR="00995073" w:rsidP="00995073" w:rsidRDefault="00995073" w14:paraId="5917ABB1" w14:textId="77777777">
      <w:pPr>
        <w:jc w:val="both"/>
      </w:pPr>
      <w:r>
        <w:t xml:space="preserve">This Offer may be accepted by the Employer by signing the Acceptance part of this Form of Offer and Acceptance and returning one copy of this document including the Schedule of Deviations (if any) to the tenderer before the end of the period of validity stated in the Tender Data, or other period as agreed, whereupon the tenderer becomes the party named as the </w:t>
      </w:r>
      <w:r w:rsidRPr="00574BF8">
        <w:rPr>
          <w:i/>
        </w:rPr>
        <w:t>Contractor</w:t>
      </w:r>
      <w:r>
        <w:t xml:space="preserve"> in the </w:t>
      </w:r>
      <w:r w:rsidRPr="0035501B">
        <w:rPr>
          <w:i/>
        </w:rPr>
        <w:t>conditions of contract</w:t>
      </w:r>
      <w:r>
        <w:t xml:space="preserve"> identified in the Contract Data.</w:t>
      </w:r>
    </w:p>
    <w:p w:rsidR="00995073" w:rsidP="00995073" w:rsidRDefault="00995073" w14:paraId="7C229AA3" w14:textId="77777777">
      <w:pPr>
        <w:jc w:val="both"/>
      </w:pPr>
    </w:p>
    <w:tbl>
      <w:tblPr>
        <w:tblW w:w="9828" w:type="dxa"/>
        <w:tblLook w:val="0000" w:firstRow="0" w:lastRow="0" w:firstColumn="0" w:lastColumn="0" w:noHBand="0" w:noVBand="0"/>
      </w:tblPr>
      <w:tblGrid>
        <w:gridCol w:w="1420"/>
        <w:gridCol w:w="3650"/>
        <w:gridCol w:w="425"/>
        <w:gridCol w:w="1417"/>
        <w:gridCol w:w="2916"/>
      </w:tblGrid>
      <w:tr w:rsidR="00995073" w14:paraId="0995E2B1" w14:textId="77777777">
        <w:trPr>
          <w:cantSplit/>
        </w:trPr>
        <w:tc>
          <w:tcPr>
            <w:tcW w:w="1420" w:type="dxa"/>
          </w:tcPr>
          <w:p w:rsidR="00995073" w:rsidRDefault="00995073" w14:paraId="56934A49" w14:textId="77777777">
            <w:pPr>
              <w:rPr>
                <w:rFonts w:cs="Arial"/>
              </w:rPr>
            </w:pPr>
            <w:r>
              <w:rPr>
                <w:rFonts w:cs="Arial"/>
              </w:rPr>
              <w:t>Signature(s)</w:t>
            </w:r>
          </w:p>
          <w:p w:rsidR="00995073" w:rsidRDefault="00995073" w14:paraId="6B95C216" w14:textId="77777777">
            <w:pPr>
              <w:rPr>
                <w:rFonts w:cs="Arial"/>
              </w:rPr>
            </w:pPr>
          </w:p>
        </w:tc>
        <w:tc>
          <w:tcPr>
            <w:tcW w:w="3650" w:type="dxa"/>
            <w:tcBorders>
              <w:bottom w:val="dotted" w:color="auto" w:sz="4" w:space="0"/>
            </w:tcBorders>
          </w:tcPr>
          <w:p w:rsidR="00995073" w:rsidRDefault="00995073" w14:paraId="6B43B196" w14:textId="77777777">
            <w:pPr>
              <w:rPr>
                <w:rFonts w:cs="Arial"/>
              </w:rPr>
            </w:pPr>
          </w:p>
        </w:tc>
        <w:tc>
          <w:tcPr>
            <w:tcW w:w="425" w:type="dxa"/>
          </w:tcPr>
          <w:p w:rsidR="00995073" w:rsidRDefault="00995073" w14:paraId="1F00C167" w14:textId="77777777">
            <w:pPr>
              <w:rPr>
                <w:rFonts w:cs="Arial"/>
              </w:rPr>
            </w:pPr>
          </w:p>
        </w:tc>
        <w:tc>
          <w:tcPr>
            <w:tcW w:w="4333" w:type="dxa"/>
            <w:gridSpan w:val="2"/>
            <w:tcBorders>
              <w:bottom w:val="dotted" w:color="auto" w:sz="4" w:space="0"/>
            </w:tcBorders>
          </w:tcPr>
          <w:p w:rsidR="00995073" w:rsidRDefault="00995073" w14:paraId="7B085445" w14:textId="77777777">
            <w:pPr>
              <w:rPr>
                <w:rFonts w:cs="Arial"/>
              </w:rPr>
            </w:pPr>
          </w:p>
        </w:tc>
      </w:tr>
      <w:tr w:rsidR="00995073" w14:paraId="6E495716" w14:textId="77777777">
        <w:trPr>
          <w:cantSplit/>
        </w:trPr>
        <w:tc>
          <w:tcPr>
            <w:tcW w:w="1420" w:type="dxa"/>
          </w:tcPr>
          <w:p w:rsidR="00995073" w:rsidRDefault="00995073" w14:paraId="56264B15" w14:textId="77777777">
            <w:pPr>
              <w:rPr>
                <w:rFonts w:cs="Arial"/>
              </w:rPr>
            </w:pPr>
            <w:r>
              <w:rPr>
                <w:rFonts w:cs="Arial"/>
              </w:rPr>
              <w:t>Name(s)</w:t>
            </w:r>
          </w:p>
          <w:p w:rsidR="00995073" w:rsidRDefault="00995073" w14:paraId="161B59F8" w14:textId="77777777">
            <w:pPr>
              <w:rPr>
                <w:rFonts w:cs="Arial"/>
              </w:rPr>
            </w:pPr>
          </w:p>
        </w:tc>
        <w:tc>
          <w:tcPr>
            <w:tcW w:w="3650" w:type="dxa"/>
            <w:tcBorders>
              <w:top w:val="dotted" w:color="auto" w:sz="4" w:space="0"/>
              <w:bottom w:val="dotted" w:color="auto" w:sz="4" w:space="0"/>
            </w:tcBorders>
          </w:tcPr>
          <w:p w:rsidR="00995073" w:rsidRDefault="00995073" w14:paraId="325743CE" w14:textId="77777777">
            <w:pPr>
              <w:rPr>
                <w:rFonts w:cs="Arial"/>
              </w:rPr>
            </w:pPr>
          </w:p>
        </w:tc>
        <w:tc>
          <w:tcPr>
            <w:tcW w:w="425" w:type="dxa"/>
          </w:tcPr>
          <w:p w:rsidR="00995073" w:rsidRDefault="00995073" w14:paraId="58D0FEF7" w14:textId="77777777">
            <w:pPr>
              <w:rPr>
                <w:rFonts w:cs="Arial"/>
              </w:rPr>
            </w:pPr>
          </w:p>
        </w:tc>
        <w:tc>
          <w:tcPr>
            <w:tcW w:w="4333" w:type="dxa"/>
            <w:gridSpan w:val="2"/>
            <w:tcBorders>
              <w:top w:val="dotted" w:color="auto" w:sz="4" w:space="0"/>
              <w:bottom w:val="dotted" w:color="auto" w:sz="4" w:space="0"/>
            </w:tcBorders>
          </w:tcPr>
          <w:p w:rsidR="00995073" w:rsidRDefault="00995073" w14:paraId="64D22E5B" w14:textId="77777777">
            <w:pPr>
              <w:rPr>
                <w:rFonts w:cs="Arial"/>
              </w:rPr>
            </w:pPr>
          </w:p>
        </w:tc>
      </w:tr>
      <w:tr w:rsidR="00995073" w14:paraId="629942D4" w14:textId="77777777">
        <w:trPr>
          <w:cantSplit/>
        </w:trPr>
        <w:tc>
          <w:tcPr>
            <w:tcW w:w="1420" w:type="dxa"/>
          </w:tcPr>
          <w:p w:rsidR="00995073" w:rsidRDefault="00995073" w14:paraId="0E9ED4C4" w14:textId="77777777">
            <w:pPr>
              <w:rPr>
                <w:rFonts w:cs="Arial"/>
              </w:rPr>
            </w:pPr>
            <w:r>
              <w:rPr>
                <w:rFonts w:cs="Arial"/>
              </w:rPr>
              <w:t>Capacity</w:t>
            </w:r>
          </w:p>
          <w:p w:rsidR="00995073" w:rsidRDefault="00995073" w14:paraId="7E551AB9" w14:textId="77777777">
            <w:pPr>
              <w:rPr>
                <w:rFonts w:cs="Arial"/>
              </w:rPr>
            </w:pPr>
          </w:p>
        </w:tc>
        <w:tc>
          <w:tcPr>
            <w:tcW w:w="3650" w:type="dxa"/>
            <w:tcBorders>
              <w:top w:val="dotted" w:color="auto" w:sz="4" w:space="0"/>
              <w:bottom w:val="dotted" w:color="auto" w:sz="4" w:space="0"/>
            </w:tcBorders>
          </w:tcPr>
          <w:p w:rsidR="00995073" w:rsidRDefault="00995073" w14:paraId="21EF1BE7" w14:textId="77777777">
            <w:pPr>
              <w:rPr>
                <w:rFonts w:cs="Arial"/>
              </w:rPr>
            </w:pPr>
          </w:p>
        </w:tc>
        <w:tc>
          <w:tcPr>
            <w:tcW w:w="425" w:type="dxa"/>
          </w:tcPr>
          <w:p w:rsidR="00995073" w:rsidRDefault="00995073" w14:paraId="6D0E2796" w14:textId="77777777">
            <w:pPr>
              <w:rPr>
                <w:rFonts w:cs="Arial"/>
              </w:rPr>
            </w:pPr>
          </w:p>
        </w:tc>
        <w:tc>
          <w:tcPr>
            <w:tcW w:w="4333" w:type="dxa"/>
            <w:gridSpan w:val="2"/>
            <w:tcBorders>
              <w:top w:val="dotted" w:color="auto" w:sz="4" w:space="0"/>
              <w:bottom w:val="dotted" w:color="auto" w:sz="4" w:space="0"/>
            </w:tcBorders>
          </w:tcPr>
          <w:p w:rsidR="00995073" w:rsidRDefault="773310CE" w14:paraId="531187F2" w14:textId="478270E1">
            <w:pPr>
              <w:rPr>
                <w:rFonts w:eastAsia="Arial" w:cs="Arial"/>
                <w:szCs w:val="20"/>
              </w:rPr>
            </w:pPr>
            <w:r w:rsidRPr="3FFD986A">
              <w:rPr>
                <w:rFonts w:eastAsia="Arial" w:cs="Arial"/>
                <w:b/>
                <w:bCs/>
                <w:szCs w:val="20"/>
              </w:rPr>
              <w:t>Eskom Holdings SOC Limited</w:t>
            </w:r>
          </w:p>
        </w:tc>
      </w:tr>
      <w:tr w:rsidR="00995073" w14:paraId="5208FFAD" w14:textId="77777777">
        <w:trPr>
          <w:cantSplit/>
        </w:trPr>
        <w:tc>
          <w:tcPr>
            <w:tcW w:w="1420" w:type="dxa"/>
          </w:tcPr>
          <w:p w:rsidR="00995073" w:rsidRDefault="00995073" w14:paraId="2CA598C8" w14:textId="77777777">
            <w:pPr>
              <w:rPr>
                <w:b/>
              </w:rPr>
            </w:pPr>
            <w:r w:rsidRPr="0035501B">
              <w:rPr>
                <w:b/>
              </w:rPr>
              <w:t>For the tenderer:</w:t>
            </w:r>
          </w:p>
          <w:p w:rsidRPr="0035501B" w:rsidR="00995073" w:rsidRDefault="00995073" w14:paraId="67E2FB5C" w14:textId="77777777">
            <w:pPr>
              <w:rPr>
                <w:rFonts w:cs="Arial"/>
                <w:b/>
              </w:rPr>
            </w:pPr>
          </w:p>
        </w:tc>
        <w:tc>
          <w:tcPr>
            <w:tcW w:w="8408" w:type="dxa"/>
            <w:gridSpan w:val="4"/>
            <w:tcBorders>
              <w:bottom w:val="dotted" w:color="auto" w:sz="4" w:space="0"/>
            </w:tcBorders>
          </w:tcPr>
          <w:p w:rsidR="00995073" w:rsidRDefault="00995073" w14:paraId="09D1D5F0" w14:textId="77777777">
            <w:pPr>
              <w:rPr>
                <w:rFonts w:cs="Arial"/>
              </w:rPr>
            </w:pPr>
          </w:p>
        </w:tc>
      </w:tr>
      <w:tr w:rsidR="00995073" w14:paraId="4BE42A9E" w14:textId="77777777">
        <w:tc>
          <w:tcPr>
            <w:tcW w:w="1420" w:type="dxa"/>
          </w:tcPr>
          <w:p w:rsidR="00995073" w:rsidRDefault="00995073" w14:paraId="3E455F1F" w14:textId="77777777">
            <w:pPr>
              <w:rPr>
                <w:rFonts w:cs="Arial"/>
              </w:rPr>
            </w:pPr>
          </w:p>
          <w:p w:rsidR="00995073" w:rsidRDefault="00995073" w14:paraId="065F08D9" w14:textId="77777777">
            <w:pPr>
              <w:rPr>
                <w:rFonts w:cs="Arial"/>
              </w:rPr>
            </w:pPr>
            <w:r>
              <w:rPr>
                <w:rFonts w:cs="Arial"/>
              </w:rPr>
              <w:t>Name &amp; signature of witness</w:t>
            </w:r>
          </w:p>
        </w:tc>
        <w:tc>
          <w:tcPr>
            <w:tcW w:w="3650" w:type="dxa"/>
          </w:tcPr>
          <w:p w:rsidR="00995073" w:rsidRDefault="00995073" w14:paraId="06E3257B" w14:textId="77777777">
            <w:pPr>
              <w:rPr>
                <w:rFonts w:cs="Arial"/>
              </w:rPr>
            </w:pPr>
            <w:r>
              <w:rPr>
                <w:rFonts w:cs="Arial"/>
                <w:i/>
                <w:iCs/>
                <w:sz w:val="16"/>
              </w:rPr>
              <w:t>(Insert name and address of organisation)</w:t>
            </w:r>
          </w:p>
        </w:tc>
        <w:tc>
          <w:tcPr>
            <w:tcW w:w="425" w:type="dxa"/>
          </w:tcPr>
          <w:p w:rsidR="00995073" w:rsidRDefault="00995073" w14:paraId="53219F72" w14:textId="77777777">
            <w:pPr>
              <w:rPr>
                <w:rFonts w:cs="Arial"/>
              </w:rPr>
            </w:pPr>
          </w:p>
        </w:tc>
        <w:tc>
          <w:tcPr>
            <w:tcW w:w="1417" w:type="dxa"/>
          </w:tcPr>
          <w:p w:rsidR="00995073" w:rsidRDefault="00995073" w14:paraId="4BEEC85B" w14:textId="77777777">
            <w:pPr>
              <w:rPr>
                <w:rFonts w:cs="Arial"/>
              </w:rPr>
            </w:pPr>
          </w:p>
          <w:p w:rsidR="00995073" w:rsidRDefault="00995073" w14:paraId="22893323" w14:textId="77777777">
            <w:pPr>
              <w:rPr>
                <w:rFonts w:cs="Arial"/>
              </w:rPr>
            </w:pPr>
          </w:p>
          <w:p w:rsidR="00995073" w:rsidRDefault="00995073" w14:paraId="047B84A9" w14:textId="77777777">
            <w:pPr>
              <w:rPr>
                <w:rFonts w:cs="Arial"/>
              </w:rPr>
            </w:pPr>
            <w:r>
              <w:rPr>
                <w:rFonts w:cs="Arial"/>
              </w:rPr>
              <w:t>Date</w:t>
            </w:r>
          </w:p>
        </w:tc>
        <w:tc>
          <w:tcPr>
            <w:tcW w:w="2916" w:type="dxa"/>
          </w:tcPr>
          <w:p w:rsidR="00995073" w:rsidRDefault="00995073" w14:paraId="119CEAB0" w14:textId="77777777">
            <w:pPr>
              <w:rPr>
                <w:rFonts w:cs="Arial"/>
              </w:rPr>
            </w:pPr>
          </w:p>
        </w:tc>
      </w:tr>
      <w:tr w:rsidR="00995073" w14:paraId="4617200E" w14:textId="77777777">
        <w:trPr>
          <w:cantSplit/>
        </w:trPr>
        <w:tc>
          <w:tcPr>
            <w:tcW w:w="5070" w:type="dxa"/>
            <w:gridSpan w:val="2"/>
            <w:tcBorders>
              <w:right w:val="dotted" w:color="auto" w:sz="4" w:space="0"/>
            </w:tcBorders>
            <w:tcMar>
              <w:top w:w="57" w:type="dxa"/>
              <w:bottom w:w="57" w:type="dxa"/>
            </w:tcMar>
          </w:tcPr>
          <w:p w:rsidR="00995073" w:rsidRDefault="00995073" w14:paraId="0B43D095" w14:textId="77777777">
            <w:pPr>
              <w:rPr>
                <w:rFonts w:cs="Arial"/>
              </w:rPr>
            </w:pPr>
            <w:r>
              <w:rPr>
                <w:rFonts w:cs="Arial"/>
              </w:rPr>
              <w:t xml:space="preserve">Tenderer’s CIDB registration number (if applicable) </w:t>
            </w:r>
          </w:p>
        </w:tc>
        <w:tc>
          <w:tcPr>
            <w:tcW w:w="4758" w:type="dxa"/>
            <w:gridSpan w:val="3"/>
            <w:tcBorders>
              <w:top w:val="dotted" w:color="auto" w:sz="4" w:space="0"/>
              <w:left w:val="dotted" w:color="auto" w:sz="4" w:space="0"/>
              <w:bottom w:val="dotted" w:color="auto" w:sz="4" w:space="0"/>
              <w:right w:val="dotted" w:color="auto" w:sz="4" w:space="0"/>
            </w:tcBorders>
          </w:tcPr>
          <w:p w:rsidR="00995073" w:rsidRDefault="00995073" w14:paraId="43A5AE28" w14:textId="77777777">
            <w:pPr>
              <w:rPr>
                <w:rFonts w:cs="Arial"/>
              </w:rPr>
            </w:pPr>
          </w:p>
        </w:tc>
      </w:tr>
    </w:tbl>
    <w:p w:rsidR="00995073" w:rsidP="00995073" w:rsidRDefault="00995073" w14:paraId="003585AB" w14:textId="77777777"/>
    <w:p w:rsidR="00995073" w:rsidP="00995073" w:rsidRDefault="00995073" w14:paraId="205596AA" w14:textId="77777777">
      <w:pPr>
        <w:pStyle w:val="Heading2"/>
      </w:pPr>
      <w:r>
        <w:br w:type="page"/>
      </w:r>
      <w:r>
        <w:t>Acceptance</w:t>
      </w:r>
    </w:p>
    <w:p w:rsidR="00995073" w:rsidP="00995073" w:rsidRDefault="00995073" w14:paraId="0E81AB50" w14:textId="77777777">
      <w:pPr>
        <w:jc w:val="both"/>
      </w:pPr>
    </w:p>
    <w:p w:rsidR="00995073" w:rsidP="00995073" w:rsidRDefault="00995073" w14:paraId="1F95DCBA" w14:textId="77777777">
      <w:pPr>
        <w:jc w:val="both"/>
      </w:pPr>
      <w:r>
        <w:t xml:space="preserve">By signing this part of this Form of Offer and Acceptance, the Employer identified below accepts the tenderer’s Offer.  In consideration thereof, the Employer shall pay the Contractor the amount due in accordance with the </w:t>
      </w:r>
      <w:r w:rsidRPr="009A26EB">
        <w:rPr>
          <w:i/>
        </w:rPr>
        <w:t>conditions of contract</w:t>
      </w:r>
      <w:r>
        <w:t xml:space="preserve"> identified in the Contract Data.  Acceptance of the tenderer’s Offer shall form an agreement between the Employer and the tenderer upon the terms and conditions contained in this agreement and in the contract that is the subject of this agreement.</w:t>
      </w:r>
    </w:p>
    <w:p w:rsidR="00995073" w:rsidP="00995073" w:rsidRDefault="00995073" w14:paraId="53419C0B" w14:textId="77777777">
      <w:pPr>
        <w:jc w:val="both"/>
      </w:pPr>
    </w:p>
    <w:p w:rsidR="00995073" w:rsidP="00995073" w:rsidRDefault="00995073" w14:paraId="170C2EFC" w14:textId="77777777">
      <w:pPr>
        <w:jc w:val="both"/>
      </w:pPr>
      <w:r>
        <w:t xml:space="preserve">The terms of the contract, are contained in: </w:t>
      </w:r>
    </w:p>
    <w:p w:rsidR="00995073" w:rsidP="00995073" w:rsidRDefault="00995073" w14:paraId="49733CFB" w14:textId="77777777">
      <w:pPr>
        <w:jc w:val="both"/>
      </w:pPr>
    </w:p>
    <w:p w:rsidR="00995073" w:rsidP="00995073" w:rsidRDefault="00995073" w14:paraId="64F7554E" w14:textId="77777777">
      <w:pPr>
        <w:ind w:left="720"/>
        <w:jc w:val="both"/>
      </w:pPr>
      <w:r>
        <w:t>Part C1</w:t>
      </w:r>
      <w:r>
        <w:tab/>
      </w:r>
      <w:r>
        <w:tab/>
      </w:r>
      <w:r>
        <w:t>Agreements and Contract Data, (which includes this Form of Offer and Acceptance)</w:t>
      </w:r>
    </w:p>
    <w:p w:rsidR="00995073" w:rsidP="00995073" w:rsidRDefault="00995073" w14:paraId="7F906F4B" w14:textId="77777777">
      <w:pPr>
        <w:ind w:left="720"/>
        <w:jc w:val="both"/>
      </w:pPr>
    </w:p>
    <w:p w:rsidR="00995073" w:rsidP="00995073" w:rsidRDefault="00995073" w14:paraId="630A87E8" w14:textId="77777777">
      <w:pPr>
        <w:ind w:left="720"/>
        <w:jc w:val="both"/>
      </w:pPr>
      <w:r>
        <w:t>Part C2</w:t>
      </w:r>
      <w:r>
        <w:tab/>
      </w:r>
      <w:r>
        <w:tab/>
      </w:r>
      <w:r>
        <w:t>Pricing Data</w:t>
      </w:r>
    </w:p>
    <w:p w:rsidR="00995073" w:rsidP="00995073" w:rsidRDefault="00995073" w14:paraId="260CAC45" w14:textId="77777777">
      <w:pPr>
        <w:ind w:left="720"/>
        <w:jc w:val="both"/>
      </w:pPr>
    </w:p>
    <w:p w:rsidR="00995073" w:rsidP="00995073" w:rsidRDefault="00995073" w14:paraId="4F399680" w14:textId="77777777">
      <w:pPr>
        <w:ind w:left="720"/>
        <w:jc w:val="both"/>
      </w:pPr>
      <w:r>
        <w:t>Part C3</w:t>
      </w:r>
      <w:r>
        <w:tab/>
      </w:r>
      <w:r>
        <w:tab/>
      </w:r>
      <w:r>
        <w:t>Scope of Work: Works Information</w:t>
      </w:r>
    </w:p>
    <w:p w:rsidR="00995073" w:rsidP="00995073" w:rsidRDefault="00995073" w14:paraId="6F4F989E" w14:textId="77777777">
      <w:pPr>
        <w:ind w:left="720"/>
        <w:jc w:val="both"/>
      </w:pPr>
    </w:p>
    <w:p w:rsidR="00995073" w:rsidP="00995073" w:rsidRDefault="00995073" w14:paraId="5B9EE9B8" w14:textId="77777777">
      <w:pPr>
        <w:ind w:left="720"/>
        <w:jc w:val="both"/>
      </w:pPr>
      <w:r>
        <w:t>Part C4</w:t>
      </w:r>
      <w:r>
        <w:tab/>
      </w:r>
      <w:r>
        <w:tab/>
      </w:r>
      <w:r>
        <w:t>Site Information</w:t>
      </w:r>
    </w:p>
    <w:p w:rsidR="00995073" w:rsidP="00995073" w:rsidRDefault="00995073" w14:paraId="7A792FA7" w14:textId="77777777">
      <w:pPr>
        <w:ind w:left="720"/>
        <w:jc w:val="both"/>
      </w:pPr>
    </w:p>
    <w:p w:rsidR="00995073" w:rsidP="00995073" w:rsidRDefault="00995073" w14:paraId="16260485" w14:textId="77777777">
      <w:pPr>
        <w:jc w:val="both"/>
      </w:pPr>
      <w:r>
        <w:t>and drawings and documents (or parts thereof), which may be incorporated by reference into the above listed Parts.</w:t>
      </w:r>
    </w:p>
    <w:p w:rsidR="00995073" w:rsidP="00995073" w:rsidRDefault="00995073" w14:paraId="4B8816B1" w14:textId="77777777">
      <w:pPr>
        <w:jc w:val="both"/>
      </w:pPr>
    </w:p>
    <w:p w:rsidR="00995073" w:rsidP="00995073" w:rsidRDefault="00995073" w14:paraId="3EDB5CDE" w14:textId="77777777">
      <w:pPr>
        <w:jc w:val="both"/>
      </w:pPr>
      <w:r>
        <w:t xml:space="preserve">Deviations from and amendments to the documents listed in the Tender Data and any addenda thereto listed in the Returnable Schedules as well as any changes to the terms of the Offer agreed by the tenderer and the Employer during this process of offer and acceptance, are contained in the Schedule of Deviations attached to and forming part of this Form of Offer and Acceptance.  No amendments to or deviations from said </w:t>
      </w:r>
      <w:r>
        <w:rPr>
          <w:iCs/>
        </w:rPr>
        <w:t>documents</w:t>
      </w:r>
      <w:r>
        <w:t xml:space="preserve"> are valid unless contained in this Schedule.</w:t>
      </w:r>
    </w:p>
    <w:p w:rsidR="00995073" w:rsidP="00995073" w:rsidRDefault="00995073" w14:paraId="00867EF4" w14:textId="77777777">
      <w:pPr>
        <w:jc w:val="both"/>
      </w:pPr>
    </w:p>
    <w:p w:rsidR="00995073" w:rsidP="00995073" w:rsidRDefault="00995073" w14:paraId="42C10300" w14:textId="77777777">
      <w:pPr>
        <w:jc w:val="both"/>
      </w:pPr>
      <w:r>
        <w:t xml:space="preserve">The tenderer shall within two weeks of receiving a completed copy of this agreement, including the Schedule of Deviations (if any), contact the Employer’s agent (whose details are given in the Contract Data) to arrange the delivery of any securities, bonds, guarantees, proof of insurance and any other documentation to be provided in terms of the </w:t>
      </w:r>
      <w:r w:rsidRPr="00EA2736">
        <w:rPr>
          <w:i/>
        </w:rPr>
        <w:t>conditions of contract</w:t>
      </w:r>
      <w:r>
        <w:t xml:space="preserve"> identified in the Contract Data at, or just after, the date this agreement comes into effect.  Failure to fulfil any of these obligations in accordance with those terms shall constitute a repudiation of this agreement.</w:t>
      </w:r>
    </w:p>
    <w:p w:rsidR="00995073" w:rsidP="00995073" w:rsidRDefault="00995073" w14:paraId="019CDEDD" w14:textId="77777777">
      <w:pPr>
        <w:jc w:val="both"/>
      </w:pPr>
    </w:p>
    <w:p w:rsidR="00995073" w:rsidP="00995073" w:rsidRDefault="00995073" w14:paraId="7A1E6447" w14:textId="77777777">
      <w:pPr>
        <w:jc w:val="both"/>
      </w:pPr>
      <w:r>
        <w:t xml:space="preserve">Notwithstanding anything contained herein, this agreement comes into effect on the date when the tenderer receives one fully completed original copy signed between them of this document, including the Schedule of Deviations (if any).  </w:t>
      </w:r>
    </w:p>
    <w:p w:rsidR="00995073" w:rsidP="00995073" w:rsidRDefault="00995073" w14:paraId="7AF9E722" w14:textId="77777777">
      <w:pPr>
        <w:jc w:val="both"/>
      </w:pPr>
    </w:p>
    <w:p w:rsidR="00995073" w:rsidP="00995073" w:rsidRDefault="00995073" w14:paraId="60250BF2" w14:textId="77777777">
      <w:pPr>
        <w:jc w:val="both"/>
      </w:pPr>
      <w:r>
        <w:t xml:space="preserve">Unless the tenderer (now </w:t>
      </w:r>
      <w:r w:rsidRPr="0050594E">
        <w:rPr>
          <w:rFonts w:cs="Arial"/>
          <w:i/>
        </w:rPr>
        <w:t>Contractor</w:t>
      </w:r>
      <w:r>
        <w:t>) within five working days of the date of such receipt notifies the Employer in writing of any reason why he cannot accept the contents of this agreement, this agreement shall constitute a binding contract between the Parties.</w:t>
      </w:r>
    </w:p>
    <w:p w:rsidR="00995073" w:rsidP="00995073" w:rsidRDefault="00995073" w14:paraId="084821DA" w14:textId="77777777">
      <w:pPr>
        <w:jc w:val="both"/>
      </w:pPr>
    </w:p>
    <w:p w:rsidR="00995073" w:rsidP="00995073" w:rsidRDefault="00995073" w14:paraId="2F71B652" w14:textId="77777777"/>
    <w:p w:rsidR="00995073" w:rsidP="00995073" w:rsidRDefault="00995073" w14:paraId="386C2E4C" w14:textId="77777777">
      <w:r>
        <w:t>Note: If a tenderer wishes to submit alternative tenders, use another copy of this Form of Offer and Acceptance.</w:t>
      </w:r>
    </w:p>
    <w:tbl>
      <w:tblPr>
        <w:tblW w:w="0" w:type="auto"/>
        <w:tblLook w:val="06A0" w:firstRow="1" w:lastRow="0" w:firstColumn="1" w:lastColumn="0" w:noHBand="1" w:noVBand="1"/>
      </w:tblPr>
      <w:tblGrid>
        <w:gridCol w:w="1143"/>
        <w:gridCol w:w="3737"/>
        <w:gridCol w:w="319"/>
        <w:gridCol w:w="3767"/>
      </w:tblGrid>
      <w:tr w:rsidR="02361778" w:rsidTr="02361778" w14:paraId="1434823A" w14:textId="77777777">
        <w:trPr>
          <w:trHeight w:val="300"/>
        </w:trPr>
        <w:tc>
          <w:tcPr>
            <w:tcW w:w="1143" w:type="dxa"/>
            <w:tcMar>
              <w:left w:w="108" w:type="dxa"/>
              <w:right w:w="108" w:type="dxa"/>
            </w:tcMar>
          </w:tcPr>
          <w:p w:rsidR="02361778" w:rsidP="02361778" w:rsidRDefault="02361778" w14:paraId="2DB15617" w14:textId="0E6587AB">
            <w:pPr>
              <w:rPr>
                <w:rFonts w:eastAsia="Arial" w:cs="Arial"/>
                <w:szCs w:val="20"/>
              </w:rPr>
            </w:pPr>
          </w:p>
        </w:tc>
        <w:tc>
          <w:tcPr>
            <w:tcW w:w="3737" w:type="dxa"/>
            <w:tcBorders>
              <w:top w:val="nil"/>
              <w:bottom w:val="dotted" w:color="auto" w:sz="8" w:space="0"/>
              <w:right w:val="nil"/>
            </w:tcBorders>
            <w:tcMar>
              <w:left w:w="108" w:type="dxa"/>
              <w:right w:w="108" w:type="dxa"/>
            </w:tcMar>
          </w:tcPr>
          <w:p w:rsidR="02361778" w:rsidP="02361778" w:rsidRDefault="02361778" w14:paraId="1D1680AE" w14:textId="3704F908">
            <w:pPr>
              <w:pStyle w:val="Heading4"/>
            </w:pPr>
            <w:r w:rsidRPr="02361778">
              <w:rPr>
                <w:rFonts w:eastAsia="Arial" w:cs="Arial"/>
                <w:bCs/>
              </w:rPr>
              <w:t>For the tenderer:</w:t>
            </w:r>
          </w:p>
          <w:p w:rsidR="02361778" w:rsidP="02361778" w:rsidRDefault="02361778" w14:paraId="76E99442" w14:textId="378414BA">
            <w:r w:rsidRPr="02361778">
              <w:rPr>
                <w:rFonts w:eastAsia="Arial" w:cs="Arial"/>
                <w:szCs w:val="20"/>
              </w:rPr>
              <w:t xml:space="preserve"> </w:t>
            </w:r>
          </w:p>
        </w:tc>
        <w:tc>
          <w:tcPr>
            <w:tcW w:w="319" w:type="dxa"/>
            <w:tcMar>
              <w:left w:w="108" w:type="dxa"/>
              <w:right w:w="108" w:type="dxa"/>
            </w:tcMar>
          </w:tcPr>
          <w:p w:rsidR="02361778" w:rsidP="02361778" w:rsidRDefault="02361778" w14:paraId="17AE2383" w14:textId="77CB9F63">
            <w:r w:rsidRPr="02361778">
              <w:rPr>
                <w:rFonts w:eastAsia="Arial" w:cs="Arial"/>
                <w:szCs w:val="20"/>
              </w:rPr>
              <w:t xml:space="preserve"> </w:t>
            </w:r>
          </w:p>
        </w:tc>
        <w:tc>
          <w:tcPr>
            <w:tcW w:w="3767" w:type="dxa"/>
            <w:tcBorders>
              <w:top w:val="nil"/>
              <w:bottom w:val="dotted" w:color="auto" w:sz="8" w:space="0"/>
              <w:right w:val="nil"/>
            </w:tcBorders>
            <w:tcMar>
              <w:left w:w="108" w:type="dxa"/>
              <w:right w:w="108" w:type="dxa"/>
            </w:tcMar>
          </w:tcPr>
          <w:p w:rsidR="02361778" w:rsidP="02361778" w:rsidRDefault="02361778" w14:paraId="55D10DF8" w14:textId="30F747F3">
            <w:pPr>
              <w:pStyle w:val="Heading4"/>
            </w:pPr>
            <w:r w:rsidRPr="02361778">
              <w:rPr>
                <w:rFonts w:eastAsia="Arial" w:cs="Arial"/>
                <w:bCs/>
              </w:rPr>
              <w:t>For the Employer</w:t>
            </w:r>
          </w:p>
          <w:p w:rsidR="02361778" w:rsidP="02361778" w:rsidRDefault="02361778" w14:paraId="4963F29B" w14:textId="2FED667B">
            <w:r w:rsidRPr="02361778">
              <w:rPr>
                <w:rFonts w:eastAsia="Arial" w:cs="Arial"/>
                <w:szCs w:val="20"/>
              </w:rPr>
              <w:t xml:space="preserve"> </w:t>
            </w:r>
          </w:p>
        </w:tc>
      </w:tr>
      <w:tr w:rsidR="02361778" w:rsidTr="02361778" w14:paraId="0DCD9BCA" w14:textId="77777777">
        <w:trPr>
          <w:trHeight w:val="300"/>
        </w:trPr>
        <w:tc>
          <w:tcPr>
            <w:tcW w:w="1143" w:type="dxa"/>
            <w:tcMar>
              <w:left w:w="108" w:type="dxa"/>
              <w:right w:w="108" w:type="dxa"/>
            </w:tcMar>
          </w:tcPr>
          <w:p w:rsidR="02361778" w:rsidP="02361778" w:rsidRDefault="02361778" w14:paraId="3A7DDCF6" w14:textId="4054530C">
            <w:r w:rsidRPr="02361778">
              <w:rPr>
                <w:rFonts w:eastAsia="Arial" w:cs="Arial"/>
                <w:szCs w:val="20"/>
              </w:rPr>
              <w:t>Signature</w:t>
            </w:r>
          </w:p>
          <w:p w:rsidR="02361778" w:rsidP="02361778" w:rsidRDefault="02361778" w14:paraId="39FED515" w14:textId="426E7736">
            <w:r w:rsidRPr="02361778">
              <w:rPr>
                <w:rFonts w:eastAsia="Arial" w:cs="Arial"/>
                <w:szCs w:val="20"/>
              </w:rPr>
              <w:t xml:space="preserve"> </w:t>
            </w:r>
          </w:p>
        </w:tc>
        <w:tc>
          <w:tcPr>
            <w:tcW w:w="3737" w:type="dxa"/>
            <w:tcBorders>
              <w:top w:val="dotted" w:color="auto" w:sz="8" w:space="0"/>
              <w:bottom w:val="dotted" w:color="auto" w:sz="8" w:space="0"/>
              <w:right w:val="nil"/>
            </w:tcBorders>
            <w:tcMar>
              <w:left w:w="108" w:type="dxa"/>
              <w:right w:w="108" w:type="dxa"/>
            </w:tcMar>
          </w:tcPr>
          <w:p w:rsidR="02361778" w:rsidP="02361778" w:rsidRDefault="02361778" w14:paraId="4D0AD478" w14:textId="69079C0C">
            <w:r w:rsidRPr="02361778">
              <w:rPr>
                <w:rFonts w:eastAsia="Arial" w:cs="Arial"/>
                <w:szCs w:val="20"/>
              </w:rPr>
              <w:t xml:space="preserve"> </w:t>
            </w:r>
          </w:p>
        </w:tc>
        <w:tc>
          <w:tcPr>
            <w:tcW w:w="319" w:type="dxa"/>
            <w:tcMar>
              <w:left w:w="108" w:type="dxa"/>
              <w:right w:w="108" w:type="dxa"/>
            </w:tcMar>
          </w:tcPr>
          <w:p w:rsidR="02361778" w:rsidP="02361778" w:rsidRDefault="02361778" w14:paraId="60BA0706" w14:textId="68B72FF7">
            <w:r w:rsidRPr="02361778">
              <w:rPr>
                <w:rFonts w:eastAsia="Arial" w:cs="Arial"/>
                <w:szCs w:val="20"/>
              </w:rPr>
              <w:t xml:space="preserve"> </w:t>
            </w:r>
          </w:p>
        </w:tc>
        <w:tc>
          <w:tcPr>
            <w:tcW w:w="3767" w:type="dxa"/>
            <w:tcBorders>
              <w:top w:val="dotted" w:color="auto" w:sz="8" w:space="0"/>
              <w:bottom w:val="dotted" w:color="auto" w:sz="8" w:space="0"/>
              <w:right w:val="nil"/>
            </w:tcBorders>
            <w:tcMar>
              <w:left w:w="108" w:type="dxa"/>
              <w:right w:w="108" w:type="dxa"/>
            </w:tcMar>
          </w:tcPr>
          <w:p w:rsidR="02361778" w:rsidP="02361778" w:rsidRDefault="02361778" w14:paraId="2C68E284" w14:textId="590BFC28">
            <w:r w:rsidRPr="02361778">
              <w:rPr>
                <w:rFonts w:eastAsia="Arial" w:cs="Arial"/>
                <w:szCs w:val="20"/>
              </w:rPr>
              <w:t xml:space="preserve"> </w:t>
            </w:r>
          </w:p>
        </w:tc>
      </w:tr>
      <w:tr w:rsidR="02361778" w:rsidTr="02361778" w14:paraId="5E54E38F" w14:textId="77777777">
        <w:trPr>
          <w:trHeight w:val="300"/>
        </w:trPr>
        <w:tc>
          <w:tcPr>
            <w:tcW w:w="1143" w:type="dxa"/>
            <w:tcMar>
              <w:left w:w="108" w:type="dxa"/>
              <w:right w:w="108" w:type="dxa"/>
            </w:tcMar>
          </w:tcPr>
          <w:p w:rsidR="02361778" w:rsidP="02361778" w:rsidRDefault="02361778" w14:paraId="1C9B851A" w14:textId="1AADCD24">
            <w:r w:rsidRPr="02361778">
              <w:rPr>
                <w:rFonts w:eastAsia="Arial" w:cs="Arial"/>
                <w:szCs w:val="20"/>
              </w:rPr>
              <w:t>Name</w:t>
            </w:r>
          </w:p>
        </w:tc>
        <w:tc>
          <w:tcPr>
            <w:tcW w:w="3737" w:type="dxa"/>
            <w:tcBorders>
              <w:top w:val="dotted" w:color="auto" w:sz="8" w:space="0"/>
              <w:bottom w:val="dotted" w:color="auto" w:sz="8" w:space="0"/>
              <w:right w:val="nil"/>
            </w:tcBorders>
            <w:tcMar>
              <w:left w:w="108" w:type="dxa"/>
              <w:right w:w="108" w:type="dxa"/>
            </w:tcMar>
          </w:tcPr>
          <w:p w:rsidR="02361778" w:rsidP="02361778" w:rsidRDefault="02361778" w14:paraId="48B5D231" w14:textId="1A9EABD5">
            <w:r w:rsidRPr="02361778">
              <w:rPr>
                <w:rFonts w:eastAsia="Arial" w:cs="Arial"/>
                <w:szCs w:val="20"/>
              </w:rPr>
              <w:t xml:space="preserve"> </w:t>
            </w:r>
          </w:p>
          <w:p w:rsidR="02361778" w:rsidP="02361778" w:rsidRDefault="02361778" w14:paraId="43AC4211" w14:textId="557A6DCF">
            <w:r w:rsidRPr="02361778">
              <w:rPr>
                <w:rFonts w:eastAsia="Arial" w:cs="Arial"/>
                <w:szCs w:val="20"/>
              </w:rPr>
              <w:t xml:space="preserve"> </w:t>
            </w:r>
          </w:p>
        </w:tc>
        <w:tc>
          <w:tcPr>
            <w:tcW w:w="319" w:type="dxa"/>
            <w:tcMar>
              <w:left w:w="108" w:type="dxa"/>
              <w:right w:w="108" w:type="dxa"/>
            </w:tcMar>
          </w:tcPr>
          <w:p w:rsidR="02361778" w:rsidP="02361778" w:rsidRDefault="02361778" w14:paraId="553F35C7" w14:textId="62BE814F">
            <w:r w:rsidRPr="02361778">
              <w:rPr>
                <w:rFonts w:eastAsia="Arial" w:cs="Arial"/>
                <w:szCs w:val="20"/>
              </w:rPr>
              <w:t xml:space="preserve"> </w:t>
            </w:r>
          </w:p>
        </w:tc>
        <w:tc>
          <w:tcPr>
            <w:tcW w:w="3767" w:type="dxa"/>
            <w:tcBorders>
              <w:top w:val="dotted" w:color="auto" w:sz="8" w:space="0"/>
              <w:bottom w:val="dotted" w:color="auto" w:sz="8" w:space="0"/>
              <w:right w:val="nil"/>
            </w:tcBorders>
            <w:tcMar>
              <w:left w:w="108" w:type="dxa"/>
              <w:right w:w="108" w:type="dxa"/>
            </w:tcMar>
          </w:tcPr>
          <w:p w:rsidR="02361778" w:rsidP="02361778" w:rsidRDefault="02361778" w14:paraId="525EB96C" w14:textId="172155CC">
            <w:r w:rsidRPr="02361778">
              <w:rPr>
                <w:rFonts w:eastAsia="Arial" w:cs="Arial"/>
                <w:szCs w:val="20"/>
              </w:rPr>
              <w:t xml:space="preserve"> </w:t>
            </w:r>
          </w:p>
        </w:tc>
      </w:tr>
      <w:tr w:rsidR="02361778" w:rsidTr="02361778" w14:paraId="03282E64" w14:textId="77777777">
        <w:trPr>
          <w:trHeight w:val="300"/>
        </w:trPr>
        <w:tc>
          <w:tcPr>
            <w:tcW w:w="1143" w:type="dxa"/>
            <w:tcMar>
              <w:left w:w="108" w:type="dxa"/>
              <w:right w:w="108" w:type="dxa"/>
            </w:tcMar>
          </w:tcPr>
          <w:p w:rsidR="02361778" w:rsidP="02361778" w:rsidRDefault="02361778" w14:paraId="676BBFAD" w14:textId="5F777DBB">
            <w:r w:rsidRPr="02361778">
              <w:rPr>
                <w:rFonts w:eastAsia="Arial" w:cs="Arial"/>
                <w:szCs w:val="20"/>
              </w:rPr>
              <w:t>Capacity</w:t>
            </w:r>
          </w:p>
          <w:p w:rsidR="02361778" w:rsidP="02361778" w:rsidRDefault="02361778" w14:paraId="45E8AC1E" w14:textId="27EF9991">
            <w:r w:rsidRPr="02361778">
              <w:rPr>
                <w:rFonts w:eastAsia="Arial" w:cs="Arial"/>
                <w:szCs w:val="20"/>
              </w:rPr>
              <w:t xml:space="preserve"> </w:t>
            </w:r>
          </w:p>
        </w:tc>
        <w:tc>
          <w:tcPr>
            <w:tcW w:w="3737" w:type="dxa"/>
            <w:tcBorders>
              <w:top w:val="dotted" w:color="auto" w:sz="8" w:space="0"/>
              <w:bottom w:val="dotted" w:color="auto" w:sz="8" w:space="0"/>
              <w:right w:val="nil"/>
            </w:tcBorders>
            <w:tcMar>
              <w:left w:w="108" w:type="dxa"/>
              <w:right w:w="108" w:type="dxa"/>
            </w:tcMar>
          </w:tcPr>
          <w:p w:rsidR="02361778" w:rsidP="02361778" w:rsidRDefault="02361778" w14:paraId="1318D6D3" w14:textId="35089A69">
            <w:r w:rsidRPr="02361778">
              <w:rPr>
                <w:rFonts w:eastAsia="Arial" w:cs="Arial"/>
                <w:szCs w:val="20"/>
              </w:rPr>
              <w:t xml:space="preserve"> </w:t>
            </w:r>
          </w:p>
        </w:tc>
        <w:tc>
          <w:tcPr>
            <w:tcW w:w="319" w:type="dxa"/>
            <w:tcMar>
              <w:left w:w="108" w:type="dxa"/>
              <w:right w:w="108" w:type="dxa"/>
            </w:tcMar>
          </w:tcPr>
          <w:p w:rsidR="02361778" w:rsidP="02361778" w:rsidRDefault="02361778" w14:paraId="76907336" w14:textId="70B9BFFA">
            <w:r w:rsidRPr="02361778">
              <w:rPr>
                <w:rFonts w:eastAsia="Arial" w:cs="Arial"/>
                <w:szCs w:val="20"/>
              </w:rPr>
              <w:t xml:space="preserve"> </w:t>
            </w:r>
          </w:p>
        </w:tc>
        <w:tc>
          <w:tcPr>
            <w:tcW w:w="3767" w:type="dxa"/>
            <w:tcBorders>
              <w:top w:val="dotted" w:color="auto" w:sz="8" w:space="0"/>
              <w:bottom w:val="dotted" w:color="auto" w:sz="8" w:space="0"/>
              <w:right w:val="nil"/>
            </w:tcBorders>
            <w:tcMar>
              <w:left w:w="108" w:type="dxa"/>
              <w:right w:w="108" w:type="dxa"/>
            </w:tcMar>
          </w:tcPr>
          <w:p w:rsidR="02361778" w:rsidP="02361778" w:rsidRDefault="02361778" w14:paraId="41798B5E" w14:textId="47ABB794">
            <w:r w:rsidRPr="02361778">
              <w:rPr>
                <w:rFonts w:eastAsia="Arial" w:cs="Arial"/>
                <w:b/>
                <w:bCs/>
                <w:szCs w:val="20"/>
              </w:rPr>
              <w:t>Eskom Holdings SOC Limited</w:t>
            </w:r>
          </w:p>
        </w:tc>
      </w:tr>
      <w:tr w:rsidR="02361778" w:rsidTr="02361778" w14:paraId="5AA44762" w14:textId="77777777">
        <w:trPr>
          <w:trHeight w:val="300"/>
        </w:trPr>
        <w:tc>
          <w:tcPr>
            <w:tcW w:w="1143" w:type="dxa"/>
            <w:tcMar>
              <w:left w:w="108" w:type="dxa"/>
              <w:right w:w="108" w:type="dxa"/>
            </w:tcMar>
          </w:tcPr>
          <w:p w:rsidR="02361778" w:rsidP="02361778" w:rsidRDefault="02361778" w14:paraId="4B35B14C" w14:textId="58D3B28D">
            <w:r w:rsidRPr="02361778">
              <w:rPr>
                <w:rFonts w:eastAsia="Arial" w:cs="Arial"/>
                <w:szCs w:val="20"/>
              </w:rPr>
              <w:t>On behalf of</w:t>
            </w:r>
          </w:p>
        </w:tc>
        <w:tc>
          <w:tcPr>
            <w:tcW w:w="3737" w:type="dxa"/>
            <w:tcBorders>
              <w:top w:val="dotted" w:color="auto" w:sz="8" w:space="0"/>
              <w:bottom w:val="dotted" w:color="auto" w:sz="8" w:space="0"/>
              <w:right w:val="nil"/>
            </w:tcBorders>
            <w:tcMar>
              <w:left w:w="108" w:type="dxa"/>
              <w:right w:w="108" w:type="dxa"/>
            </w:tcMar>
          </w:tcPr>
          <w:p w:rsidR="02361778" w:rsidP="02361778" w:rsidRDefault="02361778" w14:paraId="2F3AFF21" w14:textId="299B9858">
            <w:r w:rsidRPr="02361778">
              <w:rPr>
                <w:rFonts w:eastAsia="Arial" w:cs="Arial"/>
                <w:i/>
                <w:iCs/>
                <w:szCs w:val="20"/>
              </w:rPr>
              <w:t>(Insert name and address of organisation)</w:t>
            </w:r>
          </w:p>
          <w:p w:rsidR="02361778" w:rsidP="02361778" w:rsidRDefault="02361778" w14:paraId="1F1B53DD" w14:textId="4CA91928">
            <w:r w:rsidRPr="02361778">
              <w:rPr>
                <w:rFonts w:eastAsia="Arial" w:cs="Arial"/>
                <w:szCs w:val="20"/>
              </w:rPr>
              <w:t xml:space="preserve"> </w:t>
            </w:r>
          </w:p>
          <w:p w:rsidR="02361778" w:rsidP="02361778" w:rsidRDefault="02361778" w14:paraId="27D2A18D" w14:textId="60C51F28">
            <w:r w:rsidRPr="02361778">
              <w:rPr>
                <w:rFonts w:eastAsia="Arial" w:cs="Arial"/>
                <w:szCs w:val="20"/>
              </w:rPr>
              <w:t xml:space="preserve"> </w:t>
            </w:r>
          </w:p>
          <w:p w:rsidR="02361778" w:rsidP="02361778" w:rsidRDefault="02361778" w14:paraId="21F10F40" w14:textId="709AABFD">
            <w:r w:rsidRPr="02361778">
              <w:rPr>
                <w:rFonts w:eastAsia="Arial" w:cs="Arial"/>
                <w:szCs w:val="20"/>
              </w:rPr>
              <w:t xml:space="preserve"> </w:t>
            </w:r>
          </w:p>
        </w:tc>
        <w:tc>
          <w:tcPr>
            <w:tcW w:w="319" w:type="dxa"/>
            <w:tcMar>
              <w:left w:w="108" w:type="dxa"/>
              <w:right w:w="108" w:type="dxa"/>
            </w:tcMar>
          </w:tcPr>
          <w:p w:rsidR="02361778" w:rsidP="02361778" w:rsidRDefault="02361778" w14:paraId="2081330F" w14:textId="60C91036">
            <w:r w:rsidRPr="02361778">
              <w:rPr>
                <w:rFonts w:eastAsia="Arial" w:cs="Arial"/>
                <w:szCs w:val="20"/>
              </w:rPr>
              <w:t xml:space="preserve"> </w:t>
            </w:r>
          </w:p>
        </w:tc>
        <w:tc>
          <w:tcPr>
            <w:tcW w:w="3767" w:type="dxa"/>
            <w:tcBorders>
              <w:top w:val="dotted" w:color="auto" w:sz="8" w:space="0"/>
              <w:bottom w:val="dotted" w:color="auto" w:sz="8" w:space="0"/>
              <w:right w:val="nil"/>
            </w:tcBorders>
            <w:tcMar>
              <w:left w:w="108" w:type="dxa"/>
              <w:right w:w="108" w:type="dxa"/>
            </w:tcMar>
          </w:tcPr>
          <w:p w:rsidR="02361778" w:rsidP="02361778" w:rsidRDefault="02361778" w14:paraId="2ECD9707" w14:textId="57414D73">
            <w:pPr>
              <w:tabs>
                <w:tab w:val="left" w:pos="720"/>
              </w:tabs>
            </w:pPr>
            <w:r w:rsidRPr="02361778">
              <w:rPr>
                <w:rFonts w:eastAsia="Arial" w:cs="Arial"/>
                <w:b/>
                <w:bCs/>
                <w:szCs w:val="20"/>
              </w:rPr>
              <w:t>Megawatt Park, Maxwell Drive, Sunninghill Sandton, PO Box 1091</w:t>
            </w:r>
          </w:p>
          <w:p w:rsidR="02361778" w:rsidP="02361778" w:rsidRDefault="02361778" w14:paraId="7C2B6C44" w14:textId="07FEA453">
            <w:r w:rsidRPr="02361778">
              <w:rPr>
                <w:rFonts w:eastAsia="Arial" w:cs="Arial"/>
                <w:b/>
                <w:bCs/>
                <w:szCs w:val="20"/>
              </w:rPr>
              <w:t>Johannesburg</w:t>
            </w:r>
          </w:p>
          <w:p w:rsidR="02361778" w:rsidP="02361778" w:rsidRDefault="02361778" w14:paraId="157C1A0A" w14:textId="54E5A733">
            <w:r w:rsidRPr="02361778">
              <w:rPr>
                <w:rFonts w:eastAsia="Arial" w:cs="Arial"/>
                <w:b/>
                <w:bCs/>
                <w:szCs w:val="20"/>
              </w:rPr>
              <w:t>2000</w:t>
            </w:r>
          </w:p>
        </w:tc>
      </w:tr>
      <w:tr w:rsidR="02361778" w:rsidTr="02361778" w14:paraId="7AD8E946" w14:textId="77777777">
        <w:trPr>
          <w:trHeight w:val="300"/>
        </w:trPr>
        <w:tc>
          <w:tcPr>
            <w:tcW w:w="1143" w:type="dxa"/>
            <w:tcMar>
              <w:left w:w="108" w:type="dxa"/>
              <w:right w:w="108" w:type="dxa"/>
            </w:tcMar>
          </w:tcPr>
          <w:p w:rsidR="02361778" w:rsidP="02361778" w:rsidRDefault="02361778" w14:paraId="3B0BF057" w14:textId="4569FF7F">
            <w:r w:rsidRPr="02361778">
              <w:rPr>
                <w:rFonts w:eastAsia="Arial" w:cs="Arial"/>
                <w:szCs w:val="20"/>
              </w:rPr>
              <w:t>Name &amp; signature of witness</w:t>
            </w:r>
          </w:p>
        </w:tc>
        <w:tc>
          <w:tcPr>
            <w:tcW w:w="3737" w:type="dxa"/>
            <w:tcBorders>
              <w:top w:val="dotted" w:color="auto" w:sz="8" w:space="0"/>
              <w:bottom w:val="dotted" w:color="auto" w:sz="8" w:space="0"/>
              <w:right w:val="nil"/>
            </w:tcBorders>
            <w:tcMar>
              <w:left w:w="108" w:type="dxa"/>
              <w:right w:w="108" w:type="dxa"/>
            </w:tcMar>
          </w:tcPr>
          <w:p w:rsidR="02361778" w:rsidP="02361778" w:rsidRDefault="02361778" w14:paraId="5194907A" w14:textId="5FFA59A3">
            <w:r w:rsidRPr="02361778">
              <w:rPr>
                <w:rFonts w:eastAsia="Arial" w:cs="Arial"/>
                <w:szCs w:val="20"/>
              </w:rPr>
              <w:t xml:space="preserve"> </w:t>
            </w:r>
          </w:p>
        </w:tc>
        <w:tc>
          <w:tcPr>
            <w:tcW w:w="319" w:type="dxa"/>
            <w:tcMar>
              <w:left w:w="108" w:type="dxa"/>
              <w:right w:w="108" w:type="dxa"/>
            </w:tcMar>
          </w:tcPr>
          <w:p w:rsidR="02361778" w:rsidP="02361778" w:rsidRDefault="02361778" w14:paraId="5ACD6D8D" w14:textId="07ECCBC1">
            <w:r w:rsidRPr="02361778">
              <w:rPr>
                <w:rFonts w:eastAsia="Arial" w:cs="Arial"/>
                <w:szCs w:val="20"/>
              </w:rPr>
              <w:t xml:space="preserve"> </w:t>
            </w:r>
          </w:p>
        </w:tc>
        <w:tc>
          <w:tcPr>
            <w:tcW w:w="3767" w:type="dxa"/>
            <w:tcBorders>
              <w:top w:val="dotted" w:color="auto" w:sz="8" w:space="0"/>
              <w:bottom w:val="dotted" w:color="auto" w:sz="8" w:space="0"/>
              <w:right w:val="nil"/>
            </w:tcBorders>
            <w:tcMar>
              <w:left w:w="108" w:type="dxa"/>
              <w:right w:w="108" w:type="dxa"/>
            </w:tcMar>
          </w:tcPr>
          <w:p w:rsidR="02361778" w:rsidP="02361778" w:rsidRDefault="02361778" w14:paraId="71A889D3" w14:textId="1288F71D">
            <w:r w:rsidRPr="02361778">
              <w:rPr>
                <w:rFonts w:eastAsia="Arial" w:cs="Arial"/>
                <w:szCs w:val="20"/>
              </w:rPr>
              <w:t xml:space="preserve"> </w:t>
            </w:r>
          </w:p>
        </w:tc>
      </w:tr>
      <w:tr w:rsidR="02361778" w:rsidTr="02361778" w14:paraId="67EE3D8F" w14:textId="77777777">
        <w:trPr>
          <w:trHeight w:val="300"/>
        </w:trPr>
        <w:tc>
          <w:tcPr>
            <w:tcW w:w="1143" w:type="dxa"/>
            <w:tcMar>
              <w:left w:w="108" w:type="dxa"/>
              <w:right w:w="108" w:type="dxa"/>
            </w:tcMar>
          </w:tcPr>
          <w:p w:rsidR="02361778" w:rsidP="02361778" w:rsidRDefault="02361778" w14:paraId="2F732D22" w14:textId="60426CA1">
            <w:r w:rsidRPr="02361778">
              <w:rPr>
                <w:rFonts w:eastAsia="Arial" w:cs="Arial"/>
                <w:szCs w:val="20"/>
              </w:rPr>
              <w:t xml:space="preserve"> </w:t>
            </w:r>
          </w:p>
          <w:p w:rsidR="02361778" w:rsidP="02361778" w:rsidRDefault="02361778" w14:paraId="6BEE7CB1" w14:textId="44710C5B">
            <w:r w:rsidRPr="02361778">
              <w:rPr>
                <w:rFonts w:eastAsia="Arial" w:cs="Arial"/>
                <w:szCs w:val="20"/>
              </w:rPr>
              <w:t>Date</w:t>
            </w:r>
          </w:p>
        </w:tc>
        <w:tc>
          <w:tcPr>
            <w:tcW w:w="3737" w:type="dxa"/>
            <w:tcBorders>
              <w:top w:val="dotted" w:color="auto" w:sz="8" w:space="0"/>
              <w:bottom w:val="dotted" w:color="auto" w:sz="8" w:space="0"/>
              <w:right w:val="nil"/>
            </w:tcBorders>
            <w:tcMar>
              <w:left w:w="108" w:type="dxa"/>
              <w:right w:w="108" w:type="dxa"/>
            </w:tcMar>
          </w:tcPr>
          <w:p w:rsidR="02361778" w:rsidP="02361778" w:rsidRDefault="02361778" w14:paraId="787E261D" w14:textId="25F52C1C">
            <w:r w:rsidRPr="02361778">
              <w:rPr>
                <w:rFonts w:eastAsia="Arial" w:cs="Arial"/>
                <w:szCs w:val="20"/>
              </w:rPr>
              <w:t xml:space="preserve"> </w:t>
            </w:r>
          </w:p>
        </w:tc>
        <w:tc>
          <w:tcPr>
            <w:tcW w:w="319" w:type="dxa"/>
            <w:tcMar>
              <w:left w:w="108" w:type="dxa"/>
              <w:right w:w="108" w:type="dxa"/>
            </w:tcMar>
          </w:tcPr>
          <w:p w:rsidR="02361778" w:rsidP="02361778" w:rsidRDefault="02361778" w14:paraId="5E361E85" w14:textId="70222717">
            <w:r w:rsidRPr="02361778">
              <w:rPr>
                <w:rFonts w:eastAsia="Arial" w:cs="Arial"/>
                <w:szCs w:val="20"/>
              </w:rPr>
              <w:t xml:space="preserve"> </w:t>
            </w:r>
          </w:p>
        </w:tc>
        <w:tc>
          <w:tcPr>
            <w:tcW w:w="3767" w:type="dxa"/>
            <w:tcBorders>
              <w:top w:val="dotted" w:color="auto" w:sz="8" w:space="0"/>
              <w:bottom w:val="dotted" w:color="auto" w:sz="8" w:space="0"/>
              <w:right w:val="nil"/>
            </w:tcBorders>
            <w:tcMar>
              <w:left w:w="108" w:type="dxa"/>
              <w:right w:w="108" w:type="dxa"/>
            </w:tcMar>
          </w:tcPr>
          <w:p w:rsidR="02361778" w:rsidP="02361778" w:rsidRDefault="02361778" w14:paraId="4F617A7D" w14:textId="494F2C8C">
            <w:pPr>
              <w:rPr>
                <w:rFonts w:eastAsia="Arial" w:cs="Arial"/>
                <w:szCs w:val="20"/>
              </w:rPr>
            </w:pPr>
          </w:p>
        </w:tc>
      </w:tr>
    </w:tbl>
    <w:p w:rsidR="00995073" w:rsidP="00995073" w:rsidRDefault="00995073" w14:paraId="2938F087" w14:textId="6F7EC126">
      <w:pPr>
        <w:pStyle w:val="Heading2"/>
      </w:pPr>
      <w:r w:rsidRPr="00FF3DB2">
        <w:br w:type="page"/>
      </w:r>
      <w:r>
        <w:t xml:space="preserve">Schedule of Deviations to be completed by the </w:t>
      </w:r>
      <w:r w:rsidRPr="006919D3">
        <w:rPr>
          <w:i/>
        </w:rPr>
        <w:t>Employer</w:t>
      </w:r>
      <w:r>
        <w:t xml:space="preserve"> prior to contract award</w:t>
      </w:r>
    </w:p>
    <w:p w:rsidR="00995073" w:rsidP="00995073" w:rsidRDefault="00995073" w14:paraId="0870397F" w14:textId="77777777">
      <w:pPr>
        <w:jc w:val="both"/>
        <w:rPr>
          <w:sz w:val="16"/>
        </w:rPr>
      </w:pPr>
      <w:r>
        <w:rPr>
          <w:sz w:val="16"/>
        </w:rPr>
        <w:t>Note:</w:t>
      </w:r>
    </w:p>
    <w:p w:rsidRPr="006B13B0" w:rsidR="00995073" w:rsidP="00195C2B" w:rsidRDefault="00995073" w14:paraId="545A776E" w14:textId="77777777">
      <w:pPr>
        <w:numPr>
          <w:ilvl w:val="0"/>
          <w:numId w:val="11"/>
        </w:numPr>
        <w:jc w:val="both"/>
        <w:rPr>
          <w:sz w:val="16"/>
        </w:rPr>
      </w:pPr>
      <w:r w:rsidRPr="006B13B0">
        <w:rPr>
          <w:sz w:val="16"/>
        </w:rPr>
        <w:t xml:space="preserve"> This part of the Offer &amp; Acceptance </w:t>
      </w:r>
      <w:r>
        <w:rPr>
          <w:sz w:val="16"/>
        </w:rPr>
        <w:t>would</w:t>
      </w:r>
      <w:r w:rsidRPr="006B13B0">
        <w:rPr>
          <w:sz w:val="16"/>
        </w:rPr>
        <w:t xml:space="preserve"> not be required if the contract has been developed by negotiat</w:t>
      </w:r>
      <w:r>
        <w:rPr>
          <w:sz w:val="16"/>
        </w:rPr>
        <w:t>ion</w:t>
      </w:r>
      <w:r w:rsidRPr="006B13B0">
        <w:rPr>
          <w:sz w:val="16"/>
        </w:rPr>
        <w:t xml:space="preserve"> </w:t>
      </w:r>
      <w:r>
        <w:rPr>
          <w:sz w:val="16"/>
        </w:rPr>
        <w:t xml:space="preserve">between the Parties </w:t>
      </w:r>
      <w:r w:rsidRPr="006B13B0">
        <w:rPr>
          <w:sz w:val="16"/>
        </w:rPr>
        <w:t>and is not the result of a process of competitive tendering</w:t>
      </w:r>
      <w:r>
        <w:rPr>
          <w:sz w:val="16"/>
        </w:rPr>
        <w:t>.</w:t>
      </w:r>
    </w:p>
    <w:p w:rsidR="00995073" w:rsidP="00195C2B" w:rsidRDefault="00995073" w14:paraId="2DA49CF1" w14:textId="77777777">
      <w:pPr>
        <w:numPr>
          <w:ilvl w:val="0"/>
          <w:numId w:val="11"/>
        </w:numPr>
        <w:jc w:val="both"/>
        <w:rPr>
          <w:sz w:val="16"/>
        </w:rPr>
      </w:pPr>
      <w:r>
        <w:rPr>
          <w:sz w:val="16"/>
        </w:rPr>
        <w:t>The extent of deviations from the tender documents issued by the Employer prior to the tender closing date is limited to those permitted in terms of the Conditions of Tender.</w:t>
      </w:r>
    </w:p>
    <w:p w:rsidR="00995073" w:rsidP="00195C2B" w:rsidRDefault="00995073" w14:paraId="1F258532" w14:textId="77777777">
      <w:pPr>
        <w:numPr>
          <w:ilvl w:val="0"/>
          <w:numId w:val="11"/>
        </w:numPr>
        <w:jc w:val="both"/>
        <w:rPr>
          <w:sz w:val="16"/>
        </w:rPr>
      </w:pPr>
      <w:r>
        <w:rPr>
          <w:sz w:val="16"/>
        </w:rPr>
        <w:t>A tenderer’s covering letter must not be included in the final contract document.  Should any matter in such letter, which constitutes a deviation as aforesaid be the subject of agreement reached during the process of Offer and Acceptance, the outcome of such agreement shall be recorded here and the final draft of the contract documents shall be revised to incorporate the effect of it.</w:t>
      </w:r>
    </w:p>
    <w:p w:rsidR="00995073" w:rsidP="00995073" w:rsidRDefault="00995073" w14:paraId="7D73991D" w14:textId="77777777">
      <w:pPr>
        <w:pStyle w:val="TOC1"/>
        <w:rPr>
          <w:caps/>
        </w:rPr>
      </w:pPr>
    </w:p>
    <w:tbl>
      <w:tblPr>
        <w:tblW w:w="9639" w:type="dxa"/>
        <w:tblInd w:w="107" w:type="dxa"/>
        <w:tblLayout w:type="fixed"/>
        <w:tblCellMar>
          <w:left w:w="107" w:type="dxa"/>
          <w:right w:w="107" w:type="dxa"/>
        </w:tblCellMar>
        <w:tblLook w:val="0000" w:firstRow="0" w:lastRow="0" w:firstColumn="0" w:lastColumn="0" w:noHBand="0" w:noVBand="0"/>
      </w:tblPr>
      <w:tblGrid>
        <w:gridCol w:w="720"/>
        <w:gridCol w:w="2520"/>
        <w:gridCol w:w="6399"/>
      </w:tblGrid>
      <w:tr w:rsidR="00995073" w14:paraId="2CBB2912" w14:textId="77777777">
        <w:trPr>
          <w:cantSplit/>
        </w:trPr>
        <w:tc>
          <w:tcPr>
            <w:tcW w:w="720" w:type="dxa"/>
            <w:tcBorders>
              <w:bottom w:val="single" w:color="auto" w:sz="12" w:space="0"/>
              <w:right w:val="single" w:color="auto" w:sz="2" w:space="0"/>
            </w:tcBorders>
          </w:tcPr>
          <w:p w:rsidRPr="005B31E8" w:rsidR="00995073" w:rsidRDefault="00995073" w14:paraId="56C5F873" w14:textId="77777777">
            <w:r w:rsidRPr="005B31E8">
              <w:t>No.</w:t>
            </w:r>
          </w:p>
        </w:tc>
        <w:tc>
          <w:tcPr>
            <w:tcW w:w="2520" w:type="dxa"/>
            <w:tcBorders>
              <w:left w:val="single" w:color="auto" w:sz="2" w:space="0"/>
              <w:bottom w:val="single" w:color="auto" w:sz="12" w:space="0"/>
              <w:right w:val="single" w:color="auto" w:sz="2" w:space="0"/>
            </w:tcBorders>
            <w:tcMar>
              <w:top w:w="85" w:type="dxa"/>
              <w:left w:w="85" w:type="dxa"/>
              <w:bottom w:w="85" w:type="dxa"/>
              <w:right w:w="85" w:type="dxa"/>
            </w:tcMar>
          </w:tcPr>
          <w:p w:rsidRPr="005B31E8" w:rsidR="00995073" w:rsidRDefault="00995073" w14:paraId="03D94AFE" w14:textId="77777777">
            <w:r w:rsidRPr="005B31E8">
              <w:t>Subject</w:t>
            </w:r>
          </w:p>
        </w:tc>
        <w:tc>
          <w:tcPr>
            <w:tcW w:w="6399" w:type="dxa"/>
            <w:tcBorders>
              <w:left w:val="single" w:color="auto" w:sz="2" w:space="0"/>
              <w:bottom w:val="single" w:color="auto" w:sz="12" w:space="0"/>
            </w:tcBorders>
            <w:tcMar>
              <w:top w:w="85" w:type="dxa"/>
              <w:left w:w="85" w:type="dxa"/>
              <w:bottom w:w="85" w:type="dxa"/>
              <w:right w:w="85" w:type="dxa"/>
            </w:tcMar>
          </w:tcPr>
          <w:p w:rsidRPr="005B31E8" w:rsidR="00995073" w:rsidRDefault="00995073" w14:paraId="421EA560" w14:textId="77777777">
            <w:r w:rsidRPr="005B31E8">
              <w:t>Details</w:t>
            </w:r>
          </w:p>
        </w:tc>
      </w:tr>
      <w:tr w:rsidR="00995073" w14:paraId="13F5193A" w14:textId="77777777">
        <w:trPr>
          <w:cantSplit/>
        </w:trPr>
        <w:tc>
          <w:tcPr>
            <w:tcW w:w="720" w:type="dxa"/>
            <w:tcBorders>
              <w:top w:val="single" w:color="auto" w:sz="12" w:space="0"/>
              <w:right w:val="single" w:color="auto" w:sz="2" w:space="0"/>
            </w:tcBorders>
          </w:tcPr>
          <w:p w:rsidRPr="00C528A5" w:rsidR="00995073" w:rsidRDefault="00995073" w14:paraId="23235F2C" w14:textId="77777777">
            <w:pPr>
              <w:rPr>
                <w:spacing w:val="-2"/>
              </w:rPr>
            </w:pPr>
            <w:r>
              <w:rPr>
                <w:spacing w:val="-2"/>
              </w:rPr>
              <w:t>1</w:t>
            </w:r>
          </w:p>
        </w:tc>
        <w:tc>
          <w:tcPr>
            <w:tcW w:w="2520" w:type="dxa"/>
            <w:tcBorders>
              <w:top w:val="single" w:color="auto" w:sz="12" w:space="0"/>
              <w:left w:val="single" w:color="auto" w:sz="2" w:space="0"/>
              <w:right w:val="single" w:color="auto" w:sz="2" w:space="0"/>
            </w:tcBorders>
            <w:tcMar>
              <w:top w:w="85" w:type="dxa"/>
              <w:left w:w="85" w:type="dxa"/>
              <w:bottom w:w="85" w:type="dxa"/>
              <w:right w:w="85" w:type="dxa"/>
            </w:tcMar>
          </w:tcPr>
          <w:p w:rsidRPr="00C528A5" w:rsidR="00995073" w:rsidRDefault="00995073" w14:paraId="1F06E757" w14:textId="77777777"/>
        </w:tc>
        <w:tc>
          <w:tcPr>
            <w:tcW w:w="6399" w:type="dxa"/>
            <w:tcBorders>
              <w:top w:val="single" w:color="auto" w:sz="12" w:space="0"/>
              <w:left w:val="single" w:color="auto" w:sz="2" w:space="0"/>
            </w:tcBorders>
            <w:tcMar>
              <w:top w:w="85" w:type="dxa"/>
              <w:left w:w="85" w:type="dxa"/>
              <w:bottom w:w="85" w:type="dxa"/>
              <w:right w:w="85" w:type="dxa"/>
            </w:tcMar>
          </w:tcPr>
          <w:p w:rsidRPr="005C77DB" w:rsidR="00995073" w:rsidRDefault="00995073" w14:paraId="66E5AB9A" w14:textId="77777777">
            <w:pPr>
              <w:rPr>
                <w:spacing w:val="-2"/>
              </w:rPr>
            </w:pPr>
          </w:p>
        </w:tc>
      </w:tr>
      <w:tr w:rsidR="00995073" w14:paraId="2574450D" w14:textId="77777777">
        <w:trPr>
          <w:cantSplit/>
        </w:trPr>
        <w:tc>
          <w:tcPr>
            <w:tcW w:w="720" w:type="dxa"/>
            <w:tcBorders>
              <w:right w:val="single" w:color="auto" w:sz="2" w:space="0"/>
            </w:tcBorders>
          </w:tcPr>
          <w:p w:rsidRPr="00C528A5" w:rsidR="00995073" w:rsidRDefault="00995073" w14:paraId="3CD57739" w14:textId="77777777">
            <w:pPr>
              <w:rPr>
                <w:spacing w:val="-2"/>
              </w:rPr>
            </w:pPr>
            <w:r>
              <w:rPr>
                <w:spacing w:val="-2"/>
              </w:rPr>
              <w:t>2</w:t>
            </w:r>
          </w:p>
        </w:tc>
        <w:tc>
          <w:tcPr>
            <w:tcW w:w="2520" w:type="dxa"/>
            <w:tcBorders>
              <w:left w:val="single" w:color="auto" w:sz="2" w:space="0"/>
              <w:right w:val="single" w:color="auto" w:sz="2" w:space="0"/>
            </w:tcBorders>
            <w:tcMar>
              <w:top w:w="85" w:type="dxa"/>
              <w:left w:w="85" w:type="dxa"/>
              <w:bottom w:w="85" w:type="dxa"/>
              <w:right w:w="85" w:type="dxa"/>
            </w:tcMar>
          </w:tcPr>
          <w:p w:rsidRPr="00C528A5" w:rsidR="00995073" w:rsidRDefault="00995073" w14:paraId="644BA58A" w14:textId="77777777"/>
        </w:tc>
        <w:tc>
          <w:tcPr>
            <w:tcW w:w="6399" w:type="dxa"/>
            <w:tcBorders>
              <w:left w:val="single" w:color="auto" w:sz="2" w:space="0"/>
            </w:tcBorders>
            <w:tcMar>
              <w:top w:w="85" w:type="dxa"/>
              <w:left w:w="85" w:type="dxa"/>
              <w:bottom w:w="85" w:type="dxa"/>
              <w:right w:w="85" w:type="dxa"/>
            </w:tcMar>
          </w:tcPr>
          <w:p w:rsidRPr="005C77DB" w:rsidR="00995073" w:rsidRDefault="00995073" w14:paraId="451A852F" w14:textId="77777777">
            <w:pPr>
              <w:rPr>
                <w:spacing w:val="-2"/>
              </w:rPr>
            </w:pPr>
          </w:p>
        </w:tc>
      </w:tr>
      <w:tr w:rsidR="00995073" w14:paraId="53124925" w14:textId="77777777">
        <w:trPr>
          <w:cantSplit/>
        </w:trPr>
        <w:tc>
          <w:tcPr>
            <w:tcW w:w="720" w:type="dxa"/>
            <w:tcBorders>
              <w:right w:val="single" w:color="auto" w:sz="2" w:space="0"/>
            </w:tcBorders>
          </w:tcPr>
          <w:p w:rsidRPr="00C528A5" w:rsidR="00995073" w:rsidRDefault="00995073" w14:paraId="7889C98D" w14:textId="77777777">
            <w:pPr>
              <w:rPr>
                <w:spacing w:val="-2"/>
              </w:rPr>
            </w:pPr>
            <w:r>
              <w:rPr>
                <w:spacing w:val="-2"/>
              </w:rPr>
              <w:t>3</w:t>
            </w:r>
          </w:p>
        </w:tc>
        <w:tc>
          <w:tcPr>
            <w:tcW w:w="2520" w:type="dxa"/>
            <w:tcBorders>
              <w:left w:val="single" w:color="auto" w:sz="2" w:space="0"/>
              <w:right w:val="single" w:color="auto" w:sz="2" w:space="0"/>
            </w:tcBorders>
            <w:tcMar>
              <w:top w:w="85" w:type="dxa"/>
              <w:left w:w="85" w:type="dxa"/>
              <w:bottom w:w="85" w:type="dxa"/>
              <w:right w:w="85" w:type="dxa"/>
            </w:tcMar>
          </w:tcPr>
          <w:p w:rsidRPr="00C528A5" w:rsidR="00995073" w:rsidRDefault="00995073" w14:paraId="59063183" w14:textId="77777777"/>
        </w:tc>
        <w:tc>
          <w:tcPr>
            <w:tcW w:w="6399" w:type="dxa"/>
            <w:tcBorders>
              <w:left w:val="single" w:color="auto" w:sz="2" w:space="0"/>
            </w:tcBorders>
            <w:tcMar>
              <w:top w:w="85" w:type="dxa"/>
              <w:left w:w="85" w:type="dxa"/>
              <w:bottom w:w="85" w:type="dxa"/>
              <w:right w:w="85" w:type="dxa"/>
            </w:tcMar>
          </w:tcPr>
          <w:p w:rsidRPr="005C77DB" w:rsidR="00995073" w:rsidRDefault="00995073" w14:paraId="5DA66234" w14:textId="77777777">
            <w:pPr>
              <w:rPr>
                <w:spacing w:val="-2"/>
              </w:rPr>
            </w:pPr>
          </w:p>
        </w:tc>
      </w:tr>
      <w:tr w:rsidR="00995073" w14:paraId="1FABB2A9" w14:textId="77777777">
        <w:trPr>
          <w:cantSplit/>
        </w:trPr>
        <w:tc>
          <w:tcPr>
            <w:tcW w:w="720" w:type="dxa"/>
            <w:tcBorders>
              <w:bottom w:val="single" w:color="auto" w:sz="4" w:space="0"/>
              <w:right w:val="single" w:color="auto" w:sz="2" w:space="0"/>
            </w:tcBorders>
          </w:tcPr>
          <w:p w:rsidRPr="00C528A5" w:rsidR="00995073" w:rsidRDefault="00995073" w14:paraId="7F8CEBA0" w14:textId="77777777">
            <w:pPr>
              <w:rPr>
                <w:spacing w:val="-2"/>
              </w:rPr>
            </w:pPr>
          </w:p>
        </w:tc>
        <w:tc>
          <w:tcPr>
            <w:tcW w:w="2520" w:type="dxa"/>
            <w:tcBorders>
              <w:left w:val="single" w:color="auto" w:sz="2" w:space="0"/>
              <w:bottom w:val="single" w:color="auto" w:sz="4" w:space="0"/>
              <w:right w:val="single" w:color="auto" w:sz="2" w:space="0"/>
            </w:tcBorders>
            <w:tcMar>
              <w:top w:w="85" w:type="dxa"/>
              <w:left w:w="85" w:type="dxa"/>
              <w:bottom w:w="85" w:type="dxa"/>
              <w:right w:w="85" w:type="dxa"/>
            </w:tcMar>
          </w:tcPr>
          <w:p w:rsidRPr="00C528A5" w:rsidR="00995073" w:rsidRDefault="00995073" w14:paraId="5C385B80" w14:textId="77777777"/>
        </w:tc>
        <w:tc>
          <w:tcPr>
            <w:tcW w:w="6399" w:type="dxa"/>
            <w:tcBorders>
              <w:left w:val="single" w:color="auto" w:sz="2" w:space="0"/>
              <w:bottom w:val="single" w:color="auto" w:sz="4" w:space="0"/>
            </w:tcBorders>
            <w:tcMar>
              <w:top w:w="85" w:type="dxa"/>
              <w:left w:w="85" w:type="dxa"/>
              <w:bottom w:w="85" w:type="dxa"/>
              <w:right w:w="85" w:type="dxa"/>
            </w:tcMar>
          </w:tcPr>
          <w:p w:rsidRPr="005C77DB" w:rsidR="00995073" w:rsidRDefault="00995073" w14:paraId="791B196F" w14:textId="77777777">
            <w:pPr>
              <w:rPr>
                <w:spacing w:val="-2"/>
              </w:rPr>
            </w:pPr>
          </w:p>
        </w:tc>
      </w:tr>
    </w:tbl>
    <w:p w:rsidR="00995073" w:rsidP="00995073" w:rsidRDefault="00995073" w14:paraId="18F1B046" w14:textId="77777777"/>
    <w:p w:rsidR="00995073" w:rsidP="00995073" w:rsidRDefault="00995073" w14:paraId="0B042DB9" w14:textId="77777777"/>
    <w:p w:rsidR="00995073" w:rsidP="00995073" w:rsidRDefault="00995073" w14:paraId="3A5ABFD7" w14:textId="77777777">
      <w:pPr>
        <w:jc w:val="both"/>
      </w:pPr>
      <w:r>
        <w:t xml:space="preserve">By the duly authorised representatives signing this Schedule of Deviations below, the Employer and the tenderer agree to and accept this Schedule of Deviations as the only deviations from and amendments to the documents listed in the Tender Data and any addenda thereto listed in the Tender Schedules, as well as any confirmation, clarification or changes to the terms of the Offer agreed by the tenderer and the Employer during this process of Offer and Acceptance.  </w:t>
      </w:r>
    </w:p>
    <w:p w:rsidR="00995073" w:rsidP="00995073" w:rsidRDefault="00995073" w14:paraId="467E6655" w14:textId="77777777"/>
    <w:p w:rsidR="00995073" w:rsidP="00995073" w:rsidRDefault="00995073" w14:paraId="7A28B2CD" w14:textId="77777777">
      <w:r>
        <w:t xml:space="preserve">It is expressly agreed that no other matter whether in writing, oral communication or implied during the period between the issue of the tender documents and the receipt by the tenderer of a completed signed copy of this Form shall have any meaning or effect in the contract between the parties arising from this Agreement. </w:t>
      </w:r>
    </w:p>
    <w:p w:rsidR="00995073" w:rsidP="00995073" w:rsidRDefault="00995073" w14:paraId="06606035" w14:textId="77777777"/>
    <w:p w:rsidR="00995073" w:rsidP="00995073" w:rsidRDefault="00995073" w14:paraId="3A577CF0" w14:textId="77777777"/>
    <w:tbl>
      <w:tblPr>
        <w:tblW w:w="9828" w:type="dxa"/>
        <w:tblLook w:val="0000" w:firstRow="0" w:lastRow="0" w:firstColumn="0" w:lastColumn="0" w:noHBand="0" w:noVBand="0"/>
      </w:tblPr>
      <w:tblGrid>
        <w:gridCol w:w="1188"/>
        <w:gridCol w:w="4140"/>
        <w:gridCol w:w="360"/>
        <w:gridCol w:w="4140"/>
      </w:tblGrid>
      <w:tr w:rsidR="00995073" w:rsidTr="5602058C" w14:paraId="773585D1" w14:textId="77777777">
        <w:trPr>
          <w:cantSplit/>
        </w:trPr>
        <w:tc>
          <w:tcPr>
            <w:tcW w:w="1188" w:type="dxa"/>
          </w:tcPr>
          <w:p w:rsidR="5602058C" w:rsidP="5602058C" w:rsidRDefault="5602058C" w14:paraId="69C342A3" w14:textId="0E6587AB">
            <w:pPr>
              <w:rPr>
                <w:rFonts w:eastAsia="Arial" w:cs="Arial"/>
                <w:szCs w:val="20"/>
              </w:rPr>
            </w:pPr>
          </w:p>
        </w:tc>
        <w:tc>
          <w:tcPr>
            <w:tcW w:w="4140" w:type="dxa"/>
            <w:tcBorders>
              <w:bottom w:val="dotted" w:color="auto" w:sz="4" w:space="0"/>
            </w:tcBorders>
          </w:tcPr>
          <w:p w:rsidR="5602058C" w:rsidP="5602058C" w:rsidRDefault="5602058C" w14:paraId="0BD12C8E" w14:textId="3704F908">
            <w:pPr>
              <w:pStyle w:val="Heading4"/>
            </w:pPr>
            <w:r w:rsidRPr="5602058C">
              <w:rPr>
                <w:rFonts w:eastAsia="Arial" w:cs="Arial"/>
                <w:bCs/>
              </w:rPr>
              <w:t>For the tenderer:</w:t>
            </w:r>
          </w:p>
          <w:p w:rsidR="5602058C" w:rsidP="0D9C67D4" w:rsidRDefault="5602058C" w14:paraId="385E1372" w14:textId="378414BA">
            <w:pPr>
              <w:rPr>
                <w:rFonts w:eastAsia="Arial"/>
              </w:rPr>
            </w:pPr>
            <w:r w:rsidRPr="5602058C">
              <w:rPr>
                <w:rFonts w:eastAsia="Arial" w:cs="Arial"/>
                <w:szCs w:val="20"/>
              </w:rPr>
              <w:t xml:space="preserve"> </w:t>
            </w:r>
          </w:p>
        </w:tc>
        <w:tc>
          <w:tcPr>
            <w:tcW w:w="360" w:type="dxa"/>
          </w:tcPr>
          <w:p w:rsidR="5602058C" w:rsidP="5602058C" w:rsidRDefault="5602058C" w14:paraId="3F1F4D1D" w14:textId="77CB9F63">
            <w:pPr>
              <w:rPr>
                <w:rFonts w:eastAsia="Arial"/>
              </w:rPr>
            </w:pPr>
            <w:r w:rsidRPr="5602058C">
              <w:rPr>
                <w:rFonts w:eastAsia="Arial" w:cs="Arial"/>
                <w:szCs w:val="20"/>
              </w:rPr>
              <w:t xml:space="preserve"> </w:t>
            </w:r>
          </w:p>
        </w:tc>
        <w:tc>
          <w:tcPr>
            <w:tcW w:w="4140" w:type="dxa"/>
            <w:tcBorders>
              <w:bottom w:val="dotted" w:color="auto" w:sz="4" w:space="0"/>
            </w:tcBorders>
          </w:tcPr>
          <w:p w:rsidR="5602058C" w:rsidP="5602058C" w:rsidRDefault="5602058C" w14:paraId="0103BF62" w14:textId="30F747F3">
            <w:pPr>
              <w:pStyle w:val="Heading4"/>
            </w:pPr>
            <w:r w:rsidRPr="5602058C">
              <w:rPr>
                <w:rFonts w:eastAsia="Arial" w:cs="Arial"/>
                <w:bCs/>
              </w:rPr>
              <w:t>For the Employer</w:t>
            </w:r>
          </w:p>
          <w:p w:rsidR="5602058C" w:rsidP="0D9C67D4" w:rsidRDefault="5602058C" w14:paraId="55AF2736" w14:textId="2FED667B">
            <w:pPr>
              <w:rPr>
                <w:rFonts w:eastAsia="Arial"/>
              </w:rPr>
            </w:pPr>
            <w:r w:rsidRPr="5602058C">
              <w:rPr>
                <w:rFonts w:eastAsia="Arial" w:cs="Arial"/>
                <w:szCs w:val="20"/>
              </w:rPr>
              <w:t xml:space="preserve"> </w:t>
            </w:r>
          </w:p>
        </w:tc>
      </w:tr>
      <w:tr w:rsidR="00995073" w:rsidTr="5602058C" w14:paraId="746CE633" w14:textId="77777777">
        <w:trPr>
          <w:cantSplit/>
        </w:trPr>
        <w:tc>
          <w:tcPr>
            <w:tcW w:w="1188" w:type="dxa"/>
          </w:tcPr>
          <w:p w:rsidR="5602058C" w:rsidP="5602058C" w:rsidRDefault="5602058C" w14:paraId="52113370" w14:textId="4054530C">
            <w:r w:rsidRPr="5602058C">
              <w:rPr>
                <w:rFonts w:eastAsia="Arial" w:cs="Arial"/>
                <w:szCs w:val="20"/>
              </w:rPr>
              <w:t>Signature</w:t>
            </w:r>
          </w:p>
          <w:p w:rsidR="5602058C" w:rsidP="5602058C" w:rsidRDefault="5602058C" w14:paraId="40BFE689" w14:textId="426E7736">
            <w:pPr>
              <w:rPr>
                <w:rFonts w:eastAsia="Arial"/>
              </w:rPr>
            </w:pPr>
            <w:r w:rsidRPr="5602058C">
              <w:rPr>
                <w:rFonts w:eastAsia="Arial" w:cs="Arial"/>
                <w:szCs w:val="20"/>
              </w:rPr>
              <w:t xml:space="preserve"> </w:t>
            </w:r>
          </w:p>
        </w:tc>
        <w:tc>
          <w:tcPr>
            <w:tcW w:w="4140" w:type="dxa"/>
            <w:tcBorders>
              <w:bottom w:val="dotted" w:color="auto" w:sz="4" w:space="0"/>
            </w:tcBorders>
          </w:tcPr>
          <w:p w:rsidR="5602058C" w:rsidP="5602058C" w:rsidRDefault="5602058C" w14:paraId="197353F5" w14:textId="69079C0C">
            <w:pPr>
              <w:rPr>
                <w:rFonts w:eastAsia="Arial"/>
              </w:rPr>
            </w:pPr>
            <w:r w:rsidRPr="5602058C">
              <w:rPr>
                <w:rFonts w:eastAsia="Arial" w:cs="Arial"/>
                <w:szCs w:val="20"/>
              </w:rPr>
              <w:t xml:space="preserve"> </w:t>
            </w:r>
          </w:p>
        </w:tc>
        <w:tc>
          <w:tcPr>
            <w:tcW w:w="360" w:type="dxa"/>
          </w:tcPr>
          <w:p w:rsidR="5602058C" w:rsidP="5602058C" w:rsidRDefault="5602058C" w14:paraId="16A6A4A8" w14:textId="68B72FF7">
            <w:pPr>
              <w:rPr>
                <w:rFonts w:eastAsia="Arial"/>
              </w:rPr>
            </w:pPr>
            <w:r w:rsidRPr="5602058C">
              <w:rPr>
                <w:rFonts w:eastAsia="Arial" w:cs="Arial"/>
                <w:szCs w:val="20"/>
              </w:rPr>
              <w:t xml:space="preserve"> </w:t>
            </w:r>
          </w:p>
        </w:tc>
        <w:tc>
          <w:tcPr>
            <w:tcW w:w="4140" w:type="dxa"/>
            <w:tcBorders>
              <w:bottom w:val="dotted" w:color="auto" w:sz="4" w:space="0"/>
            </w:tcBorders>
          </w:tcPr>
          <w:p w:rsidR="5602058C" w:rsidP="5602058C" w:rsidRDefault="5602058C" w14:paraId="6734FFBB" w14:textId="590BFC28">
            <w:pPr>
              <w:rPr>
                <w:rFonts w:eastAsia="Arial"/>
              </w:rPr>
            </w:pPr>
            <w:r w:rsidRPr="5602058C">
              <w:rPr>
                <w:rFonts w:eastAsia="Arial" w:cs="Arial"/>
                <w:szCs w:val="20"/>
              </w:rPr>
              <w:t xml:space="preserve"> </w:t>
            </w:r>
          </w:p>
        </w:tc>
      </w:tr>
      <w:tr w:rsidR="00995073" w:rsidTr="5602058C" w14:paraId="35828A04" w14:textId="77777777">
        <w:trPr>
          <w:cantSplit/>
        </w:trPr>
        <w:tc>
          <w:tcPr>
            <w:tcW w:w="1188" w:type="dxa"/>
          </w:tcPr>
          <w:p w:rsidR="5602058C" w:rsidP="5602058C" w:rsidRDefault="5602058C" w14:paraId="5E09B7BE" w14:textId="1AADCD24">
            <w:pPr>
              <w:rPr>
                <w:rFonts w:eastAsia="Arial"/>
              </w:rPr>
            </w:pPr>
            <w:r w:rsidRPr="5602058C">
              <w:rPr>
                <w:rFonts w:eastAsia="Arial" w:cs="Arial"/>
                <w:szCs w:val="20"/>
              </w:rPr>
              <w:t>Name</w:t>
            </w:r>
          </w:p>
        </w:tc>
        <w:tc>
          <w:tcPr>
            <w:tcW w:w="4140" w:type="dxa"/>
            <w:tcBorders>
              <w:top w:val="dotted" w:color="auto" w:sz="4" w:space="0"/>
              <w:bottom w:val="dotted" w:color="auto" w:sz="4" w:space="0"/>
            </w:tcBorders>
          </w:tcPr>
          <w:p w:rsidR="5602058C" w:rsidP="5602058C" w:rsidRDefault="5602058C" w14:paraId="210B7981" w14:textId="1A9EABD5">
            <w:r w:rsidRPr="5602058C">
              <w:rPr>
                <w:rFonts w:eastAsia="Arial" w:cs="Arial"/>
                <w:szCs w:val="20"/>
              </w:rPr>
              <w:t xml:space="preserve"> </w:t>
            </w:r>
          </w:p>
          <w:p w:rsidR="5602058C" w:rsidP="5602058C" w:rsidRDefault="5602058C" w14:paraId="417AEF9E" w14:textId="557A6DCF">
            <w:pPr>
              <w:rPr>
                <w:rFonts w:eastAsia="Arial"/>
              </w:rPr>
            </w:pPr>
            <w:r w:rsidRPr="5602058C">
              <w:rPr>
                <w:rFonts w:eastAsia="Arial" w:cs="Arial"/>
                <w:szCs w:val="20"/>
              </w:rPr>
              <w:t xml:space="preserve"> </w:t>
            </w:r>
          </w:p>
        </w:tc>
        <w:tc>
          <w:tcPr>
            <w:tcW w:w="360" w:type="dxa"/>
          </w:tcPr>
          <w:p w:rsidR="5602058C" w:rsidP="5602058C" w:rsidRDefault="5602058C" w14:paraId="6E9D3191" w14:textId="62BE814F">
            <w:pPr>
              <w:rPr>
                <w:rFonts w:eastAsia="Arial"/>
              </w:rPr>
            </w:pPr>
            <w:r w:rsidRPr="5602058C">
              <w:rPr>
                <w:rFonts w:eastAsia="Arial" w:cs="Arial"/>
                <w:szCs w:val="20"/>
              </w:rPr>
              <w:t xml:space="preserve"> </w:t>
            </w:r>
          </w:p>
        </w:tc>
        <w:tc>
          <w:tcPr>
            <w:tcW w:w="4140" w:type="dxa"/>
            <w:tcBorders>
              <w:top w:val="dotted" w:color="auto" w:sz="4" w:space="0"/>
              <w:bottom w:val="dotted" w:color="auto" w:sz="4" w:space="0"/>
            </w:tcBorders>
          </w:tcPr>
          <w:p w:rsidR="5602058C" w:rsidP="5602058C" w:rsidRDefault="5602058C" w14:paraId="7C085E65" w14:textId="172155CC">
            <w:pPr>
              <w:rPr>
                <w:rFonts w:eastAsia="Arial"/>
              </w:rPr>
            </w:pPr>
            <w:r w:rsidRPr="5602058C">
              <w:rPr>
                <w:rFonts w:eastAsia="Arial" w:cs="Arial"/>
                <w:szCs w:val="20"/>
              </w:rPr>
              <w:t xml:space="preserve"> </w:t>
            </w:r>
          </w:p>
        </w:tc>
      </w:tr>
      <w:tr w:rsidR="00995073" w:rsidTr="5602058C" w14:paraId="76D32AC9" w14:textId="77777777">
        <w:trPr>
          <w:cantSplit/>
        </w:trPr>
        <w:tc>
          <w:tcPr>
            <w:tcW w:w="1188" w:type="dxa"/>
          </w:tcPr>
          <w:p w:rsidR="5602058C" w:rsidP="5602058C" w:rsidRDefault="5602058C" w14:paraId="7D72F6E1" w14:textId="5F777DBB">
            <w:r w:rsidRPr="5602058C">
              <w:rPr>
                <w:rFonts w:eastAsia="Arial" w:cs="Arial"/>
                <w:szCs w:val="20"/>
              </w:rPr>
              <w:t>Capacity</w:t>
            </w:r>
          </w:p>
          <w:p w:rsidR="5602058C" w:rsidP="5602058C" w:rsidRDefault="5602058C" w14:paraId="5364A4D0" w14:textId="27EF9991">
            <w:pPr>
              <w:rPr>
                <w:rFonts w:eastAsia="Arial"/>
              </w:rPr>
            </w:pPr>
            <w:r w:rsidRPr="5602058C">
              <w:rPr>
                <w:rFonts w:eastAsia="Arial" w:cs="Arial"/>
                <w:szCs w:val="20"/>
              </w:rPr>
              <w:t xml:space="preserve"> </w:t>
            </w:r>
          </w:p>
        </w:tc>
        <w:tc>
          <w:tcPr>
            <w:tcW w:w="4140" w:type="dxa"/>
            <w:tcBorders>
              <w:top w:val="dotted" w:color="auto" w:sz="4" w:space="0"/>
              <w:bottom w:val="dotted" w:color="auto" w:sz="4" w:space="0"/>
            </w:tcBorders>
          </w:tcPr>
          <w:p w:rsidR="5602058C" w:rsidP="5602058C" w:rsidRDefault="5602058C" w14:paraId="29823355" w14:textId="35089A69">
            <w:pPr>
              <w:rPr>
                <w:rFonts w:eastAsia="Arial"/>
              </w:rPr>
            </w:pPr>
            <w:r w:rsidRPr="5602058C">
              <w:rPr>
                <w:rFonts w:eastAsia="Arial" w:cs="Arial"/>
                <w:szCs w:val="20"/>
              </w:rPr>
              <w:t xml:space="preserve"> </w:t>
            </w:r>
          </w:p>
        </w:tc>
        <w:tc>
          <w:tcPr>
            <w:tcW w:w="360" w:type="dxa"/>
          </w:tcPr>
          <w:p w:rsidR="5602058C" w:rsidP="5602058C" w:rsidRDefault="5602058C" w14:paraId="310574E5" w14:textId="70B9BFFA">
            <w:pPr>
              <w:rPr>
                <w:rFonts w:eastAsia="Arial"/>
              </w:rPr>
            </w:pPr>
            <w:r w:rsidRPr="5602058C">
              <w:rPr>
                <w:rFonts w:eastAsia="Arial" w:cs="Arial"/>
                <w:szCs w:val="20"/>
              </w:rPr>
              <w:t xml:space="preserve"> </w:t>
            </w:r>
          </w:p>
        </w:tc>
        <w:tc>
          <w:tcPr>
            <w:tcW w:w="4140" w:type="dxa"/>
            <w:tcBorders>
              <w:top w:val="dotted" w:color="auto" w:sz="4" w:space="0"/>
              <w:bottom w:val="dotted" w:color="auto" w:sz="4" w:space="0"/>
            </w:tcBorders>
          </w:tcPr>
          <w:p w:rsidR="5602058C" w:rsidP="5602058C" w:rsidRDefault="5602058C" w14:paraId="364E87FC" w14:textId="47ABB794">
            <w:pPr>
              <w:rPr>
                <w:rFonts w:eastAsia="Arial"/>
              </w:rPr>
            </w:pPr>
            <w:r w:rsidRPr="5602058C">
              <w:rPr>
                <w:rFonts w:eastAsia="Arial" w:cs="Arial"/>
                <w:b/>
                <w:bCs/>
                <w:szCs w:val="20"/>
              </w:rPr>
              <w:t>Eskom Holdings SOC Limited</w:t>
            </w:r>
          </w:p>
        </w:tc>
      </w:tr>
      <w:tr w:rsidR="00995073" w:rsidTr="5602058C" w14:paraId="49818E4C" w14:textId="77777777">
        <w:trPr>
          <w:cantSplit/>
        </w:trPr>
        <w:tc>
          <w:tcPr>
            <w:tcW w:w="1188" w:type="dxa"/>
          </w:tcPr>
          <w:p w:rsidR="5602058C" w:rsidP="5602058C" w:rsidRDefault="5602058C" w14:paraId="565C2E54" w14:textId="58D3B28D">
            <w:pPr>
              <w:rPr>
                <w:rFonts w:eastAsia="Arial"/>
              </w:rPr>
            </w:pPr>
            <w:r w:rsidRPr="5602058C">
              <w:rPr>
                <w:rFonts w:eastAsia="Arial" w:cs="Arial"/>
                <w:szCs w:val="20"/>
              </w:rPr>
              <w:t>On behalf of</w:t>
            </w:r>
          </w:p>
        </w:tc>
        <w:tc>
          <w:tcPr>
            <w:tcW w:w="4140" w:type="dxa"/>
            <w:tcBorders>
              <w:top w:val="dotted" w:color="auto" w:sz="4" w:space="0"/>
              <w:bottom w:val="dotted" w:color="auto" w:sz="4" w:space="0"/>
            </w:tcBorders>
          </w:tcPr>
          <w:p w:rsidR="5602058C" w:rsidP="5602058C" w:rsidRDefault="5602058C" w14:paraId="527181A1" w14:textId="299B9858">
            <w:r w:rsidRPr="5602058C">
              <w:rPr>
                <w:rFonts w:eastAsia="Arial" w:cs="Arial"/>
                <w:i/>
                <w:iCs/>
                <w:szCs w:val="20"/>
              </w:rPr>
              <w:t>(Insert name and address of organisation)</w:t>
            </w:r>
          </w:p>
          <w:p w:rsidR="5602058C" w:rsidP="5602058C" w:rsidRDefault="5602058C" w14:paraId="0C7D234C" w14:textId="4CA91928">
            <w:r w:rsidRPr="5602058C">
              <w:rPr>
                <w:rFonts w:eastAsia="Arial" w:cs="Arial"/>
                <w:szCs w:val="20"/>
              </w:rPr>
              <w:t xml:space="preserve"> </w:t>
            </w:r>
          </w:p>
          <w:p w:rsidR="5602058C" w:rsidP="5602058C" w:rsidRDefault="5602058C" w14:paraId="7FAF3EB5" w14:textId="60C51F28">
            <w:r w:rsidRPr="5602058C">
              <w:rPr>
                <w:rFonts w:eastAsia="Arial" w:cs="Arial"/>
                <w:szCs w:val="20"/>
              </w:rPr>
              <w:t xml:space="preserve"> </w:t>
            </w:r>
          </w:p>
          <w:p w:rsidR="5602058C" w:rsidP="5602058C" w:rsidRDefault="5602058C" w14:paraId="4981AF20" w14:textId="709AABFD">
            <w:pPr>
              <w:rPr>
                <w:rFonts w:eastAsia="Arial"/>
              </w:rPr>
            </w:pPr>
            <w:r w:rsidRPr="5602058C">
              <w:rPr>
                <w:rFonts w:eastAsia="Arial" w:cs="Arial"/>
                <w:szCs w:val="20"/>
              </w:rPr>
              <w:t xml:space="preserve"> </w:t>
            </w:r>
          </w:p>
        </w:tc>
        <w:tc>
          <w:tcPr>
            <w:tcW w:w="360" w:type="dxa"/>
          </w:tcPr>
          <w:p w:rsidR="5602058C" w:rsidP="5602058C" w:rsidRDefault="5602058C" w14:paraId="06BD5375" w14:textId="60C91036">
            <w:pPr>
              <w:rPr>
                <w:rFonts w:eastAsia="Arial"/>
              </w:rPr>
            </w:pPr>
            <w:r w:rsidRPr="5602058C">
              <w:rPr>
                <w:rFonts w:eastAsia="Arial" w:cs="Arial"/>
                <w:szCs w:val="20"/>
              </w:rPr>
              <w:t xml:space="preserve"> </w:t>
            </w:r>
          </w:p>
        </w:tc>
        <w:tc>
          <w:tcPr>
            <w:tcW w:w="4140" w:type="dxa"/>
            <w:tcBorders>
              <w:top w:val="dotted" w:color="auto" w:sz="4" w:space="0"/>
              <w:bottom w:val="dotted" w:color="auto" w:sz="4" w:space="0"/>
            </w:tcBorders>
          </w:tcPr>
          <w:p w:rsidR="5602058C" w:rsidP="5602058C" w:rsidRDefault="5602058C" w14:paraId="6E1106FE" w14:textId="57414D73">
            <w:pPr>
              <w:tabs>
                <w:tab w:val="left" w:pos="720"/>
              </w:tabs>
            </w:pPr>
            <w:r w:rsidRPr="5602058C">
              <w:rPr>
                <w:rFonts w:eastAsia="Arial" w:cs="Arial"/>
                <w:b/>
                <w:bCs/>
                <w:szCs w:val="20"/>
              </w:rPr>
              <w:t>Megawatt Park, Maxwell Drive, Sunninghill Sandton, PO Box 1091</w:t>
            </w:r>
          </w:p>
          <w:p w:rsidR="5602058C" w:rsidP="5602058C" w:rsidRDefault="5602058C" w14:paraId="52712322" w14:textId="07FEA453">
            <w:r w:rsidRPr="5602058C">
              <w:rPr>
                <w:rFonts w:eastAsia="Arial" w:cs="Arial"/>
                <w:b/>
                <w:bCs/>
                <w:szCs w:val="20"/>
              </w:rPr>
              <w:t>Johannesburg</w:t>
            </w:r>
          </w:p>
          <w:p w:rsidR="5602058C" w:rsidP="0D9C67D4" w:rsidRDefault="5602058C" w14:paraId="334EE0F5" w14:textId="54E5A733">
            <w:pPr>
              <w:rPr>
                <w:rFonts w:eastAsia="Arial"/>
              </w:rPr>
            </w:pPr>
            <w:r w:rsidRPr="5602058C">
              <w:rPr>
                <w:rFonts w:eastAsia="Arial" w:cs="Arial"/>
                <w:b/>
                <w:bCs/>
                <w:szCs w:val="20"/>
              </w:rPr>
              <w:t>2000</w:t>
            </w:r>
          </w:p>
        </w:tc>
      </w:tr>
      <w:tr w:rsidR="00995073" w:rsidTr="5602058C" w14:paraId="5F0CFEFF" w14:textId="77777777">
        <w:trPr>
          <w:cantSplit/>
        </w:trPr>
        <w:tc>
          <w:tcPr>
            <w:tcW w:w="1188" w:type="dxa"/>
          </w:tcPr>
          <w:p w:rsidR="5602058C" w:rsidP="5602058C" w:rsidRDefault="5602058C" w14:paraId="15F55EB2" w14:textId="4569FF7F">
            <w:pPr>
              <w:rPr>
                <w:rFonts w:eastAsia="Arial"/>
              </w:rPr>
            </w:pPr>
            <w:r w:rsidRPr="5602058C">
              <w:rPr>
                <w:rFonts w:eastAsia="Arial" w:cs="Arial"/>
                <w:szCs w:val="20"/>
              </w:rPr>
              <w:t>Name &amp; signature of witness</w:t>
            </w:r>
          </w:p>
        </w:tc>
        <w:tc>
          <w:tcPr>
            <w:tcW w:w="4140" w:type="dxa"/>
            <w:tcBorders>
              <w:top w:val="dotted" w:color="auto" w:sz="4" w:space="0"/>
              <w:bottom w:val="dotted" w:color="auto" w:sz="4" w:space="0"/>
            </w:tcBorders>
          </w:tcPr>
          <w:p w:rsidR="5602058C" w:rsidP="5602058C" w:rsidRDefault="5602058C" w14:paraId="060EB219" w14:textId="5FFA59A3">
            <w:pPr>
              <w:rPr>
                <w:rFonts w:eastAsia="Arial"/>
              </w:rPr>
            </w:pPr>
            <w:r w:rsidRPr="5602058C">
              <w:rPr>
                <w:rFonts w:eastAsia="Arial" w:cs="Arial"/>
                <w:szCs w:val="20"/>
              </w:rPr>
              <w:t xml:space="preserve"> </w:t>
            </w:r>
          </w:p>
        </w:tc>
        <w:tc>
          <w:tcPr>
            <w:tcW w:w="360" w:type="dxa"/>
          </w:tcPr>
          <w:p w:rsidR="5602058C" w:rsidP="5602058C" w:rsidRDefault="5602058C" w14:paraId="305FA826" w14:textId="07ECCBC1">
            <w:pPr>
              <w:rPr>
                <w:rFonts w:eastAsia="Arial"/>
              </w:rPr>
            </w:pPr>
            <w:r w:rsidRPr="5602058C">
              <w:rPr>
                <w:rFonts w:eastAsia="Arial" w:cs="Arial"/>
                <w:szCs w:val="20"/>
              </w:rPr>
              <w:t xml:space="preserve"> </w:t>
            </w:r>
          </w:p>
        </w:tc>
        <w:tc>
          <w:tcPr>
            <w:tcW w:w="4140" w:type="dxa"/>
            <w:tcBorders>
              <w:top w:val="dotted" w:color="auto" w:sz="4" w:space="0"/>
              <w:bottom w:val="dotted" w:color="auto" w:sz="4" w:space="0"/>
            </w:tcBorders>
          </w:tcPr>
          <w:p w:rsidR="5602058C" w:rsidP="5602058C" w:rsidRDefault="5602058C" w14:paraId="10E56544" w14:textId="1288F71D">
            <w:pPr>
              <w:rPr>
                <w:rFonts w:eastAsia="Arial"/>
              </w:rPr>
            </w:pPr>
            <w:r w:rsidRPr="5602058C">
              <w:rPr>
                <w:rFonts w:eastAsia="Arial" w:cs="Arial"/>
                <w:szCs w:val="20"/>
              </w:rPr>
              <w:t xml:space="preserve"> </w:t>
            </w:r>
          </w:p>
        </w:tc>
      </w:tr>
      <w:tr w:rsidR="00995073" w:rsidTr="5602058C" w14:paraId="58AABAD0" w14:textId="77777777">
        <w:trPr>
          <w:cantSplit/>
        </w:trPr>
        <w:tc>
          <w:tcPr>
            <w:tcW w:w="1188" w:type="dxa"/>
          </w:tcPr>
          <w:p w:rsidR="5602058C" w:rsidP="5602058C" w:rsidRDefault="5602058C" w14:paraId="2A0C6942" w14:textId="60426CA1">
            <w:r w:rsidRPr="5602058C">
              <w:rPr>
                <w:rFonts w:eastAsia="Arial" w:cs="Arial"/>
                <w:szCs w:val="20"/>
              </w:rPr>
              <w:t xml:space="preserve"> </w:t>
            </w:r>
          </w:p>
          <w:p w:rsidR="5602058C" w:rsidP="5602058C" w:rsidRDefault="5602058C" w14:paraId="1EE6D7E7" w14:textId="44710C5B">
            <w:pPr>
              <w:rPr>
                <w:rFonts w:eastAsia="Arial"/>
              </w:rPr>
            </w:pPr>
            <w:r w:rsidRPr="5602058C">
              <w:rPr>
                <w:rFonts w:eastAsia="Arial" w:cs="Arial"/>
                <w:szCs w:val="20"/>
              </w:rPr>
              <w:t>Date</w:t>
            </w:r>
          </w:p>
        </w:tc>
        <w:tc>
          <w:tcPr>
            <w:tcW w:w="4140" w:type="dxa"/>
            <w:tcBorders>
              <w:top w:val="dotted" w:color="auto" w:sz="4" w:space="0"/>
              <w:bottom w:val="dotted" w:color="auto" w:sz="4" w:space="0"/>
            </w:tcBorders>
          </w:tcPr>
          <w:p w:rsidR="5602058C" w:rsidP="5602058C" w:rsidRDefault="5602058C" w14:paraId="327B65F9" w14:textId="25F52C1C">
            <w:pPr>
              <w:rPr>
                <w:rFonts w:eastAsia="Arial"/>
              </w:rPr>
            </w:pPr>
            <w:r w:rsidRPr="5602058C">
              <w:rPr>
                <w:rFonts w:eastAsia="Arial" w:cs="Arial"/>
                <w:szCs w:val="20"/>
              </w:rPr>
              <w:t xml:space="preserve"> </w:t>
            </w:r>
          </w:p>
        </w:tc>
        <w:tc>
          <w:tcPr>
            <w:tcW w:w="360" w:type="dxa"/>
          </w:tcPr>
          <w:p w:rsidR="5602058C" w:rsidP="5602058C" w:rsidRDefault="5602058C" w14:paraId="15EA8B09" w14:textId="70222717">
            <w:pPr>
              <w:rPr>
                <w:rFonts w:eastAsia="Arial"/>
              </w:rPr>
            </w:pPr>
            <w:r w:rsidRPr="5602058C">
              <w:rPr>
                <w:rFonts w:eastAsia="Arial" w:cs="Arial"/>
                <w:szCs w:val="20"/>
              </w:rPr>
              <w:t xml:space="preserve"> </w:t>
            </w:r>
          </w:p>
        </w:tc>
        <w:tc>
          <w:tcPr>
            <w:tcW w:w="4140" w:type="dxa"/>
            <w:tcBorders>
              <w:top w:val="dotted" w:color="auto" w:sz="4" w:space="0"/>
              <w:bottom w:val="dotted" w:color="auto" w:sz="4" w:space="0"/>
            </w:tcBorders>
          </w:tcPr>
          <w:p w:rsidR="5602058C" w:rsidP="5602058C" w:rsidRDefault="5602058C" w14:paraId="5E04638D" w14:textId="494F2C8C">
            <w:pPr>
              <w:rPr>
                <w:rFonts w:eastAsia="Arial" w:cs="Arial"/>
                <w:szCs w:val="20"/>
              </w:rPr>
            </w:pPr>
          </w:p>
        </w:tc>
      </w:tr>
    </w:tbl>
    <w:p w:rsidRPr="00C47F73" w:rsidR="00995073" w:rsidP="00995073" w:rsidRDefault="00995073" w14:paraId="28CD9C6C" w14:textId="77777777"/>
    <w:p w:rsidR="00995073" w:rsidP="00EE0A19" w:rsidRDefault="00995073" w14:paraId="1CD6B177" w14:textId="77777777"/>
    <w:p w:rsidR="00995073" w:rsidP="00EE0A19" w:rsidRDefault="00995073" w14:paraId="077F033D" w14:textId="4C99E18A"/>
    <w:p w:rsidR="00995073" w:rsidP="00EE0A19" w:rsidRDefault="00995073" w14:paraId="466E52FC" w14:textId="19E8610D"/>
    <w:p w:rsidR="00995073" w:rsidP="00EE0A19" w:rsidRDefault="00995073" w14:paraId="02DFF449" w14:textId="650D08D4"/>
    <w:p w:rsidR="00995073" w:rsidP="00EE0A19" w:rsidRDefault="00995073" w14:paraId="401898C3" w14:textId="3EC2D657"/>
    <w:p w:rsidR="00995073" w:rsidP="00EE0A19" w:rsidRDefault="00995073" w14:paraId="53A595AE" w14:textId="41B342FE"/>
    <w:p w:rsidR="00995073" w:rsidP="00EE0A19" w:rsidRDefault="00995073" w14:paraId="151DE5D7" w14:textId="45BB8CD5"/>
    <w:p w:rsidR="00995073" w:rsidP="00EE0A19" w:rsidRDefault="00995073" w14:paraId="47168EDC" w14:textId="40B16004"/>
    <w:p w:rsidR="00995073" w:rsidP="00EE0A19" w:rsidRDefault="00995073" w14:paraId="6FBD5803" w14:textId="688E10B5"/>
    <w:p w:rsidR="00995073" w:rsidP="00EE0A19" w:rsidRDefault="00995073" w14:paraId="2D23E611" w14:textId="5AEDF89E"/>
    <w:p w:rsidR="00995073" w:rsidRDefault="00995073" w14:paraId="7667BC02" w14:textId="3C2D1830">
      <w:pPr>
        <w:tabs>
          <w:tab w:val="clear" w:pos="357"/>
        </w:tabs>
      </w:pPr>
      <w:r>
        <w:br w:type="page"/>
      </w:r>
    </w:p>
    <w:p w:rsidR="00995073" w:rsidP="00995073" w:rsidRDefault="00995073" w14:paraId="1D813457" w14:textId="77777777"/>
    <w:p w:rsidRPr="00421480" w:rsidR="00995073" w:rsidP="00995073" w:rsidRDefault="00995073" w14:paraId="00C1BF48" w14:textId="77777777">
      <w:pPr>
        <w:pStyle w:val="Style26ptTopSinglesolidlineAuto075ptLinewidthFr"/>
        <w:shd w:val="pct15" w:color="auto" w:fill="auto"/>
      </w:pPr>
      <w:r w:rsidRPr="00421480">
        <w:t xml:space="preserve">C1.2 </w:t>
      </w:r>
      <w:r>
        <w:t xml:space="preserve">ECC3 </w:t>
      </w:r>
      <w:r w:rsidRPr="00421480">
        <w:t>Contract Data</w:t>
      </w:r>
    </w:p>
    <w:p w:rsidR="00995073" w:rsidP="00995073" w:rsidRDefault="00995073" w14:paraId="23D3E02F" w14:textId="77777777">
      <w:pPr>
        <w:rPr>
          <w:rFonts w:cs="Arial"/>
        </w:rPr>
      </w:pPr>
    </w:p>
    <w:p w:rsidR="00995073" w:rsidP="00995073" w:rsidRDefault="00995073" w14:paraId="124C394E" w14:textId="77777777">
      <w:pPr>
        <w:pStyle w:val="Heading1"/>
        <w:rPr>
          <w:rFonts w:cs="Arial"/>
        </w:rPr>
      </w:pPr>
      <w:r>
        <w:t xml:space="preserve">Part one - Data provided by the </w:t>
      </w:r>
      <w:r>
        <w:rPr>
          <w:i/>
        </w:rPr>
        <w:t>Employer</w:t>
      </w:r>
    </w:p>
    <w:p w:rsidR="00995073" w:rsidP="00995073" w:rsidRDefault="00995073" w14:paraId="113F163B" w14:textId="77777777">
      <w:pPr>
        <w:rPr>
          <w:rFonts w:cs="Arial"/>
        </w:rPr>
      </w:pPr>
    </w:p>
    <w:p w:rsidR="00995073" w:rsidP="00995073" w:rsidRDefault="00995073" w14:paraId="3C4489B2" w14:textId="77777777">
      <w:pPr>
        <w:rPr>
          <w:rFonts w:cs="Arial"/>
        </w:rPr>
      </w:pPr>
      <w:r>
        <w:rPr>
          <w:rFonts w:cs="Arial"/>
        </w:rPr>
        <w:t>Completion of the data in full, according to the Options chosen, is essential to create a complete contract.</w:t>
      </w:r>
    </w:p>
    <w:p w:rsidR="00995073" w:rsidP="00995073" w:rsidRDefault="00995073" w14:paraId="2C6352F6" w14:textId="77777777">
      <w:pPr>
        <w:rPr>
          <w:rFonts w:cs="Arial"/>
        </w:rPr>
      </w:pPr>
    </w:p>
    <w:tbl>
      <w:tblPr>
        <w:tblW w:w="9720" w:type="dxa"/>
        <w:tblBorders>
          <w:insideH w:val="single" w:color="auto" w:sz="4" w:space="0"/>
        </w:tblBorders>
        <w:tblLayout w:type="fixed"/>
        <w:tblCellMar>
          <w:top w:w="85" w:type="dxa"/>
          <w:left w:w="85" w:type="dxa"/>
          <w:bottom w:w="85" w:type="dxa"/>
          <w:right w:w="85" w:type="dxa"/>
        </w:tblCellMar>
        <w:tblLook w:val="0000" w:firstRow="0" w:lastRow="0" w:firstColumn="0" w:lastColumn="0" w:noHBand="0" w:noVBand="0"/>
      </w:tblPr>
      <w:tblGrid>
        <w:gridCol w:w="1078"/>
        <w:gridCol w:w="4140"/>
        <w:gridCol w:w="360"/>
        <w:gridCol w:w="900"/>
        <w:gridCol w:w="1620"/>
        <w:gridCol w:w="180"/>
        <w:gridCol w:w="1442"/>
      </w:tblGrid>
      <w:tr w:rsidR="00995073" w:rsidTr="00B45DEE" w14:paraId="6E929733" w14:textId="77777777">
        <w:tc>
          <w:tcPr>
            <w:tcW w:w="1078" w:type="dxa"/>
          </w:tcPr>
          <w:p w:rsidRPr="005B31E8" w:rsidR="00995073" w:rsidRDefault="00995073" w14:paraId="797268B4" w14:textId="77777777">
            <w:pPr>
              <w:pStyle w:val="Heading2"/>
            </w:pPr>
            <w:r w:rsidRPr="005B31E8">
              <w:t>Clause</w:t>
            </w:r>
          </w:p>
        </w:tc>
        <w:tc>
          <w:tcPr>
            <w:tcW w:w="4140" w:type="dxa"/>
          </w:tcPr>
          <w:p w:rsidR="00995073" w:rsidRDefault="00995073" w14:paraId="3527AA37" w14:textId="77777777">
            <w:pPr>
              <w:pStyle w:val="Heading2"/>
            </w:pPr>
            <w:r>
              <w:t>Statement</w:t>
            </w:r>
          </w:p>
        </w:tc>
        <w:tc>
          <w:tcPr>
            <w:tcW w:w="4502" w:type="dxa"/>
            <w:gridSpan w:val="5"/>
          </w:tcPr>
          <w:p w:rsidRPr="008E63FF" w:rsidR="00995073" w:rsidRDefault="00995073" w14:paraId="4DB9DE51" w14:textId="77777777">
            <w:pPr>
              <w:pStyle w:val="Heading2"/>
            </w:pPr>
            <w:r w:rsidRPr="008E63FF">
              <w:t>Data</w:t>
            </w:r>
          </w:p>
        </w:tc>
      </w:tr>
      <w:tr w:rsidR="00995073" w:rsidTr="00B45DEE" w14:paraId="135AECB3" w14:textId="77777777">
        <w:tc>
          <w:tcPr>
            <w:tcW w:w="1078" w:type="dxa"/>
          </w:tcPr>
          <w:p w:rsidR="00995073" w:rsidRDefault="00995073" w14:paraId="08BF6E33" w14:textId="77777777">
            <w:pPr>
              <w:rPr>
                <w:bCs/>
                <w:sz w:val="24"/>
              </w:rPr>
            </w:pPr>
            <w:r>
              <w:rPr>
                <w:bCs/>
                <w:sz w:val="24"/>
              </w:rPr>
              <w:t>1</w:t>
            </w:r>
          </w:p>
        </w:tc>
        <w:tc>
          <w:tcPr>
            <w:tcW w:w="4140" w:type="dxa"/>
          </w:tcPr>
          <w:p w:rsidR="00995073" w:rsidRDefault="00995073" w14:paraId="32F358F2" w14:textId="77777777">
            <w:pPr>
              <w:pStyle w:val="Heading2"/>
            </w:pPr>
            <w:r>
              <w:t>General</w:t>
            </w:r>
          </w:p>
        </w:tc>
        <w:tc>
          <w:tcPr>
            <w:tcW w:w="4502" w:type="dxa"/>
            <w:gridSpan w:val="5"/>
          </w:tcPr>
          <w:p w:rsidRPr="008E63FF" w:rsidR="00995073" w:rsidRDefault="00995073" w14:paraId="3CA7FB27" w14:textId="77777777">
            <w:pPr>
              <w:pStyle w:val="Heading2"/>
            </w:pPr>
          </w:p>
        </w:tc>
      </w:tr>
      <w:tr w:rsidR="00995073" w:rsidTr="00B45DEE" w14:paraId="59510CE5" w14:textId="77777777">
        <w:tc>
          <w:tcPr>
            <w:tcW w:w="1078" w:type="dxa"/>
            <w:tcBorders>
              <w:bottom w:val="nil"/>
            </w:tcBorders>
          </w:tcPr>
          <w:p w:rsidRPr="004522F8" w:rsidR="00995073" w:rsidRDefault="00995073" w14:paraId="2237473A" w14:textId="77777777"/>
        </w:tc>
        <w:tc>
          <w:tcPr>
            <w:tcW w:w="4140" w:type="dxa"/>
            <w:tcBorders>
              <w:bottom w:val="nil"/>
            </w:tcBorders>
          </w:tcPr>
          <w:p w:rsidR="00995073" w:rsidRDefault="00995073" w14:paraId="3DB43863" w14:textId="77777777">
            <w:r>
              <w:t xml:space="preserve">The </w:t>
            </w:r>
            <w:r w:rsidRPr="009D4ED3">
              <w:rPr>
                <w:i/>
              </w:rPr>
              <w:t xml:space="preserve">conditions of contract </w:t>
            </w:r>
            <w:r>
              <w:t xml:space="preserve">are the core clauses and the clauses for main Option </w:t>
            </w:r>
          </w:p>
        </w:tc>
        <w:tc>
          <w:tcPr>
            <w:tcW w:w="4502" w:type="dxa"/>
            <w:gridSpan w:val="5"/>
            <w:tcBorders>
              <w:bottom w:val="nil"/>
            </w:tcBorders>
          </w:tcPr>
          <w:p w:rsidRPr="008E63FF" w:rsidR="00995073" w:rsidRDefault="00995073" w14:paraId="45E41045" w14:textId="77777777">
            <w:pPr>
              <w:rPr>
                <w:b/>
              </w:rPr>
            </w:pPr>
          </w:p>
        </w:tc>
      </w:tr>
      <w:tr w:rsidR="00995073" w:rsidTr="00B45DEE" w14:paraId="1859FF25" w14:textId="77777777">
        <w:trPr>
          <w:hidden/>
        </w:trPr>
        <w:tc>
          <w:tcPr>
            <w:tcW w:w="1078" w:type="dxa"/>
            <w:tcBorders>
              <w:top w:val="nil"/>
              <w:bottom w:val="nil"/>
            </w:tcBorders>
            <w:shd w:val="clear" w:color="auto" w:fill="D9D9D9" w:themeFill="background1" w:themeFillShade="D9"/>
          </w:tcPr>
          <w:p w:rsidR="00995073" w:rsidRDefault="00995073" w14:paraId="15688144" w14:textId="77777777">
            <w:pPr>
              <w:pStyle w:val="Header"/>
              <w:rPr>
                <w:rFonts w:ascii="Times New Roman" w:hAnsi="Times New Roman"/>
                <w:vanish/>
              </w:rPr>
            </w:pPr>
          </w:p>
        </w:tc>
        <w:tc>
          <w:tcPr>
            <w:tcW w:w="4140" w:type="dxa"/>
            <w:tcBorders>
              <w:top w:val="nil"/>
              <w:bottom w:val="nil"/>
            </w:tcBorders>
          </w:tcPr>
          <w:p w:rsidRPr="00C013CD" w:rsidR="00995073" w:rsidRDefault="00995073" w14:paraId="6533B989" w14:textId="77777777">
            <w:pPr>
              <w:rPr>
                <w:color w:val="000000"/>
              </w:rPr>
            </w:pPr>
          </w:p>
        </w:tc>
        <w:tc>
          <w:tcPr>
            <w:tcW w:w="4502" w:type="dxa"/>
            <w:gridSpan w:val="5"/>
            <w:tcBorders>
              <w:top w:val="nil"/>
              <w:bottom w:val="nil"/>
            </w:tcBorders>
          </w:tcPr>
          <w:p w:rsidRPr="00C013CD" w:rsidR="00995073" w:rsidRDefault="00995073" w14:paraId="0C61A094" w14:textId="77777777">
            <w:pPr>
              <w:rPr>
                <w:b/>
                <w:color w:val="000000"/>
              </w:rPr>
            </w:pPr>
            <w:r>
              <w:rPr>
                <w:b/>
                <w:color w:val="000000"/>
              </w:rPr>
              <w:t>A</w:t>
            </w:r>
            <w:r w:rsidRPr="00C013CD">
              <w:rPr>
                <w:b/>
                <w:color w:val="000000"/>
              </w:rPr>
              <w:t>:</w:t>
            </w:r>
            <w:r w:rsidRPr="00C013CD">
              <w:rPr>
                <w:b/>
                <w:color w:val="000000"/>
              </w:rPr>
              <w:tab/>
            </w:r>
            <w:r w:rsidRPr="00C013CD">
              <w:rPr>
                <w:b/>
                <w:color w:val="000000"/>
              </w:rPr>
              <w:tab/>
            </w:r>
            <w:r w:rsidRPr="00C013CD">
              <w:rPr>
                <w:b/>
                <w:color w:val="000000"/>
              </w:rPr>
              <w:t>Priced contract with activity schedule</w:t>
            </w:r>
          </w:p>
        </w:tc>
      </w:tr>
      <w:tr w:rsidR="00051635" w:rsidTr="00B45DEE" w14:paraId="1577B5FC" w14:textId="77777777">
        <w:tc>
          <w:tcPr>
            <w:tcW w:w="1078" w:type="dxa"/>
            <w:tcBorders>
              <w:top w:val="nil"/>
              <w:bottom w:val="nil"/>
            </w:tcBorders>
          </w:tcPr>
          <w:p w:rsidR="00995073" w:rsidRDefault="00995073" w14:paraId="4F9DFCD1" w14:textId="77777777">
            <w:pPr>
              <w:rPr>
                <w:bCs/>
              </w:rPr>
            </w:pPr>
          </w:p>
        </w:tc>
        <w:tc>
          <w:tcPr>
            <w:tcW w:w="4140" w:type="dxa"/>
            <w:tcBorders>
              <w:top w:val="nil"/>
              <w:bottom w:val="nil"/>
            </w:tcBorders>
          </w:tcPr>
          <w:p w:rsidRPr="00E02A19" w:rsidR="00995073" w:rsidRDefault="00995073" w14:paraId="7AF8B79D" w14:textId="77777777">
            <w:r>
              <w:t>d</w:t>
            </w:r>
            <w:r w:rsidRPr="00E02A19">
              <w:t xml:space="preserve">ispute resolution </w:t>
            </w:r>
            <w:r>
              <w:t>O</w:t>
            </w:r>
            <w:r w:rsidRPr="00E02A19">
              <w:t>ption</w:t>
            </w:r>
          </w:p>
        </w:tc>
        <w:tc>
          <w:tcPr>
            <w:tcW w:w="4502" w:type="dxa"/>
            <w:gridSpan w:val="5"/>
            <w:tcBorders>
              <w:top w:val="nil"/>
              <w:bottom w:val="nil"/>
            </w:tcBorders>
          </w:tcPr>
          <w:p w:rsidRPr="008E63FF" w:rsidR="00995073" w:rsidRDefault="00995073" w14:paraId="32A8EC22" w14:textId="77777777">
            <w:pPr>
              <w:widowControl w:val="0"/>
              <w:tabs>
                <w:tab w:val="left" w:pos="-720"/>
              </w:tabs>
              <w:ind w:left="720" w:hanging="720"/>
              <w:rPr>
                <w:b/>
                <w:bCs/>
              </w:rPr>
            </w:pPr>
            <w:r>
              <w:rPr>
                <w:b/>
                <w:bCs/>
              </w:rPr>
              <w:t>W1:</w:t>
            </w:r>
            <w:r>
              <w:rPr>
                <w:b/>
                <w:bCs/>
              </w:rPr>
              <w:tab/>
            </w:r>
            <w:r>
              <w:rPr>
                <w:b/>
                <w:bCs/>
              </w:rPr>
              <w:t>Dispute resolution procedure</w:t>
            </w:r>
          </w:p>
        </w:tc>
      </w:tr>
      <w:tr w:rsidR="00995073" w:rsidTr="00B45DEE" w14:paraId="7616BA13" w14:textId="77777777">
        <w:tc>
          <w:tcPr>
            <w:tcW w:w="1078" w:type="dxa"/>
            <w:tcBorders>
              <w:top w:val="nil"/>
              <w:bottom w:val="nil"/>
            </w:tcBorders>
          </w:tcPr>
          <w:p w:rsidRPr="004522F8" w:rsidR="00995073" w:rsidRDefault="00995073" w14:paraId="2C8D5206" w14:textId="77777777"/>
        </w:tc>
        <w:tc>
          <w:tcPr>
            <w:tcW w:w="4140" w:type="dxa"/>
            <w:tcBorders>
              <w:top w:val="nil"/>
              <w:bottom w:val="nil"/>
            </w:tcBorders>
          </w:tcPr>
          <w:p w:rsidR="00995073" w:rsidRDefault="00995073" w14:paraId="449082FA" w14:textId="77777777">
            <w:r>
              <w:t xml:space="preserve">and secondary Options </w:t>
            </w:r>
          </w:p>
        </w:tc>
        <w:tc>
          <w:tcPr>
            <w:tcW w:w="4502" w:type="dxa"/>
            <w:gridSpan w:val="5"/>
            <w:tcBorders>
              <w:top w:val="nil"/>
              <w:bottom w:val="nil"/>
            </w:tcBorders>
          </w:tcPr>
          <w:p w:rsidRPr="008E63FF" w:rsidR="00995073" w:rsidRDefault="00995073" w14:paraId="76FD7FA4" w14:textId="77777777">
            <w:pPr>
              <w:rPr>
                <w:b/>
              </w:rPr>
            </w:pPr>
          </w:p>
        </w:tc>
      </w:tr>
      <w:tr w:rsidR="00995073" w:rsidTr="00B45DEE" w14:paraId="3EA1BE4F" w14:textId="77777777">
        <w:tc>
          <w:tcPr>
            <w:tcW w:w="1078" w:type="dxa"/>
            <w:tcBorders>
              <w:top w:val="nil"/>
              <w:bottom w:val="nil"/>
            </w:tcBorders>
            <w:shd w:val="clear" w:color="auto" w:fill="D9D9D9" w:themeFill="background1" w:themeFillShade="D9"/>
          </w:tcPr>
          <w:p w:rsidR="00995073" w:rsidRDefault="00995073" w14:paraId="60ED62B6" w14:textId="77777777">
            <w:pPr>
              <w:rPr>
                <w:bCs/>
              </w:rPr>
            </w:pPr>
          </w:p>
        </w:tc>
        <w:tc>
          <w:tcPr>
            <w:tcW w:w="4140" w:type="dxa"/>
            <w:tcBorders>
              <w:top w:val="nil"/>
              <w:bottom w:val="nil"/>
            </w:tcBorders>
          </w:tcPr>
          <w:p w:rsidRPr="003715DE" w:rsidR="00995073" w:rsidRDefault="00995073" w14:paraId="0DF0CB0B" w14:textId="77777777">
            <w:pPr>
              <w:widowControl w:val="0"/>
              <w:tabs>
                <w:tab w:val="left" w:pos="-720"/>
              </w:tabs>
              <w:rPr>
                <w:b/>
                <w:bCs/>
                <w:sz w:val="16"/>
                <w:szCs w:val="16"/>
              </w:rPr>
            </w:pPr>
          </w:p>
        </w:tc>
        <w:tc>
          <w:tcPr>
            <w:tcW w:w="4502" w:type="dxa"/>
            <w:gridSpan w:val="5"/>
            <w:tcBorders>
              <w:top w:val="nil"/>
              <w:bottom w:val="nil"/>
            </w:tcBorders>
          </w:tcPr>
          <w:p w:rsidRPr="008E63FF" w:rsidR="00995073" w:rsidRDefault="00995073" w14:paraId="69AA2030" w14:textId="77777777">
            <w:pPr>
              <w:widowControl w:val="0"/>
              <w:tabs>
                <w:tab w:val="left" w:pos="-720"/>
              </w:tabs>
              <w:rPr>
                <w:b/>
                <w:bCs/>
              </w:rPr>
            </w:pPr>
            <w:r>
              <w:rPr>
                <w:b/>
                <w:bCs/>
              </w:rPr>
              <w:t>X1</w:t>
            </w:r>
            <w:r w:rsidRPr="008E63FF">
              <w:rPr>
                <w:b/>
                <w:bCs/>
              </w:rPr>
              <w:t>:</w:t>
            </w:r>
            <w:r w:rsidRPr="008E63FF">
              <w:rPr>
                <w:b/>
                <w:bCs/>
              </w:rPr>
              <w:tab/>
            </w:r>
            <w:r w:rsidRPr="008E63FF">
              <w:rPr>
                <w:b/>
                <w:bCs/>
              </w:rPr>
              <w:tab/>
            </w:r>
            <w:r w:rsidRPr="008E63FF">
              <w:rPr>
                <w:b/>
                <w:bCs/>
              </w:rPr>
              <w:t>Price adjustment for inflation</w:t>
            </w:r>
          </w:p>
        </w:tc>
      </w:tr>
      <w:tr w:rsidR="00051635" w:rsidTr="00B45DEE" w14:paraId="1630648A" w14:textId="77777777">
        <w:tc>
          <w:tcPr>
            <w:tcW w:w="1078" w:type="dxa"/>
            <w:tcBorders>
              <w:top w:val="nil"/>
              <w:bottom w:val="nil"/>
            </w:tcBorders>
          </w:tcPr>
          <w:p w:rsidR="00995073" w:rsidRDefault="00995073" w14:paraId="5E0EB39D" w14:textId="77777777">
            <w:pPr>
              <w:rPr>
                <w:bCs/>
              </w:rPr>
            </w:pPr>
          </w:p>
        </w:tc>
        <w:tc>
          <w:tcPr>
            <w:tcW w:w="4140" w:type="dxa"/>
            <w:tcBorders>
              <w:top w:val="nil"/>
              <w:bottom w:val="nil"/>
            </w:tcBorders>
          </w:tcPr>
          <w:p w:rsidRPr="003715DE" w:rsidR="00995073" w:rsidRDefault="00995073" w14:paraId="750D82D8" w14:textId="77777777">
            <w:pPr>
              <w:widowControl w:val="0"/>
              <w:tabs>
                <w:tab w:val="left" w:pos="-720"/>
              </w:tabs>
              <w:rPr>
                <w:b/>
                <w:bCs/>
                <w:sz w:val="16"/>
                <w:szCs w:val="16"/>
              </w:rPr>
            </w:pPr>
          </w:p>
        </w:tc>
        <w:tc>
          <w:tcPr>
            <w:tcW w:w="4502" w:type="dxa"/>
            <w:gridSpan w:val="5"/>
            <w:tcBorders>
              <w:top w:val="nil"/>
              <w:bottom w:val="nil"/>
            </w:tcBorders>
          </w:tcPr>
          <w:p w:rsidR="00995073" w:rsidRDefault="00995073" w14:paraId="45D34D40" w14:textId="77777777">
            <w:pPr>
              <w:widowControl w:val="0"/>
              <w:tabs>
                <w:tab w:val="left" w:pos="-720"/>
              </w:tabs>
              <w:rPr>
                <w:b/>
                <w:bCs/>
              </w:rPr>
            </w:pPr>
            <w:r>
              <w:rPr>
                <w:b/>
                <w:bCs/>
              </w:rPr>
              <w:t>X2</w:t>
            </w:r>
            <w:r w:rsidRPr="008E63FF">
              <w:rPr>
                <w:b/>
                <w:bCs/>
              </w:rPr>
              <w:tab/>
            </w:r>
            <w:r w:rsidRPr="008E63FF">
              <w:rPr>
                <w:b/>
                <w:bCs/>
              </w:rPr>
              <w:tab/>
            </w:r>
            <w:r w:rsidRPr="008E63FF">
              <w:rPr>
                <w:b/>
                <w:bCs/>
              </w:rPr>
              <w:t>Changes in the law</w:t>
            </w:r>
          </w:p>
          <w:p w:rsidR="0024250E" w:rsidRDefault="0024250E" w14:paraId="0257A1AC" w14:textId="77777777">
            <w:pPr>
              <w:widowControl w:val="0"/>
              <w:tabs>
                <w:tab w:val="left" w:pos="-720"/>
              </w:tabs>
              <w:rPr>
                <w:b/>
                <w:bCs/>
              </w:rPr>
            </w:pPr>
          </w:p>
          <w:p w:rsidR="0024250E" w:rsidDel="00F947AE" w:rsidP="00F947AE" w:rsidRDefault="0024250E" w14:paraId="096EF901" w14:textId="77777777">
            <w:pPr>
              <w:widowControl w:val="0"/>
              <w:tabs>
                <w:tab w:val="left" w:pos="-720"/>
              </w:tabs>
              <w:rPr>
                <w:del w:author="Lebo Memela" w:date="2025-12-02T13:20:00Z" w:id="0"/>
                <w:b/>
                <w:bCs/>
              </w:rPr>
            </w:pPr>
            <w:r>
              <w:rPr>
                <w:b/>
                <w:bCs/>
              </w:rPr>
              <w:t xml:space="preserve">X3         </w:t>
            </w:r>
            <w:r w:rsidRPr="00D11949">
              <w:rPr>
                <w:b/>
                <w:bCs/>
              </w:rPr>
              <w:t>Multiple currencies</w:t>
            </w:r>
          </w:p>
          <w:p w:rsidRPr="008E63FF" w:rsidR="00B965D8" w:rsidRDefault="00B965D8" w14:paraId="22619F7E" w14:textId="3ED3FD8D">
            <w:pPr>
              <w:widowControl w:val="0"/>
              <w:tabs>
                <w:tab w:val="left" w:pos="-720"/>
              </w:tabs>
              <w:rPr>
                <w:b/>
                <w:bCs/>
              </w:rPr>
            </w:pPr>
          </w:p>
        </w:tc>
      </w:tr>
      <w:tr w:rsidR="00995073" w:rsidTr="00B45DEE" w14:paraId="36AB7B85" w14:textId="77777777">
        <w:tc>
          <w:tcPr>
            <w:tcW w:w="1078" w:type="dxa"/>
            <w:tcBorders>
              <w:top w:val="nil"/>
              <w:bottom w:val="nil"/>
            </w:tcBorders>
            <w:shd w:val="clear" w:color="auto" w:fill="D9D9D9" w:themeFill="background1" w:themeFillShade="D9"/>
          </w:tcPr>
          <w:p w:rsidR="00995073" w:rsidRDefault="00995073" w14:paraId="05EF84EA" w14:textId="77777777">
            <w:pPr>
              <w:rPr>
                <w:bCs/>
              </w:rPr>
            </w:pPr>
          </w:p>
        </w:tc>
        <w:tc>
          <w:tcPr>
            <w:tcW w:w="4140" w:type="dxa"/>
            <w:tcBorders>
              <w:top w:val="nil"/>
              <w:bottom w:val="nil"/>
            </w:tcBorders>
          </w:tcPr>
          <w:p w:rsidRPr="003715DE" w:rsidR="00995073" w:rsidRDefault="00995073" w14:paraId="50CABFD3" w14:textId="77777777">
            <w:pPr>
              <w:widowControl w:val="0"/>
              <w:tabs>
                <w:tab w:val="left" w:pos="-720"/>
              </w:tabs>
              <w:rPr>
                <w:b/>
                <w:bCs/>
                <w:sz w:val="16"/>
                <w:szCs w:val="16"/>
              </w:rPr>
            </w:pPr>
          </w:p>
        </w:tc>
        <w:tc>
          <w:tcPr>
            <w:tcW w:w="4502" w:type="dxa"/>
            <w:gridSpan w:val="5"/>
            <w:tcBorders>
              <w:top w:val="nil"/>
              <w:bottom w:val="nil"/>
            </w:tcBorders>
          </w:tcPr>
          <w:p w:rsidR="00995073" w:rsidRDefault="00995073" w14:paraId="31D74CAE" w14:textId="77777777">
            <w:pPr>
              <w:widowControl w:val="0"/>
              <w:tabs>
                <w:tab w:val="left" w:pos="-720"/>
              </w:tabs>
              <w:rPr>
                <w:b/>
                <w:bCs/>
              </w:rPr>
            </w:pPr>
            <w:r>
              <w:rPr>
                <w:b/>
                <w:bCs/>
              </w:rPr>
              <w:t>X7</w:t>
            </w:r>
            <w:r w:rsidRPr="008E63FF">
              <w:rPr>
                <w:b/>
                <w:bCs/>
              </w:rPr>
              <w:t>:</w:t>
            </w:r>
            <w:r w:rsidRPr="008E63FF">
              <w:rPr>
                <w:b/>
                <w:bCs/>
              </w:rPr>
              <w:tab/>
            </w:r>
            <w:r w:rsidRPr="008E63FF">
              <w:rPr>
                <w:b/>
                <w:bCs/>
              </w:rPr>
              <w:tab/>
            </w:r>
            <w:r w:rsidRPr="008E63FF">
              <w:rPr>
                <w:b/>
                <w:bCs/>
              </w:rPr>
              <w:t>Delay damages</w:t>
            </w:r>
          </w:p>
          <w:p w:rsidR="006765EC" w:rsidRDefault="001E5BB3" w14:paraId="6635B2EC" w14:textId="77777777">
            <w:pPr>
              <w:widowControl w:val="0"/>
              <w:tabs>
                <w:tab w:val="left" w:pos="-720"/>
              </w:tabs>
              <w:rPr>
                <w:ins w:author="Lebo Memela" w:date="2025-12-02T13:20:00Z" w:id="1"/>
                <w:b/>
                <w:bCs/>
              </w:rPr>
            </w:pPr>
            <w:r>
              <w:rPr>
                <w:b/>
                <w:bCs/>
              </w:rPr>
              <w:t>X13       Performance bond</w:t>
            </w:r>
          </w:p>
          <w:p w:rsidR="00F947AE" w:rsidRDefault="00F947AE" w14:paraId="61561E44" w14:textId="77777777">
            <w:pPr>
              <w:widowControl w:val="0"/>
              <w:tabs>
                <w:tab w:val="left" w:pos="-720"/>
              </w:tabs>
              <w:rPr>
                <w:ins w:author="Lebo Memela" w:date="2025-12-02T13:21:00Z" w:id="2"/>
                <w:b/>
                <w:bCs/>
              </w:rPr>
            </w:pPr>
          </w:p>
          <w:p w:rsidRPr="008E63FF" w:rsidR="00F947AE" w:rsidRDefault="00F947AE" w14:paraId="0D2DF20C" w14:textId="0A63BE13">
            <w:pPr>
              <w:widowControl w:val="0"/>
              <w:tabs>
                <w:tab w:val="left" w:pos="-720"/>
              </w:tabs>
              <w:rPr>
                <w:b/>
                <w:bCs/>
              </w:rPr>
            </w:pPr>
            <w:ins w:author="Lebo Memela" w:date="2025-12-02T13:20:00Z" w:id="3">
              <w:r>
                <w:rPr>
                  <w:b/>
                  <w:bCs/>
                </w:rPr>
                <w:t xml:space="preserve">X15:     </w:t>
              </w:r>
            </w:ins>
            <w:ins w:author="Lebo Memela" w:date="2025-12-02T13:22:00Z" w:id="4">
              <w:r w:rsidRPr="00AA4A99" w:rsidR="00AA4A99">
                <w:rPr>
                  <w:b/>
                  <w:bCs/>
                </w:rPr>
                <w:t xml:space="preserve">Limitation of Contractor’s liability for design to reasonable skill and </w:t>
              </w:r>
              <w:commentRangeStart w:id="5"/>
              <w:r w:rsidRPr="00AA4A99" w:rsidR="00AA4A99">
                <w:rPr>
                  <w:b/>
                  <w:bCs/>
                </w:rPr>
                <w:t>care</w:t>
              </w:r>
            </w:ins>
            <w:ins w:author="Lebo Memela" w:date="2025-12-02T13:23:00Z" w:id="6">
              <w:commentRangeEnd w:id="5"/>
              <w:r w:rsidR="00D375C0">
                <w:rPr>
                  <w:rStyle w:val="CommentReference"/>
                  <w:b/>
                  <w:bCs/>
                  <w:sz w:val="20"/>
                </w:rPr>
                <w:commentReference w:id="5"/>
              </w:r>
            </w:ins>
            <w:ins w:author="Lebo Memela" w:date="2025-12-02T13:20:00Z" w:id="7">
              <w:r>
                <w:rPr>
                  <w:b/>
                  <w:bCs/>
                </w:rPr>
                <w:t xml:space="preserve"> </w:t>
              </w:r>
            </w:ins>
          </w:p>
        </w:tc>
      </w:tr>
      <w:tr w:rsidR="00995073" w:rsidTr="00B45DEE" w14:paraId="6494FF34" w14:textId="77777777">
        <w:tc>
          <w:tcPr>
            <w:tcW w:w="1078" w:type="dxa"/>
            <w:tcBorders>
              <w:top w:val="nil"/>
              <w:bottom w:val="nil"/>
            </w:tcBorders>
            <w:shd w:val="clear" w:color="auto" w:fill="D9D9D9" w:themeFill="background1" w:themeFillShade="D9"/>
          </w:tcPr>
          <w:p w:rsidR="00995073" w:rsidRDefault="00995073" w14:paraId="4DC62FEF" w14:textId="77777777">
            <w:pPr>
              <w:rPr>
                <w:bCs/>
              </w:rPr>
            </w:pPr>
          </w:p>
        </w:tc>
        <w:tc>
          <w:tcPr>
            <w:tcW w:w="4140" w:type="dxa"/>
            <w:tcBorders>
              <w:top w:val="nil"/>
              <w:bottom w:val="nil"/>
            </w:tcBorders>
          </w:tcPr>
          <w:p w:rsidRPr="004522F8" w:rsidR="00995073" w:rsidRDefault="00995073" w14:paraId="4729B2CC" w14:textId="77777777"/>
        </w:tc>
        <w:tc>
          <w:tcPr>
            <w:tcW w:w="4502" w:type="dxa"/>
            <w:gridSpan w:val="5"/>
            <w:tcBorders>
              <w:top w:val="nil"/>
              <w:bottom w:val="nil"/>
            </w:tcBorders>
          </w:tcPr>
          <w:p w:rsidR="00995073" w:rsidDel="007F522B" w:rsidP="007F522B" w:rsidRDefault="00995073" w14:paraId="4013C281" w14:textId="77777777">
            <w:pPr>
              <w:widowControl w:val="0"/>
              <w:tabs>
                <w:tab w:val="left" w:pos="-720"/>
              </w:tabs>
              <w:rPr>
                <w:del w:author="Lebo Memela" w:date="2025-12-02T13:18:00Z" w:id="8"/>
                <w:b/>
                <w:bCs/>
              </w:rPr>
            </w:pPr>
            <w:r>
              <w:rPr>
                <w:b/>
                <w:bCs/>
              </w:rPr>
              <w:t>X16</w:t>
            </w:r>
            <w:r w:rsidRPr="008E63FF">
              <w:rPr>
                <w:b/>
                <w:bCs/>
              </w:rPr>
              <w:t>:</w:t>
            </w:r>
            <w:r w:rsidRPr="008E63FF">
              <w:rPr>
                <w:b/>
                <w:bCs/>
              </w:rPr>
              <w:tab/>
            </w:r>
            <w:r w:rsidRPr="008E63FF">
              <w:rPr>
                <w:b/>
                <w:bCs/>
              </w:rPr>
              <w:t>Retention</w:t>
            </w:r>
          </w:p>
          <w:p w:rsidRPr="008E63FF" w:rsidR="004506B1" w:rsidRDefault="004506B1" w14:paraId="25BD272F" w14:textId="5C924DA5">
            <w:pPr>
              <w:widowControl w:val="0"/>
              <w:tabs>
                <w:tab w:val="left" w:pos="-720"/>
              </w:tabs>
              <w:rPr>
                <w:b/>
                <w:bCs/>
              </w:rPr>
            </w:pPr>
          </w:p>
        </w:tc>
      </w:tr>
      <w:tr w:rsidR="00051635" w:rsidTr="00B45DEE" w14:paraId="5391D773" w14:textId="77777777">
        <w:tc>
          <w:tcPr>
            <w:tcW w:w="1078" w:type="dxa"/>
            <w:tcBorders>
              <w:top w:val="nil"/>
              <w:bottom w:val="nil"/>
            </w:tcBorders>
          </w:tcPr>
          <w:p w:rsidR="00995073" w:rsidRDefault="00995073" w14:paraId="430F5285" w14:textId="77777777">
            <w:pPr>
              <w:rPr>
                <w:bCs/>
              </w:rPr>
            </w:pPr>
          </w:p>
        </w:tc>
        <w:tc>
          <w:tcPr>
            <w:tcW w:w="4140" w:type="dxa"/>
            <w:tcBorders>
              <w:top w:val="nil"/>
              <w:bottom w:val="nil"/>
            </w:tcBorders>
          </w:tcPr>
          <w:p w:rsidRPr="003715DE" w:rsidR="00995073" w:rsidRDefault="00995073" w14:paraId="3DDD8FFC" w14:textId="77777777">
            <w:pPr>
              <w:pStyle w:val="EndnoteText"/>
              <w:widowControl w:val="0"/>
              <w:tabs>
                <w:tab w:val="left" w:pos="-720"/>
              </w:tabs>
              <w:spacing w:after="0"/>
              <w:rPr>
                <w:b/>
                <w:bCs/>
                <w:spacing w:val="0"/>
                <w:sz w:val="16"/>
                <w:szCs w:val="16"/>
              </w:rPr>
            </w:pPr>
          </w:p>
        </w:tc>
        <w:tc>
          <w:tcPr>
            <w:tcW w:w="4502" w:type="dxa"/>
            <w:gridSpan w:val="5"/>
            <w:tcBorders>
              <w:top w:val="nil"/>
              <w:bottom w:val="nil"/>
            </w:tcBorders>
          </w:tcPr>
          <w:p w:rsidRPr="002C5BCD" w:rsidR="00995073" w:rsidRDefault="00995073" w14:paraId="77E97DF3" w14:textId="77777777">
            <w:pPr>
              <w:pStyle w:val="StyleEndnoteTextBoldAfter0pt"/>
              <w:rPr>
                <w:vanish w:val="0"/>
              </w:rPr>
            </w:pPr>
            <w:r>
              <w:rPr>
                <w:vanish w:val="0"/>
              </w:rPr>
              <w:t>X18:</w:t>
            </w:r>
            <w:r>
              <w:rPr>
                <w:vanish w:val="0"/>
              </w:rPr>
              <w:tab/>
            </w:r>
            <w:r>
              <w:rPr>
                <w:vanish w:val="0"/>
              </w:rPr>
              <w:t xml:space="preserve">Limitation of liability </w:t>
            </w:r>
          </w:p>
        </w:tc>
      </w:tr>
      <w:tr w:rsidR="00051635" w:rsidTr="00B45DEE" w14:paraId="7D2F2010" w14:textId="77777777">
        <w:tc>
          <w:tcPr>
            <w:tcW w:w="1078" w:type="dxa"/>
            <w:tcBorders>
              <w:top w:val="nil"/>
              <w:bottom w:val="nil"/>
            </w:tcBorders>
          </w:tcPr>
          <w:p w:rsidR="00995073" w:rsidRDefault="00995073" w14:paraId="4870EBEB" w14:textId="77777777">
            <w:pPr>
              <w:rPr>
                <w:bCs/>
              </w:rPr>
            </w:pPr>
          </w:p>
        </w:tc>
        <w:tc>
          <w:tcPr>
            <w:tcW w:w="4140" w:type="dxa"/>
            <w:tcBorders>
              <w:top w:val="nil"/>
              <w:bottom w:val="nil"/>
            </w:tcBorders>
          </w:tcPr>
          <w:p w:rsidRPr="003715DE" w:rsidR="00995073" w:rsidRDefault="00995073" w14:paraId="2F176772" w14:textId="77777777">
            <w:pPr>
              <w:pStyle w:val="EndnoteText"/>
              <w:widowControl w:val="0"/>
              <w:tabs>
                <w:tab w:val="left" w:pos="-720"/>
              </w:tabs>
              <w:spacing w:after="0"/>
              <w:rPr>
                <w:b/>
                <w:bCs/>
                <w:spacing w:val="0"/>
                <w:sz w:val="16"/>
                <w:szCs w:val="16"/>
              </w:rPr>
            </w:pPr>
          </w:p>
        </w:tc>
        <w:tc>
          <w:tcPr>
            <w:tcW w:w="4502" w:type="dxa"/>
            <w:gridSpan w:val="5"/>
            <w:tcBorders>
              <w:top w:val="nil"/>
              <w:bottom w:val="nil"/>
            </w:tcBorders>
          </w:tcPr>
          <w:p w:rsidRPr="002C5BCD" w:rsidR="00995073" w:rsidRDefault="00995073" w14:paraId="2FE8486C" w14:textId="77777777">
            <w:pPr>
              <w:pStyle w:val="StyleEndnoteTextBoldAfter0pt"/>
              <w:rPr>
                <w:rFonts w:ascii="Arial" w:hAnsi="Arial"/>
                <w:vanish w:val="0"/>
              </w:rPr>
            </w:pPr>
            <w:r w:rsidRPr="002C5BCD">
              <w:rPr>
                <w:rFonts w:ascii="Arial" w:hAnsi="Arial"/>
                <w:vanish w:val="0"/>
              </w:rPr>
              <w:t>Z:</w:t>
            </w:r>
            <w:r w:rsidRPr="002C5BCD">
              <w:rPr>
                <w:rFonts w:ascii="Arial" w:hAnsi="Arial"/>
                <w:vanish w:val="0"/>
              </w:rPr>
              <w:tab/>
            </w:r>
            <w:r w:rsidRPr="002C5BCD">
              <w:rPr>
                <w:rFonts w:ascii="Arial" w:hAnsi="Arial"/>
                <w:vanish w:val="0"/>
              </w:rPr>
              <w:tab/>
            </w:r>
            <w:r w:rsidRPr="002C5BCD">
              <w:rPr>
                <w:rFonts w:ascii="Arial" w:hAnsi="Arial"/>
                <w:i/>
                <w:vanish w:val="0"/>
              </w:rPr>
              <w:t>Additional conditions of contract</w:t>
            </w:r>
          </w:p>
        </w:tc>
      </w:tr>
      <w:tr w:rsidR="00995073" w:rsidTr="00B45DEE" w14:paraId="52217556" w14:textId="77777777">
        <w:tc>
          <w:tcPr>
            <w:tcW w:w="1078" w:type="dxa"/>
            <w:tcBorders>
              <w:top w:val="nil"/>
            </w:tcBorders>
          </w:tcPr>
          <w:p w:rsidR="00995073" w:rsidRDefault="00995073" w14:paraId="13EDF4EF" w14:textId="77777777"/>
        </w:tc>
        <w:tc>
          <w:tcPr>
            <w:tcW w:w="4140" w:type="dxa"/>
            <w:tcBorders>
              <w:top w:val="nil"/>
            </w:tcBorders>
          </w:tcPr>
          <w:p w:rsidR="00995073" w:rsidRDefault="00995073" w14:paraId="2ADA36B0" w14:textId="1427113E"/>
        </w:tc>
        <w:tc>
          <w:tcPr>
            <w:tcW w:w="4502" w:type="dxa"/>
            <w:gridSpan w:val="5"/>
            <w:tcBorders>
              <w:top w:val="nil"/>
            </w:tcBorders>
          </w:tcPr>
          <w:p w:rsidRPr="005A0988" w:rsidR="00995073" w:rsidRDefault="005A0988" w14:paraId="1070CAD1" w14:textId="0C9BD906">
            <w:pPr>
              <w:rPr>
                <w:b/>
                <w:bCs/>
                <w:vanish/>
                <w:sz w:val="16"/>
                <w:szCs w:val="16"/>
              </w:rPr>
            </w:pPr>
            <w:r w:rsidRPr="005A0988">
              <w:rPr>
                <w:b/>
                <w:bCs/>
              </w:rPr>
              <w:t>of the NEC3 Engineering and Construction Contract, April 2013 (ECC3)</w:t>
            </w:r>
            <w:r w:rsidRPr="005A0988" w:rsidR="00995073">
              <w:rPr>
                <w:b/>
                <w:bCs/>
                <w:vanish/>
                <w:sz w:val="16"/>
                <w:szCs w:val="16"/>
                <w:lang w:val="en-ZA"/>
              </w:rPr>
              <w:t>If 2005 Edition is to be used delete “April 2013” and replace with “June 2005 with amendments June 2006”. Always delete this note before finalising this Data</w:t>
            </w:r>
          </w:p>
        </w:tc>
      </w:tr>
      <w:tr w:rsidR="00995073" w:rsidTr="00B45DEE" w14:paraId="3770A56C" w14:textId="77777777">
        <w:tc>
          <w:tcPr>
            <w:tcW w:w="1078" w:type="dxa"/>
            <w:vMerge w:val="restart"/>
            <w:tcBorders>
              <w:top w:val="single" w:color="auto" w:sz="4" w:space="0"/>
            </w:tcBorders>
          </w:tcPr>
          <w:p w:rsidRPr="003715DE" w:rsidR="00995073" w:rsidRDefault="00995073" w14:paraId="689F5408" w14:textId="77777777">
            <w:pPr>
              <w:rPr>
                <w:b/>
                <w:bCs/>
                <w:sz w:val="16"/>
                <w:szCs w:val="16"/>
              </w:rPr>
            </w:pPr>
            <w:r>
              <w:rPr>
                <w:bCs/>
              </w:rPr>
              <w:t>10.1</w:t>
            </w:r>
          </w:p>
        </w:tc>
        <w:tc>
          <w:tcPr>
            <w:tcW w:w="4140" w:type="dxa"/>
            <w:tcBorders>
              <w:top w:val="single" w:color="auto" w:sz="4" w:space="0"/>
              <w:bottom w:val="nil"/>
            </w:tcBorders>
          </w:tcPr>
          <w:p w:rsidR="00995073" w:rsidRDefault="00995073" w14:paraId="4367B769" w14:textId="77777777">
            <w:r>
              <w:t xml:space="preserve">The </w:t>
            </w:r>
            <w:r w:rsidRPr="00D152B0">
              <w:rPr>
                <w:i/>
              </w:rPr>
              <w:t>Employer</w:t>
            </w:r>
            <w:r>
              <w:t xml:space="preserve"> is (Name):</w:t>
            </w:r>
          </w:p>
        </w:tc>
        <w:tc>
          <w:tcPr>
            <w:tcW w:w="4502" w:type="dxa"/>
            <w:gridSpan w:val="5"/>
            <w:tcBorders>
              <w:top w:val="single" w:color="auto" w:sz="4" w:space="0"/>
              <w:bottom w:val="nil"/>
            </w:tcBorders>
          </w:tcPr>
          <w:p w:rsidRPr="008E63FF" w:rsidR="00995073" w:rsidRDefault="00995073" w14:paraId="7CF3FE53" w14:textId="77777777">
            <w:pPr>
              <w:rPr>
                <w:b/>
              </w:rPr>
            </w:pPr>
            <w:r>
              <w:rPr>
                <w:b/>
                <w:bCs/>
              </w:rPr>
              <w:t xml:space="preserve">Eskom Holdings SOC Ltd (reg no: 2002/015527/30), a </w:t>
            </w:r>
            <w:proofErr w:type="gramStart"/>
            <w:r>
              <w:rPr>
                <w:b/>
                <w:bCs/>
              </w:rPr>
              <w:t>state owned</w:t>
            </w:r>
            <w:proofErr w:type="gramEnd"/>
            <w:r>
              <w:rPr>
                <w:b/>
                <w:bCs/>
              </w:rPr>
              <w:t xml:space="preserve"> company incorporated in terms of the company laws of the Republic of South Africa</w:t>
            </w:r>
          </w:p>
        </w:tc>
      </w:tr>
      <w:tr w:rsidR="00995073" w:rsidTr="00B45DEE" w14:paraId="66E5FACC" w14:textId="77777777">
        <w:tc>
          <w:tcPr>
            <w:tcW w:w="1078" w:type="dxa"/>
            <w:vMerge/>
          </w:tcPr>
          <w:p w:rsidR="00995073" w:rsidRDefault="00995073" w14:paraId="7786F008" w14:textId="77777777">
            <w:pPr>
              <w:rPr>
                <w:bCs/>
              </w:rPr>
            </w:pPr>
          </w:p>
        </w:tc>
        <w:tc>
          <w:tcPr>
            <w:tcW w:w="4140" w:type="dxa"/>
            <w:tcBorders>
              <w:top w:val="nil"/>
              <w:bottom w:val="nil"/>
            </w:tcBorders>
          </w:tcPr>
          <w:p w:rsidR="00995073" w:rsidRDefault="00995073" w14:paraId="0EB34DE8" w14:textId="77777777">
            <w:pPr>
              <w:rPr>
                <w:bCs/>
              </w:rPr>
            </w:pPr>
            <w:r>
              <w:t>Address</w:t>
            </w:r>
          </w:p>
        </w:tc>
        <w:tc>
          <w:tcPr>
            <w:tcW w:w="4502" w:type="dxa"/>
            <w:gridSpan w:val="5"/>
            <w:tcBorders>
              <w:top w:val="nil"/>
              <w:bottom w:val="nil"/>
            </w:tcBorders>
          </w:tcPr>
          <w:p w:rsidRPr="008E63FF" w:rsidR="00995073" w:rsidRDefault="00995073" w14:paraId="0FC07F72" w14:textId="77777777">
            <w:pPr>
              <w:rPr>
                <w:b/>
                <w:bCs/>
              </w:rPr>
            </w:pPr>
            <w:r>
              <w:rPr>
                <w:b/>
                <w:bCs/>
              </w:rPr>
              <w:t>Registered office at Megawatt Park, Maxwell Drive, Sandton, Johannesburg</w:t>
            </w:r>
          </w:p>
        </w:tc>
      </w:tr>
      <w:tr w:rsidR="00995073" w:rsidTr="00B45DEE" w14:paraId="197A0A45" w14:textId="77777777">
        <w:trPr>
          <w:trHeight w:val="324"/>
        </w:trPr>
        <w:tc>
          <w:tcPr>
            <w:tcW w:w="1078" w:type="dxa"/>
            <w:tcBorders>
              <w:top w:val="single" w:color="auto" w:sz="4" w:space="0"/>
              <w:bottom w:val="nil"/>
            </w:tcBorders>
          </w:tcPr>
          <w:p w:rsidR="00995073" w:rsidRDefault="00995073" w14:paraId="1FD361C4" w14:textId="77777777">
            <w:pPr>
              <w:rPr>
                <w:bCs/>
              </w:rPr>
            </w:pPr>
            <w:r>
              <w:rPr>
                <w:bCs/>
              </w:rPr>
              <w:t>10.1</w:t>
            </w:r>
          </w:p>
        </w:tc>
        <w:tc>
          <w:tcPr>
            <w:tcW w:w="4140" w:type="dxa"/>
            <w:tcBorders>
              <w:top w:val="single" w:color="auto" w:sz="4" w:space="0"/>
              <w:bottom w:val="nil"/>
            </w:tcBorders>
          </w:tcPr>
          <w:p w:rsidR="00995073" w:rsidRDefault="00995073" w14:paraId="0B5A6723" w14:textId="77777777">
            <w:r>
              <w:t xml:space="preserve">The </w:t>
            </w:r>
            <w:r w:rsidRPr="00D152B0">
              <w:rPr>
                <w:i/>
              </w:rPr>
              <w:t>Project Manager</w:t>
            </w:r>
            <w:r>
              <w:t xml:space="preserve"> is: (Name)</w:t>
            </w:r>
          </w:p>
        </w:tc>
        <w:tc>
          <w:tcPr>
            <w:tcW w:w="4502" w:type="dxa"/>
            <w:gridSpan w:val="5"/>
            <w:tcBorders>
              <w:top w:val="single" w:color="auto" w:sz="4" w:space="0"/>
              <w:bottom w:val="nil"/>
            </w:tcBorders>
          </w:tcPr>
          <w:p w:rsidRPr="00D377CE" w:rsidR="00995073" w:rsidRDefault="00995073" w14:paraId="26334F68" w14:textId="77777777">
            <w:pPr>
              <w:rPr>
                <w:b/>
              </w:rPr>
            </w:pPr>
            <w:r>
              <w:rPr>
                <w:b/>
                <w:bCs/>
              </w:rPr>
              <w:t>TBA</w:t>
            </w:r>
          </w:p>
        </w:tc>
      </w:tr>
      <w:tr w:rsidR="00995073" w:rsidTr="00B45DEE" w14:paraId="322720A9" w14:textId="77777777">
        <w:trPr>
          <w:trHeight w:val="324"/>
        </w:trPr>
        <w:tc>
          <w:tcPr>
            <w:tcW w:w="1078" w:type="dxa"/>
            <w:tcBorders>
              <w:top w:val="single" w:color="auto" w:sz="4" w:space="0"/>
              <w:bottom w:val="nil"/>
            </w:tcBorders>
          </w:tcPr>
          <w:p w:rsidR="00995073" w:rsidRDefault="00995073" w14:paraId="79E8C976" w14:textId="77777777">
            <w:pPr>
              <w:rPr>
                <w:bCs/>
              </w:rPr>
            </w:pPr>
            <w:r>
              <w:rPr>
                <w:bCs/>
              </w:rPr>
              <w:t>10.1</w:t>
            </w:r>
          </w:p>
        </w:tc>
        <w:tc>
          <w:tcPr>
            <w:tcW w:w="4140" w:type="dxa"/>
            <w:tcBorders>
              <w:top w:val="single" w:color="auto" w:sz="4" w:space="0"/>
              <w:bottom w:val="nil"/>
            </w:tcBorders>
          </w:tcPr>
          <w:p w:rsidR="00995073" w:rsidRDefault="00995073" w14:paraId="7285B03F" w14:textId="77777777">
            <w:r>
              <w:t xml:space="preserve">The </w:t>
            </w:r>
            <w:r w:rsidRPr="00903B74">
              <w:rPr>
                <w:i/>
              </w:rPr>
              <w:t>Supervisor</w:t>
            </w:r>
            <w:r>
              <w:t xml:space="preserve"> is: (Name)</w:t>
            </w:r>
          </w:p>
        </w:tc>
        <w:tc>
          <w:tcPr>
            <w:tcW w:w="4502" w:type="dxa"/>
            <w:gridSpan w:val="5"/>
            <w:tcBorders>
              <w:top w:val="single" w:color="auto" w:sz="4" w:space="0"/>
              <w:bottom w:val="nil"/>
            </w:tcBorders>
          </w:tcPr>
          <w:p w:rsidRPr="008E63FF" w:rsidR="00995073" w:rsidRDefault="00995073" w14:paraId="0DC74ECF" w14:textId="77777777">
            <w:pPr>
              <w:rPr>
                <w:b/>
              </w:rPr>
            </w:pPr>
            <w:r>
              <w:rPr>
                <w:b/>
                <w:bCs/>
              </w:rPr>
              <w:t>TBA</w:t>
            </w:r>
          </w:p>
        </w:tc>
      </w:tr>
      <w:tr w:rsidR="00995073" w:rsidTr="00B45DEE" w14:paraId="6408CD7E" w14:textId="77777777">
        <w:trPr>
          <w:trHeight w:val="246"/>
        </w:trPr>
        <w:tc>
          <w:tcPr>
            <w:tcW w:w="1078" w:type="dxa"/>
            <w:tcBorders>
              <w:bottom w:val="single" w:color="auto" w:sz="4" w:space="0"/>
            </w:tcBorders>
          </w:tcPr>
          <w:p w:rsidRPr="00051226" w:rsidR="00995073" w:rsidRDefault="00995073" w14:paraId="221CB57C" w14:textId="77777777">
            <w:r w:rsidRPr="00051226">
              <w:t>11.2(13)</w:t>
            </w:r>
          </w:p>
        </w:tc>
        <w:tc>
          <w:tcPr>
            <w:tcW w:w="4140" w:type="dxa"/>
          </w:tcPr>
          <w:p w:rsidRPr="004636B1" w:rsidR="00995073" w:rsidRDefault="00995073" w14:paraId="426B1177" w14:textId="77777777">
            <w:r w:rsidRPr="004636B1">
              <w:t xml:space="preserve">The </w:t>
            </w:r>
            <w:r w:rsidRPr="004636B1">
              <w:rPr>
                <w:i/>
              </w:rPr>
              <w:t>works</w:t>
            </w:r>
            <w:r w:rsidRPr="004636B1">
              <w:t xml:space="preserve"> are </w:t>
            </w:r>
          </w:p>
        </w:tc>
        <w:tc>
          <w:tcPr>
            <w:tcW w:w="4502" w:type="dxa"/>
            <w:gridSpan w:val="5"/>
          </w:tcPr>
          <w:p w:rsidRPr="008E63FF" w:rsidR="00995073" w:rsidP="73BAB286" w:rsidRDefault="2D38409F" w14:paraId="2089DDA5" w14:textId="31BA2B6F">
            <w:pPr>
              <w:jc w:val="both"/>
              <w:rPr>
                <w:b/>
              </w:rPr>
            </w:pPr>
            <w:r w:rsidRPr="79633D09">
              <w:rPr>
                <w:rFonts w:eastAsia="Arial"/>
                <w:b/>
              </w:rPr>
              <w:t xml:space="preserve">The Design, Engineering, Procurement, Construction, Construction Management, Start-up, Commissioning, Performance </w:t>
            </w:r>
            <w:r w:rsidRPr="79633D09">
              <w:rPr>
                <w:rFonts w:eastAsia="Arial"/>
                <w:b/>
              </w:rPr>
              <w:t>Testing, Operator and Maintenance Training, and two (2) years of Operation and Maintenance of a 12.82 MW Solar Photovoltaic (PV) Plant at Arnot Power Station.</w:t>
            </w:r>
          </w:p>
        </w:tc>
      </w:tr>
      <w:tr w:rsidR="00995073" w:rsidTr="00B45DEE" w14:paraId="513966B4" w14:textId="77777777">
        <w:tc>
          <w:tcPr>
            <w:tcW w:w="1078" w:type="dxa"/>
          </w:tcPr>
          <w:p w:rsidR="00995073" w:rsidRDefault="00995073" w14:paraId="40C050B6" w14:textId="77777777">
            <w:pPr>
              <w:rPr>
                <w:bCs/>
              </w:rPr>
            </w:pPr>
            <w:r>
              <w:rPr>
                <w:bCs/>
              </w:rPr>
              <w:t>11.2(14)</w:t>
            </w:r>
          </w:p>
        </w:tc>
        <w:tc>
          <w:tcPr>
            <w:tcW w:w="4140" w:type="dxa"/>
          </w:tcPr>
          <w:p w:rsidR="00995073" w:rsidRDefault="00995073" w14:paraId="2CE52C36" w14:textId="77777777">
            <w:r>
              <w:t>The following matters will be included in the Risk Register</w:t>
            </w:r>
          </w:p>
        </w:tc>
        <w:tc>
          <w:tcPr>
            <w:tcW w:w="4502" w:type="dxa"/>
            <w:gridSpan w:val="5"/>
          </w:tcPr>
          <w:p w:rsidRPr="00AB208D" w:rsidR="00995073" w:rsidP="00AB208D" w:rsidRDefault="00995073" w14:paraId="73C3C34B" w14:textId="77777777">
            <w:pPr>
              <w:pStyle w:val="ListParagraph"/>
              <w:numPr>
                <w:ilvl w:val="0"/>
                <w:numId w:val="59"/>
              </w:numPr>
              <w:rPr>
                <w:b/>
              </w:rPr>
            </w:pPr>
            <w:r w:rsidRPr="00AB208D">
              <w:rPr>
                <w:b/>
                <w:bCs/>
              </w:rPr>
              <w:t>Business forums</w:t>
            </w:r>
          </w:p>
          <w:p w:rsidRPr="00AB208D" w:rsidR="00AB208D" w:rsidP="00AB208D" w:rsidRDefault="00AB208D" w14:paraId="1C4AF955" w14:textId="68C5771F">
            <w:pPr>
              <w:pStyle w:val="ListParagraph"/>
              <w:numPr>
                <w:ilvl w:val="0"/>
                <w:numId w:val="59"/>
              </w:numPr>
              <w:rPr>
                <w:b/>
              </w:rPr>
            </w:pPr>
            <w:r>
              <w:rPr>
                <w:b/>
                <w:bCs/>
              </w:rPr>
              <w:t>Delays due to labour strikes.</w:t>
            </w:r>
          </w:p>
          <w:p w:rsidRPr="00AB208D" w:rsidR="00AB208D" w:rsidP="00AB208D" w:rsidRDefault="00AB208D" w14:paraId="3619ED1C" w14:textId="77777777">
            <w:pPr>
              <w:pStyle w:val="ListParagraph"/>
              <w:numPr>
                <w:ilvl w:val="0"/>
                <w:numId w:val="59"/>
              </w:numPr>
              <w:rPr>
                <w:b/>
              </w:rPr>
            </w:pPr>
            <w:r>
              <w:rPr>
                <w:b/>
                <w:bCs/>
              </w:rPr>
              <w:t>Fire and smoke</w:t>
            </w:r>
          </w:p>
          <w:p w:rsidRPr="00AB208D" w:rsidR="00AB208D" w:rsidP="00AB208D" w:rsidRDefault="00AB208D" w14:paraId="055A8F8D" w14:textId="77777777">
            <w:pPr>
              <w:pStyle w:val="ListParagraph"/>
              <w:numPr>
                <w:ilvl w:val="0"/>
                <w:numId w:val="59"/>
              </w:numPr>
              <w:rPr>
                <w:b/>
              </w:rPr>
            </w:pPr>
            <w:r>
              <w:rPr>
                <w:b/>
                <w:bCs/>
              </w:rPr>
              <w:t>Ground conditions</w:t>
            </w:r>
          </w:p>
          <w:p w:rsidRPr="00AB208D" w:rsidR="00AB208D" w:rsidP="00AB208D" w:rsidRDefault="00AB208D" w14:paraId="6EDDE224" w14:textId="3A9C739D">
            <w:pPr>
              <w:pStyle w:val="ListParagraph"/>
              <w:numPr>
                <w:ilvl w:val="0"/>
                <w:numId w:val="59"/>
              </w:numPr>
              <w:rPr>
                <w:b/>
              </w:rPr>
            </w:pPr>
            <w:r>
              <w:rPr>
                <w:b/>
                <w:bCs/>
              </w:rPr>
              <w:t>Existing site services.</w:t>
            </w:r>
          </w:p>
        </w:tc>
      </w:tr>
      <w:tr w:rsidR="00995073" w:rsidTr="00B45DEE" w14:paraId="64B38FA6" w14:textId="77777777">
        <w:tc>
          <w:tcPr>
            <w:tcW w:w="1078" w:type="dxa"/>
            <w:tcBorders>
              <w:top w:val="single" w:color="auto" w:sz="4" w:space="0"/>
            </w:tcBorders>
          </w:tcPr>
          <w:p w:rsidRPr="003715DE" w:rsidR="00995073" w:rsidRDefault="00995073" w14:paraId="2225E953" w14:textId="77777777">
            <w:pPr>
              <w:rPr>
                <w:b/>
                <w:sz w:val="16"/>
                <w:szCs w:val="16"/>
              </w:rPr>
            </w:pPr>
            <w:r>
              <w:t>11.2(15)</w:t>
            </w:r>
          </w:p>
        </w:tc>
        <w:tc>
          <w:tcPr>
            <w:tcW w:w="4140" w:type="dxa"/>
          </w:tcPr>
          <w:p w:rsidR="00995073" w:rsidRDefault="00995073" w14:paraId="2374D824" w14:textId="77777777">
            <w:r>
              <w:t xml:space="preserve">The </w:t>
            </w:r>
            <w:r w:rsidRPr="00B5593C">
              <w:rPr>
                <w:i/>
              </w:rPr>
              <w:t>boundaries of the site</w:t>
            </w:r>
            <w:r>
              <w:t xml:space="preserve"> are </w:t>
            </w:r>
          </w:p>
        </w:tc>
        <w:tc>
          <w:tcPr>
            <w:tcW w:w="4502" w:type="dxa"/>
            <w:gridSpan w:val="5"/>
          </w:tcPr>
          <w:p w:rsidRPr="008E63FF" w:rsidR="00995073" w:rsidRDefault="00233413" w14:paraId="54949F64" w14:textId="681CBFC2">
            <w:pPr>
              <w:rPr>
                <w:rFonts w:eastAsia="Arial" w:cs="Arial"/>
                <w:color w:val="3366CC"/>
                <w:sz w:val="21"/>
                <w:szCs w:val="21"/>
              </w:rPr>
            </w:pPr>
            <w:r w:rsidRPr="00233413">
              <w:rPr>
                <w:b/>
              </w:rPr>
              <w:t xml:space="preserve">Geographically, the site lies </w:t>
            </w:r>
            <w:bookmarkStart w:name="_Hlk214957796" w:id="9"/>
            <w:r w:rsidRPr="00233413">
              <w:rPr>
                <w:b/>
              </w:rPr>
              <w:t>between 25o 56’ and 25o 58’ S and between 29o 46’ and 29o 48’ E. The site is owned by Eskom Holding SOC Limited (Eskom) and located on the same property as the existing Eskom Arnot Power Station. The site is approximately 25.8 ha in size and included in portion 24 of the farm Rietkuil 491 JS.</w:t>
            </w:r>
            <w:bookmarkEnd w:id="9"/>
            <w:r w:rsidRPr="16EC0912" w:rsidR="48599B40">
              <w:rPr>
                <w:b/>
                <w:bCs/>
              </w:rPr>
              <w:t xml:space="preserve"> </w:t>
            </w:r>
          </w:p>
        </w:tc>
      </w:tr>
      <w:tr w:rsidR="00995073" w:rsidTr="00B45DEE" w14:paraId="12A9CFF2" w14:textId="77777777">
        <w:tc>
          <w:tcPr>
            <w:tcW w:w="1078" w:type="dxa"/>
            <w:tcBorders>
              <w:bottom w:val="single" w:color="auto" w:sz="4" w:space="0"/>
            </w:tcBorders>
          </w:tcPr>
          <w:p w:rsidRPr="003715DE" w:rsidR="00995073" w:rsidRDefault="00995073" w14:paraId="579AC8B7" w14:textId="77777777">
            <w:pPr>
              <w:rPr>
                <w:b/>
                <w:sz w:val="16"/>
                <w:szCs w:val="16"/>
              </w:rPr>
            </w:pPr>
            <w:r>
              <w:t>11.2(16)</w:t>
            </w:r>
          </w:p>
        </w:tc>
        <w:tc>
          <w:tcPr>
            <w:tcW w:w="4140" w:type="dxa"/>
          </w:tcPr>
          <w:p w:rsidR="00995073" w:rsidRDefault="00995073" w14:paraId="68130685" w14:textId="77777777">
            <w:r>
              <w:t xml:space="preserve">The Site Information is in </w:t>
            </w:r>
          </w:p>
        </w:tc>
        <w:tc>
          <w:tcPr>
            <w:tcW w:w="4502" w:type="dxa"/>
            <w:gridSpan w:val="5"/>
          </w:tcPr>
          <w:p w:rsidRPr="008E63FF" w:rsidR="00995073" w:rsidRDefault="00995073" w14:paraId="3CEE07B0" w14:textId="77777777">
            <w:pPr>
              <w:rPr>
                <w:b/>
              </w:rPr>
            </w:pPr>
            <w:r>
              <w:rPr>
                <w:b/>
              </w:rPr>
              <w:t>Part 4: Site Information</w:t>
            </w:r>
          </w:p>
        </w:tc>
      </w:tr>
      <w:tr w:rsidR="00995073" w:rsidTr="00B45DEE" w14:paraId="2B176025" w14:textId="77777777">
        <w:tc>
          <w:tcPr>
            <w:tcW w:w="1078" w:type="dxa"/>
          </w:tcPr>
          <w:p w:rsidRPr="003715DE" w:rsidR="00995073" w:rsidRDefault="00995073" w14:paraId="179B24B3" w14:textId="77777777">
            <w:pPr>
              <w:rPr>
                <w:b/>
                <w:sz w:val="16"/>
                <w:szCs w:val="16"/>
              </w:rPr>
            </w:pPr>
            <w:r>
              <w:t>11.2(19)</w:t>
            </w:r>
          </w:p>
        </w:tc>
        <w:tc>
          <w:tcPr>
            <w:tcW w:w="4140" w:type="dxa"/>
          </w:tcPr>
          <w:p w:rsidR="00995073" w:rsidRDefault="00995073" w14:paraId="35DB99D4" w14:textId="77777777">
            <w:r>
              <w:t xml:space="preserve">The Works Information is in  </w:t>
            </w:r>
          </w:p>
        </w:tc>
        <w:tc>
          <w:tcPr>
            <w:tcW w:w="4502" w:type="dxa"/>
            <w:gridSpan w:val="5"/>
          </w:tcPr>
          <w:p w:rsidRPr="008E63FF" w:rsidR="00995073" w:rsidRDefault="00995073" w14:paraId="44A939B3" w14:textId="77777777">
            <w:pPr>
              <w:rPr>
                <w:b/>
              </w:rPr>
            </w:pPr>
            <w:r w:rsidRPr="00233413">
              <w:rPr>
                <w:b/>
                <w:highlight w:val="yellow"/>
              </w:rPr>
              <w:t>Part 3: Scope of Work and all documents and drawings to which it makes reference.</w:t>
            </w:r>
          </w:p>
        </w:tc>
      </w:tr>
      <w:tr w:rsidR="00995073" w:rsidTr="00B45DEE" w14:paraId="19182D75" w14:textId="77777777">
        <w:tc>
          <w:tcPr>
            <w:tcW w:w="1078" w:type="dxa"/>
            <w:tcBorders>
              <w:bottom w:val="nil"/>
            </w:tcBorders>
          </w:tcPr>
          <w:p w:rsidRPr="003715DE" w:rsidR="00995073" w:rsidRDefault="00995073" w14:paraId="3AD0364C" w14:textId="77777777">
            <w:pPr>
              <w:rPr>
                <w:b/>
                <w:sz w:val="16"/>
                <w:szCs w:val="16"/>
              </w:rPr>
            </w:pPr>
            <w:r>
              <w:t>12.2</w:t>
            </w:r>
          </w:p>
        </w:tc>
        <w:tc>
          <w:tcPr>
            <w:tcW w:w="4140" w:type="dxa"/>
            <w:tcBorders>
              <w:bottom w:val="nil"/>
            </w:tcBorders>
          </w:tcPr>
          <w:p w:rsidR="00995073" w:rsidRDefault="00995073" w14:paraId="60BFC6B1" w14:textId="77777777">
            <w:r>
              <w:t xml:space="preserve">The </w:t>
            </w:r>
            <w:r>
              <w:rPr>
                <w:i/>
              </w:rPr>
              <w:t>law of the contract</w:t>
            </w:r>
            <w:r>
              <w:t xml:space="preserve"> is the law of </w:t>
            </w:r>
          </w:p>
        </w:tc>
        <w:tc>
          <w:tcPr>
            <w:tcW w:w="4502" w:type="dxa"/>
            <w:gridSpan w:val="5"/>
            <w:tcBorders>
              <w:bottom w:val="nil"/>
            </w:tcBorders>
          </w:tcPr>
          <w:p w:rsidRPr="008E63FF" w:rsidR="00995073" w:rsidRDefault="4A731C84" w14:paraId="38366046" w14:textId="5509CCC2">
            <w:pPr>
              <w:rPr>
                <w:b/>
              </w:rPr>
            </w:pPr>
            <w:r w:rsidRPr="1F92E08A">
              <w:rPr>
                <w:b/>
                <w:bCs/>
              </w:rPr>
              <w:t>T</w:t>
            </w:r>
            <w:r w:rsidRPr="1F92E08A" w:rsidR="00995073">
              <w:rPr>
                <w:b/>
                <w:bCs/>
              </w:rPr>
              <w:t>he</w:t>
            </w:r>
            <w:r w:rsidRPr="008E63FF" w:rsidR="00995073">
              <w:rPr>
                <w:b/>
              </w:rPr>
              <w:t xml:space="preserve"> Republic of South Africa</w:t>
            </w:r>
          </w:p>
        </w:tc>
      </w:tr>
      <w:tr w:rsidR="00995073" w:rsidTr="00B45DEE" w14:paraId="7A27FBB0" w14:textId="77777777">
        <w:tc>
          <w:tcPr>
            <w:tcW w:w="1078" w:type="dxa"/>
            <w:tcBorders>
              <w:top w:val="single" w:color="auto" w:sz="4" w:space="0"/>
            </w:tcBorders>
          </w:tcPr>
          <w:p w:rsidRPr="003715DE" w:rsidR="00995073" w:rsidRDefault="00995073" w14:paraId="4F9494AE" w14:textId="77777777">
            <w:pPr>
              <w:rPr>
                <w:b/>
                <w:sz w:val="16"/>
                <w:szCs w:val="16"/>
              </w:rPr>
            </w:pPr>
            <w:r>
              <w:t>13.1</w:t>
            </w:r>
          </w:p>
        </w:tc>
        <w:tc>
          <w:tcPr>
            <w:tcW w:w="4140" w:type="dxa"/>
            <w:tcBorders>
              <w:top w:val="single" w:color="auto" w:sz="4" w:space="0"/>
            </w:tcBorders>
          </w:tcPr>
          <w:p w:rsidR="00995073" w:rsidRDefault="00995073" w14:paraId="1218B360" w14:textId="77777777">
            <w:r>
              <w:t xml:space="preserve">The </w:t>
            </w:r>
            <w:r w:rsidRPr="00B5593C">
              <w:rPr>
                <w:i/>
              </w:rPr>
              <w:t>language of this contract</w:t>
            </w:r>
            <w:r>
              <w:t xml:space="preserve"> is </w:t>
            </w:r>
          </w:p>
        </w:tc>
        <w:tc>
          <w:tcPr>
            <w:tcW w:w="4502" w:type="dxa"/>
            <w:gridSpan w:val="5"/>
            <w:tcBorders>
              <w:top w:val="single" w:color="auto" w:sz="4" w:space="0"/>
            </w:tcBorders>
          </w:tcPr>
          <w:p w:rsidRPr="008E63FF" w:rsidR="00995073" w:rsidRDefault="00995073" w14:paraId="58A62D62" w14:textId="77777777">
            <w:pPr>
              <w:rPr>
                <w:b/>
              </w:rPr>
            </w:pPr>
            <w:r w:rsidRPr="008E63FF">
              <w:rPr>
                <w:b/>
              </w:rPr>
              <w:t>English</w:t>
            </w:r>
          </w:p>
        </w:tc>
      </w:tr>
      <w:tr w:rsidR="00995073" w:rsidTr="00B45DEE" w14:paraId="2DA47112" w14:textId="77777777">
        <w:tc>
          <w:tcPr>
            <w:tcW w:w="1078" w:type="dxa"/>
          </w:tcPr>
          <w:p w:rsidRPr="003715DE" w:rsidR="00995073" w:rsidRDefault="00995073" w14:paraId="6AEF8F23" w14:textId="77777777">
            <w:pPr>
              <w:rPr>
                <w:b/>
                <w:bCs/>
                <w:sz w:val="16"/>
                <w:szCs w:val="16"/>
              </w:rPr>
            </w:pPr>
            <w:r>
              <w:rPr>
                <w:bCs/>
              </w:rPr>
              <w:t>13.3</w:t>
            </w:r>
          </w:p>
        </w:tc>
        <w:tc>
          <w:tcPr>
            <w:tcW w:w="4140" w:type="dxa"/>
          </w:tcPr>
          <w:p w:rsidR="00995073" w:rsidRDefault="00995073" w14:paraId="035329D4" w14:textId="77777777">
            <w:r>
              <w:t xml:space="preserve">The </w:t>
            </w:r>
            <w:r>
              <w:rPr>
                <w:i/>
              </w:rPr>
              <w:t>period for reply</w:t>
            </w:r>
            <w:r>
              <w:t xml:space="preserve"> is</w:t>
            </w:r>
          </w:p>
        </w:tc>
        <w:tc>
          <w:tcPr>
            <w:tcW w:w="4502" w:type="dxa"/>
            <w:gridSpan w:val="5"/>
          </w:tcPr>
          <w:p w:rsidRPr="008E63FF" w:rsidR="00995073" w:rsidRDefault="0FBCA016" w14:paraId="28786416" w14:textId="4A1F9C04">
            <w:pPr>
              <w:rPr>
                <w:b/>
              </w:rPr>
            </w:pPr>
            <w:r w:rsidRPr="3813880E">
              <w:rPr>
                <w:b/>
                <w:bCs/>
              </w:rPr>
              <w:t>S</w:t>
            </w:r>
            <w:r w:rsidRPr="3813880E" w:rsidR="00995073">
              <w:rPr>
                <w:b/>
                <w:bCs/>
              </w:rPr>
              <w:t>even</w:t>
            </w:r>
            <w:r w:rsidR="00995073">
              <w:rPr>
                <w:b/>
                <w:bCs/>
              </w:rPr>
              <w:t xml:space="preserve"> (7) </w:t>
            </w:r>
            <w:r w:rsidRPr="13EA3A7C" w:rsidR="16ED0FBB">
              <w:rPr>
                <w:rFonts w:eastAsia="Arial" w:cs="Arial"/>
                <w:b/>
                <w:bCs/>
                <w:szCs w:val="20"/>
              </w:rPr>
              <w:t>Calendar</w:t>
            </w:r>
            <w:r w:rsidR="00352D0D">
              <w:rPr>
                <w:b/>
                <w:bCs/>
              </w:rPr>
              <w:t xml:space="preserve"> </w:t>
            </w:r>
            <w:r w:rsidR="00995073">
              <w:rPr>
                <w:b/>
                <w:bCs/>
              </w:rPr>
              <w:t>days</w:t>
            </w:r>
            <w:r w:rsidR="00352D0D">
              <w:rPr>
                <w:b/>
              </w:rPr>
              <w:t>.</w:t>
            </w:r>
          </w:p>
        </w:tc>
      </w:tr>
      <w:tr w:rsidR="00995073" w:rsidTr="00B45DEE" w14:paraId="1AC238AC" w14:textId="77777777">
        <w:tc>
          <w:tcPr>
            <w:tcW w:w="1078" w:type="dxa"/>
          </w:tcPr>
          <w:p w:rsidRPr="002D0312" w:rsidR="00995073" w:rsidRDefault="00995073" w14:paraId="18927830" w14:textId="77777777">
            <w:pPr>
              <w:pStyle w:val="Heading2"/>
            </w:pPr>
            <w:r w:rsidRPr="002D0312">
              <w:t>2</w:t>
            </w:r>
          </w:p>
        </w:tc>
        <w:tc>
          <w:tcPr>
            <w:tcW w:w="4140" w:type="dxa"/>
          </w:tcPr>
          <w:p w:rsidRPr="002D0312" w:rsidR="00995073" w:rsidRDefault="00995073" w14:paraId="46198934" w14:textId="77777777">
            <w:pPr>
              <w:pStyle w:val="Heading2"/>
            </w:pPr>
            <w:r w:rsidRPr="002D0312">
              <w:t xml:space="preserve">The </w:t>
            </w:r>
            <w:r w:rsidRPr="00565925">
              <w:rPr>
                <w:i/>
              </w:rPr>
              <w:t>Contractor's</w:t>
            </w:r>
            <w:r w:rsidRPr="002D0312">
              <w:t xml:space="preserve"> main responsibilities</w:t>
            </w:r>
          </w:p>
        </w:tc>
        <w:tc>
          <w:tcPr>
            <w:tcW w:w="4502" w:type="dxa"/>
            <w:gridSpan w:val="5"/>
          </w:tcPr>
          <w:p w:rsidRPr="00C51E09" w:rsidR="00995073" w:rsidP="550DFA6D" w:rsidRDefault="00995073" w14:paraId="5CB15978" w14:textId="77777777">
            <w:pPr>
              <w:jc w:val="both"/>
              <w:rPr>
                <w:b/>
              </w:rPr>
            </w:pPr>
            <w:r>
              <w:rPr>
                <w:b/>
              </w:rPr>
              <w:t xml:space="preserve">Data required by this section of the core clauses is provided by the </w:t>
            </w:r>
            <w:r w:rsidRPr="0066536E">
              <w:rPr>
                <w:b/>
                <w:i/>
              </w:rPr>
              <w:t>Contractor</w:t>
            </w:r>
            <w:r>
              <w:rPr>
                <w:b/>
              </w:rPr>
              <w:t xml:space="preserve"> in Part 2 and terms in italics used in this section are identified elsewhere in this Contract Data. </w:t>
            </w:r>
          </w:p>
        </w:tc>
      </w:tr>
      <w:tr w:rsidR="00995073" w:rsidTr="00B45DEE" w14:paraId="70AB746D" w14:textId="77777777">
        <w:tc>
          <w:tcPr>
            <w:tcW w:w="1078" w:type="dxa"/>
            <w:tcBorders>
              <w:bottom w:val="single" w:color="auto" w:sz="4" w:space="0"/>
            </w:tcBorders>
          </w:tcPr>
          <w:p w:rsidRPr="002D0312" w:rsidR="00995073" w:rsidRDefault="00995073" w14:paraId="2804DD6D" w14:textId="77777777">
            <w:pPr>
              <w:pStyle w:val="Heading2"/>
            </w:pPr>
            <w:r w:rsidRPr="002D0312">
              <w:t>3</w:t>
            </w:r>
          </w:p>
        </w:tc>
        <w:tc>
          <w:tcPr>
            <w:tcW w:w="4140" w:type="dxa"/>
          </w:tcPr>
          <w:p w:rsidRPr="002D0312" w:rsidR="00995073" w:rsidRDefault="00995073" w14:paraId="5DAF6840" w14:textId="77777777">
            <w:pPr>
              <w:pStyle w:val="Heading2"/>
            </w:pPr>
            <w:r w:rsidRPr="002D0312">
              <w:t>Time</w:t>
            </w:r>
          </w:p>
        </w:tc>
        <w:tc>
          <w:tcPr>
            <w:tcW w:w="4502" w:type="dxa"/>
            <w:gridSpan w:val="5"/>
          </w:tcPr>
          <w:p w:rsidRPr="008E63FF" w:rsidR="00995073" w:rsidRDefault="00995073" w14:paraId="2D3F4E4C" w14:textId="77777777">
            <w:pPr>
              <w:pStyle w:val="Heading2"/>
            </w:pPr>
          </w:p>
        </w:tc>
      </w:tr>
      <w:tr w:rsidR="00995073" w:rsidTr="00B45DEE" w14:paraId="5C8189B1" w14:textId="77777777">
        <w:tc>
          <w:tcPr>
            <w:tcW w:w="1078" w:type="dxa"/>
            <w:tcBorders>
              <w:top w:val="single" w:color="auto" w:sz="4" w:space="0"/>
              <w:bottom w:val="single" w:color="auto" w:sz="4" w:space="0"/>
            </w:tcBorders>
            <w:shd w:val="clear" w:color="auto" w:fill="D9D9D9" w:themeFill="background1" w:themeFillShade="D9"/>
          </w:tcPr>
          <w:p w:rsidRPr="0027623E" w:rsidR="00995073" w:rsidRDefault="00995073" w14:paraId="7C9E69FD" w14:textId="77777777">
            <w:r w:rsidRPr="0027623E">
              <w:t>11.2(</w:t>
            </w:r>
            <w:r>
              <w:t>3</w:t>
            </w:r>
            <w:r w:rsidRPr="0027623E">
              <w:t>)</w:t>
            </w:r>
          </w:p>
        </w:tc>
        <w:tc>
          <w:tcPr>
            <w:tcW w:w="4140" w:type="dxa"/>
            <w:tcBorders>
              <w:bottom w:val="single" w:color="auto" w:sz="4" w:space="0"/>
            </w:tcBorders>
          </w:tcPr>
          <w:p w:rsidR="00995073" w:rsidRDefault="00995073" w14:paraId="6454FA6E" w14:textId="77777777">
            <w:r>
              <w:t xml:space="preserve">The </w:t>
            </w:r>
            <w:r>
              <w:rPr>
                <w:i/>
              </w:rPr>
              <w:t>completion date</w:t>
            </w:r>
            <w:r>
              <w:t xml:space="preserve"> for the whole of the </w:t>
            </w:r>
            <w:r>
              <w:rPr>
                <w:i/>
              </w:rPr>
              <w:t>works</w:t>
            </w:r>
            <w:r>
              <w:t xml:space="preserve"> is</w:t>
            </w:r>
          </w:p>
        </w:tc>
        <w:tc>
          <w:tcPr>
            <w:tcW w:w="4502" w:type="dxa"/>
            <w:gridSpan w:val="5"/>
            <w:tcBorders>
              <w:bottom w:val="single" w:color="auto" w:sz="4" w:space="0"/>
            </w:tcBorders>
          </w:tcPr>
          <w:p w:rsidRPr="008E63FF" w:rsidR="00995073" w:rsidRDefault="002C6721" w14:paraId="2B1840FA" w14:textId="316D84F0">
            <w:pPr>
              <w:rPr>
                <w:b/>
              </w:rPr>
            </w:pPr>
            <w:r>
              <w:rPr>
                <w:b/>
              </w:rPr>
              <w:t>12</w:t>
            </w:r>
            <w:r w:rsidR="00352D0D">
              <w:rPr>
                <w:b/>
              </w:rPr>
              <w:t xml:space="preserve"> (Twelve) </w:t>
            </w:r>
            <w:r w:rsidR="005D70A1">
              <w:rPr>
                <w:b/>
              </w:rPr>
              <w:t>Months</w:t>
            </w:r>
            <w:r w:rsidR="00352D0D">
              <w:rPr>
                <w:b/>
              </w:rPr>
              <w:t xml:space="preserve"> from Start date</w:t>
            </w:r>
            <w:r>
              <w:rPr>
                <w:b/>
              </w:rPr>
              <w:t xml:space="preserve"> </w:t>
            </w:r>
          </w:p>
        </w:tc>
      </w:tr>
      <w:tr w:rsidR="00C05A12" w:rsidTr="00B45DEE" w14:paraId="055A72EA" w14:textId="77777777">
        <w:tc>
          <w:tcPr>
            <w:tcW w:w="1078" w:type="dxa"/>
            <w:tcBorders>
              <w:top w:val="single" w:color="auto" w:sz="4" w:space="0"/>
              <w:bottom w:val="nil"/>
            </w:tcBorders>
            <w:shd w:val="clear" w:color="auto" w:fill="D9D9D9"/>
          </w:tcPr>
          <w:p w:rsidR="00C05A12" w:rsidP="007C5C60" w:rsidRDefault="00C05A12" w14:paraId="1D7CE1B8" w14:textId="77777777">
            <w:r>
              <w:t>11.2(9)</w:t>
            </w:r>
          </w:p>
        </w:tc>
        <w:tc>
          <w:tcPr>
            <w:tcW w:w="4140" w:type="dxa"/>
            <w:tcBorders>
              <w:top w:val="single" w:color="auto" w:sz="4" w:space="0"/>
              <w:bottom w:val="nil"/>
            </w:tcBorders>
          </w:tcPr>
          <w:p w:rsidRPr="004B3455" w:rsidR="00C05A12" w:rsidP="007C5C60" w:rsidRDefault="00C05A12" w14:paraId="5AEC0BB6" w14:textId="77777777">
            <w:r>
              <w:t xml:space="preserve">The </w:t>
            </w:r>
            <w:r w:rsidRPr="004B3455">
              <w:rPr>
                <w:i/>
              </w:rPr>
              <w:t>key date</w:t>
            </w:r>
            <w:r>
              <w:t xml:space="preserve">s and the </w:t>
            </w:r>
            <w:r w:rsidRPr="004B3455">
              <w:rPr>
                <w:i/>
              </w:rPr>
              <w:t>condition</w:t>
            </w:r>
            <w:r>
              <w:t>s to be met are:</w:t>
            </w:r>
          </w:p>
        </w:tc>
        <w:tc>
          <w:tcPr>
            <w:tcW w:w="2880" w:type="dxa"/>
            <w:gridSpan w:val="3"/>
            <w:tcBorders>
              <w:top w:val="single" w:color="auto" w:sz="4" w:space="0"/>
              <w:bottom w:val="nil"/>
            </w:tcBorders>
          </w:tcPr>
          <w:p w:rsidRPr="008E63FF" w:rsidR="00C05A12" w:rsidP="007C5C60" w:rsidRDefault="00C05A12" w14:paraId="2C8A23FA" w14:textId="77777777">
            <w:pPr>
              <w:rPr>
                <w:b/>
              </w:rPr>
            </w:pPr>
            <w:r w:rsidRPr="00BD0389">
              <w:rPr>
                <w:b/>
                <w:i/>
              </w:rPr>
              <w:t>Condition</w:t>
            </w:r>
            <w:r>
              <w:rPr>
                <w:b/>
              </w:rPr>
              <w:t xml:space="preserve"> to be met</w:t>
            </w:r>
          </w:p>
        </w:tc>
        <w:tc>
          <w:tcPr>
            <w:tcW w:w="1622" w:type="dxa"/>
            <w:gridSpan w:val="2"/>
            <w:tcBorders>
              <w:top w:val="single" w:color="auto" w:sz="4" w:space="0"/>
              <w:bottom w:val="nil"/>
            </w:tcBorders>
          </w:tcPr>
          <w:p w:rsidRPr="008E63FF" w:rsidR="00C05A12" w:rsidP="007C5C60" w:rsidRDefault="00C05A12" w14:paraId="4A930603" w14:textId="77777777">
            <w:pPr>
              <w:rPr>
                <w:b/>
              </w:rPr>
            </w:pPr>
            <w:r w:rsidRPr="00BD0389">
              <w:rPr>
                <w:b/>
                <w:i/>
              </w:rPr>
              <w:t>key date</w:t>
            </w:r>
          </w:p>
        </w:tc>
      </w:tr>
      <w:tr w:rsidR="00B45DEE" w:rsidTr="00B45DEE" w14:paraId="501CB95E" w14:textId="77777777">
        <w:tc>
          <w:tcPr>
            <w:tcW w:w="1078" w:type="dxa"/>
            <w:tcBorders>
              <w:top w:val="nil"/>
              <w:bottom w:val="nil"/>
            </w:tcBorders>
            <w:shd w:val="clear" w:color="auto" w:fill="D9D9D9"/>
          </w:tcPr>
          <w:p w:rsidRPr="00BD0389" w:rsidR="00C05A12" w:rsidP="007C5C60" w:rsidRDefault="00C05A12" w14:paraId="79F73BF8" w14:textId="77777777"/>
        </w:tc>
        <w:tc>
          <w:tcPr>
            <w:tcW w:w="4140" w:type="dxa"/>
            <w:tcBorders>
              <w:top w:val="nil"/>
              <w:bottom w:val="nil"/>
            </w:tcBorders>
          </w:tcPr>
          <w:p w:rsidR="00C05A12" w:rsidP="007C5C60" w:rsidRDefault="00C05A12" w14:paraId="1CC48571" w14:textId="77777777"/>
        </w:tc>
        <w:tc>
          <w:tcPr>
            <w:tcW w:w="360" w:type="dxa"/>
            <w:tcBorders>
              <w:top w:val="nil"/>
              <w:bottom w:val="nil"/>
              <w:right w:val="dashed" w:color="auto" w:sz="4" w:space="0"/>
            </w:tcBorders>
          </w:tcPr>
          <w:p w:rsidRPr="008E63FF" w:rsidR="00C05A12" w:rsidP="007C5C60" w:rsidRDefault="00C05A12" w14:paraId="3A400CB4" w14:textId="77777777">
            <w:pPr>
              <w:rPr>
                <w:b/>
              </w:rPr>
            </w:pPr>
            <w:r w:rsidRPr="008E63FF">
              <w:rPr>
                <w:b/>
              </w:rPr>
              <w:t>1</w:t>
            </w:r>
          </w:p>
        </w:tc>
        <w:tc>
          <w:tcPr>
            <w:tcW w:w="2520" w:type="dxa"/>
            <w:gridSpan w:val="2"/>
            <w:tcBorders>
              <w:top w:val="nil"/>
              <w:left w:val="dashed" w:color="auto" w:sz="4" w:space="0"/>
              <w:bottom w:val="nil"/>
              <w:right w:val="dashed" w:color="auto" w:sz="4" w:space="0"/>
            </w:tcBorders>
          </w:tcPr>
          <w:p w:rsidRPr="008E63FF" w:rsidR="00C05A12" w:rsidP="007C5C60" w:rsidRDefault="00C05A12" w14:paraId="46342843" w14:textId="77777777">
            <w:pPr>
              <w:rPr>
                <w:b/>
              </w:rPr>
            </w:pPr>
            <w:r>
              <w:rPr>
                <w:rStyle w:val="normaltextrun"/>
                <w:rFonts w:cs="Arial"/>
                <w:b/>
                <w:bCs/>
                <w:color w:val="000000"/>
                <w:szCs w:val="20"/>
                <w:bdr w:val="none" w:color="auto" w:sz="0" w:space="0" w:frame="1"/>
              </w:rPr>
              <w:t>Detail Design Phase (Start &amp; End)</w:t>
            </w:r>
          </w:p>
        </w:tc>
        <w:tc>
          <w:tcPr>
            <w:tcW w:w="1622" w:type="dxa"/>
            <w:gridSpan w:val="2"/>
            <w:tcBorders>
              <w:top w:val="nil"/>
              <w:left w:val="dashed" w:color="auto" w:sz="4" w:space="0"/>
              <w:bottom w:val="nil"/>
            </w:tcBorders>
          </w:tcPr>
          <w:p w:rsidRPr="00CE597B" w:rsidR="00C05A12" w:rsidP="007C5C60" w:rsidRDefault="00CE597B" w14:paraId="59F96822" w14:textId="032B463B">
            <w:pPr>
              <w:rPr>
                <w:b/>
                <w:bCs/>
              </w:rPr>
            </w:pPr>
            <w:r w:rsidRPr="00CE597B">
              <w:rPr>
                <w:rStyle w:val="normaltextrun"/>
                <w:rFonts w:cs="Arial"/>
                <w:b/>
                <w:bCs/>
                <w:color w:val="000000"/>
                <w:szCs w:val="20"/>
                <w:shd w:val="clear" w:color="auto" w:fill="FFFFFF"/>
              </w:rPr>
              <w:t>Months</w:t>
            </w:r>
            <w:r w:rsidRPr="00CE597B">
              <w:rPr>
                <w:rStyle w:val="eop"/>
                <w:rFonts w:cs="Arial"/>
                <w:b/>
                <w:bCs/>
                <w:color w:val="000000"/>
                <w:szCs w:val="20"/>
                <w:shd w:val="clear" w:color="auto" w:fill="FFFFFF"/>
              </w:rPr>
              <w:t xml:space="preserve"> 0</w:t>
            </w:r>
            <w:r w:rsidRPr="00CE597B" w:rsidR="00C05A12">
              <w:rPr>
                <w:rStyle w:val="normaltextrun"/>
                <w:rFonts w:cs="Arial"/>
                <w:b/>
                <w:bCs/>
                <w:color w:val="000000"/>
                <w:szCs w:val="20"/>
                <w:shd w:val="clear" w:color="auto" w:fill="FFFFFF"/>
              </w:rPr>
              <w:t xml:space="preserve">-2 </w:t>
            </w:r>
          </w:p>
        </w:tc>
      </w:tr>
      <w:tr w:rsidR="00B45DEE" w:rsidTr="00B45DEE" w14:paraId="5A18257A" w14:textId="77777777">
        <w:tc>
          <w:tcPr>
            <w:tcW w:w="1078" w:type="dxa"/>
            <w:tcBorders>
              <w:top w:val="nil"/>
              <w:bottom w:val="nil"/>
            </w:tcBorders>
            <w:shd w:val="clear" w:color="auto" w:fill="D9D9D9"/>
          </w:tcPr>
          <w:p w:rsidR="00C05A12" w:rsidP="007C5C60" w:rsidRDefault="00C05A12" w14:paraId="79001CE4" w14:textId="77777777"/>
        </w:tc>
        <w:tc>
          <w:tcPr>
            <w:tcW w:w="4140" w:type="dxa"/>
            <w:tcBorders>
              <w:top w:val="nil"/>
              <w:bottom w:val="nil"/>
            </w:tcBorders>
          </w:tcPr>
          <w:p w:rsidR="00C05A12" w:rsidP="007C5C60" w:rsidRDefault="00C05A12" w14:paraId="14615D8D" w14:textId="77777777"/>
        </w:tc>
        <w:tc>
          <w:tcPr>
            <w:tcW w:w="360" w:type="dxa"/>
            <w:tcBorders>
              <w:top w:val="nil"/>
              <w:bottom w:val="nil"/>
              <w:right w:val="dashed" w:color="auto" w:sz="4" w:space="0"/>
            </w:tcBorders>
          </w:tcPr>
          <w:p w:rsidRPr="008E63FF" w:rsidR="00C05A12" w:rsidP="007C5C60" w:rsidRDefault="00C05A12" w14:paraId="764EB479" w14:textId="77777777">
            <w:pPr>
              <w:rPr>
                <w:b/>
              </w:rPr>
            </w:pPr>
            <w:r w:rsidRPr="008E63FF">
              <w:rPr>
                <w:b/>
              </w:rPr>
              <w:t>2</w:t>
            </w:r>
          </w:p>
        </w:tc>
        <w:tc>
          <w:tcPr>
            <w:tcW w:w="2520" w:type="dxa"/>
            <w:gridSpan w:val="2"/>
            <w:tcBorders>
              <w:top w:val="nil"/>
              <w:left w:val="dashed" w:color="auto" w:sz="4" w:space="0"/>
              <w:bottom w:val="nil"/>
              <w:right w:val="dashed" w:color="auto" w:sz="4" w:space="0"/>
            </w:tcBorders>
          </w:tcPr>
          <w:p w:rsidRPr="008E63FF" w:rsidR="00C05A12" w:rsidP="007C5C60" w:rsidRDefault="00C05A12" w14:paraId="446E8662" w14:textId="77777777">
            <w:pPr>
              <w:rPr>
                <w:b/>
              </w:rPr>
            </w:pPr>
            <w:r>
              <w:rPr>
                <w:rStyle w:val="normaltextrun"/>
                <w:rFonts w:cs="Arial"/>
                <w:b/>
                <w:bCs/>
                <w:color w:val="000000"/>
                <w:szCs w:val="20"/>
                <w:bdr w:val="none" w:color="auto" w:sz="0" w:space="0" w:frame="1"/>
              </w:rPr>
              <w:t>Procurement (Start &amp; End)</w:t>
            </w:r>
          </w:p>
        </w:tc>
        <w:tc>
          <w:tcPr>
            <w:tcW w:w="1622" w:type="dxa"/>
            <w:gridSpan w:val="2"/>
            <w:tcBorders>
              <w:top w:val="nil"/>
              <w:left w:val="dashed" w:color="auto" w:sz="4" w:space="0"/>
              <w:bottom w:val="nil"/>
            </w:tcBorders>
          </w:tcPr>
          <w:p w:rsidRPr="008E63FF" w:rsidR="00C05A12" w:rsidP="007C5C60" w:rsidRDefault="00C05A12" w14:paraId="5F264454" w14:textId="77777777">
            <w:pPr>
              <w:rPr>
                <w:b/>
              </w:rPr>
            </w:pPr>
            <w:r>
              <w:rPr>
                <w:rStyle w:val="normaltextrun"/>
                <w:rFonts w:cs="Arial"/>
                <w:b/>
                <w:bCs/>
                <w:color w:val="000000"/>
                <w:szCs w:val="20"/>
                <w:shd w:val="clear" w:color="auto" w:fill="FFFFFF"/>
              </w:rPr>
              <w:t>Months 2-4</w:t>
            </w:r>
            <w:r>
              <w:rPr>
                <w:rStyle w:val="eop"/>
                <w:rFonts w:cs="Arial"/>
                <w:color w:val="000000"/>
                <w:szCs w:val="20"/>
                <w:shd w:val="clear" w:color="auto" w:fill="FFFFFF"/>
              </w:rPr>
              <w:t> </w:t>
            </w:r>
          </w:p>
        </w:tc>
      </w:tr>
      <w:tr w:rsidR="00B45DEE" w:rsidTr="00B45DEE" w14:paraId="3336C773" w14:textId="77777777">
        <w:tc>
          <w:tcPr>
            <w:tcW w:w="1078" w:type="dxa"/>
            <w:tcBorders>
              <w:top w:val="nil"/>
              <w:bottom w:val="nil"/>
            </w:tcBorders>
            <w:shd w:val="clear" w:color="auto" w:fill="D9D9D9"/>
          </w:tcPr>
          <w:p w:rsidR="00C05A12" w:rsidP="007C5C60" w:rsidRDefault="00C05A12" w14:paraId="6B62A6CA" w14:textId="77777777"/>
        </w:tc>
        <w:tc>
          <w:tcPr>
            <w:tcW w:w="4140" w:type="dxa"/>
            <w:tcBorders>
              <w:top w:val="nil"/>
              <w:bottom w:val="nil"/>
            </w:tcBorders>
          </w:tcPr>
          <w:p w:rsidR="00C05A12" w:rsidP="007C5C60" w:rsidRDefault="00C05A12" w14:paraId="42A57BAF" w14:textId="77777777"/>
        </w:tc>
        <w:tc>
          <w:tcPr>
            <w:tcW w:w="360" w:type="dxa"/>
            <w:tcBorders>
              <w:top w:val="nil"/>
              <w:bottom w:val="nil"/>
              <w:right w:val="dashed" w:color="auto" w:sz="4" w:space="0"/>
            </w:tcBorders>
          </w:tcPr>
          <w:p w:rsidRPr="008E63FF" w:rsidR="00C05A12" w:rsidP="007C5C60" w:rsidRDefault="00C05A12" w14:paraId="6186BC6B" w14:textId="77777777">
            <w:pPr>
              <w:rPr>
                <w:b/>
              </w:rPr>
            </w:pPr>
            <w:r>
              <w:rPr>
                <w:b/>
              </w:rPr>
              <w:t>3</w:t>
            </w:r>
          </w:p>
        </w:tc>
        <w:tc>
          <w:tcPr>
            <w:tcW w:w="2520" w:type="dxa"/>
            <w:gridSpan w:val="2"/>
            <w:tcBorders>
              <w:top w:val="nil"/>
              <w:left w:val="dashed" w:color="auto" w:sz="4" w:space="0"/>
              <w:bottom w:val="nil"/>
              <w:right w:val="dashed" w:color="auto" w:sz="4" w:space="0"/>
            </w:tcBorders>
          </w:tcPr>
          <w:p w:rsidR="00C05A12" w:rsidP="007C5C60" w:rsidRDefault="00C05A12" w14:paraId="08F73888" w14:textId="77777777">
            <w:pPr>
              <w:rPr>
                <w:rStyle w:val="normaltextrun"/>
                <w:rFonts w:cs="Arial"/>
                <w:b/>
                <w:bCs/>
                <w:color w:val="000000"/>
                <w:szCs w:val="20"/>
                <w:bdr w:val="none" w:color="auto" w:sz="0" w:space="0" w:frame="1"/>
              </w:rPr>
            </w:pPr>
            <w:r>
              <w:rPr>
                <w:rStyle w:val="normaltextrun"/>
                <w:rFonts w:cs="Arial"/>
                <w:b/>
                <w:bCs/>
                <w:color w:val="000000"/>
                <w:szCs w:val="20"/>
                <w:bdr w:val="none" w:color="auto" w:sz="0" w:space="0" w:frame="1"/>
              </w:rPr>
              <w:t>Construction (Start &amp; End)</w:t>
            </w:r>
          </w:p>
        </w:tc>
        <w:tc>
          <w:tcPr>
            <w:tcW w:w="1622" w:type="dxa"/>
            <w:gridSpan w:val="2"/>
            <w:tcBorders>
              <w:top w:val="nil"/>
              <w:left w:val="dashed" w:color="auto" w:sz="4" w:space="0"/>
              <w:bottom w:val="nil"/>
            </w:tcBorders>
          </w:tcPr>
          <w:p w:rsidRPr="002818FC" w:rsidR="00C05A12" w:rsidP="007C5C60" w:rsidRDefault="00C05A12" w14:paraId="0F405CDA" w14:textId="77777777">
            <w:pPr>
              <w:rPr>
                <w:rStyle w:val="normaltextrun"/>
                <w:rFonts w:cs="Arial"/>
                <w:color w:val="000000"/>
                <w:szCs w:val="20"/>
                <w:shd w:val="clear" w:color="auto" w:fill="FFFFFF"/>
              </w:rPr>
            </w:pPr>
            <w:r w:rsidRPr="002818FC">
              <w:rPr>
                <w:rStyle w:val="normaltextrun"/>
                <w:rFonts w:cs="Arial"/>
                <w:b/>
                <w:bCs/>
                <w:color w:val="000000"/>
                <w:szCs w:val="20"/>
                <w:shd w:val="clear" w:color="auto" w:fill="FFFFFF"/>
              </w:rPr>
              <w:t>Months 5–10</w:t>
            </w:r>
          </w:p>
        </w:tc>
      </w:tr>
      <w:tr w:rsidR="00B45DEE" w:rsidTr="00B45DEE" w14:paraId="5FB84C66" w14:textId="77777777">
        <w:tc>
          <w:tcPr>
            <w:tcW w:w="1078" w:type="dxa"/>
            <w:tcBorders>
              <w:top w:val="nil"/>
              <w:bottom w:val="nil"/>
            </w:tcBorders>
            <w:shd w:val="clear" w:color="auto" w:fill="D9D9D9"/>
          </w:tcPr>
          <w:p w:rsidR="00C05A12" w:rsidP="007C5C60" w:rsidRDefault="00C05A12" w14:paraId="578E5FB7" w14:textId="77777777"/>
        </w:tc>
        <w:tc>
          <w:tcPr>
            <w:tcW w:w="4140" w:type="dxa"/>
            <w:tcBorders>
              <w:top w:val="nil"/>
              <w:bottom w:val="nil"/>
            </w:tcBorders>
          </w:tcPr>
          <w:p w:rsidR="00C05A12" w:rsidP="007C5C60" w:rsidRDefault="00C05A12" w14:paraId="0BFAE0A0" w14:textId="77777777"/>
        </w:tc>
        <w:tc>
          <w:tcPr>
            <w:tcW w:w="360" w:type="dxa"/>
            <w:tcBorders>
              <w:top w:val="nil"/>
              <w:bottom w:val="nil"/>
              <w:right w:val="dashed" w:color="auto" w:sz="4" w:space="0"/>
            </w:tcBorders>
          </w:tcPr>
          <w:p w:rsidRPr="008E63FF" w:rsidR="00C05A12" w:rsidP="007C5C60" w:rsidRDefault="00C05A12" w14:paraId="3288183E" w14:textId="77777777">
            <w:pPr>
              <w:rPr>
                <w:b/>
              </w:rPr>
            </w:pPr>
            <w:r>
              <w:rPr>
                <w:b/>
              </w:rPr>
              <w:t>4</w:t>
            </w:r>
          </w:p>
        </w:tc>
        <w:tc>
          <w:tcPr>
            <w:tcW w:w="2520" w:type="dxa"/>
            <w:gridSpan w:val="2"/>
            <w:tcBorders>
              <w:top w:val="nil"/>
              <w:left w:val="dashed" w:color="auto" w:sz="4" w:space="0"/>
              <w:bottom w:val="nil"/>
              <w:right w:val="dashed" w:color="auto" w:sz="4" w:space="0"/>
            </w:tcBorders>
          </w:tcPr>
          <w:p w:rsidR="00C05A12" w:rsidP="007C5C60" w:rsidRDefault="00C05A12" w14:paraId="2A16CC41" w14:textId="77777777">
            <w:pPr>
              <w:rPr>
                <w:rStyle w:val="normaltextrun"/>
                <w:rFonts w:cs="Arial"/>
                <w:b/>
                <w:bCs/>
                <w:color w:val="000000"/>
                <w:szCs w:val="20"/>
                <w:bdr w:val="none" w:color="auto" w:sz="0" w:space="0" w:frame="1"/>
              </w:rPr>
            </w:pPr>
            <w:r>
              <w:rPr>
                <w:rStyle w:val="normaltextrun"/>
                <w:rFonts w:cs="Arial"/>
                <w:b/>
                <w:bCs/>
                <w:color w:val="000000"/>
                <w:szCs w:val="20"/>
                <w:bdr w:val="none" w:color="auto" w:sz="0" w:space="0" w:frame="1"/>
              </w:rPr>
              <w:t>Commissioning &amp; Testing (Start &amp; End)</w:t>
            </w:r>
          </w:p>
        </w:tc>
        <w:tc>
          <w:tcPr>
            <w:tcW w:w="1622" w:type="dxa"/>
            <w:gridSpan w:val="2"/>
            <w:tcBorders>
              <w:top w:val="nil"/>
              <w:left w:val="dashed" w:color="auto" w:sz="4" w:space="0"/>
              <w:bottom w:val="nil"/>
            </w:tcBorders>
          </w:tcPr>
          <w:p w:rsidRPr="002818FC" w:rsidR="00C05A12" w:rsidP="007C5C60" w:rsidRDefault="00C05A12" w14:paraId="47A6A943" w14:textId="77777777">
            <w:pPr>
              <w:rPr>
                <w:rStyle w:val="normaltextrun"/>
                <w:rFonts w:cs="Arial"/>
                <w:color w:val="000000"/>
                <w:szCs w:val="20"/>
                <w:shd w:val="clear" w:color="auto" w:fill="FFFFFF"/>
              </w:rPr>
            </w:pPr>
            <w:r w:rsidRPr="002818FC">
              <w:rPr>
                <w:rStyle w:val="normaltextrun"/>
                <w:rFonts w:cs="Arial"/>
                <w:b/>
                <w:bCs/>
                <w:color w:val="000000"/>
                <w:szCs w:val="20"/>
                <w:shd w:val="clear" w:color="auto" w:fill="FFFFFF"/>
              </w:rPr>
              <w:t>Months 10–11</w:t>
            </w:r>
          </w:p>
        </w:tc>
      </w:tr>
      <w:tr w:rsidR="00B45DEE" w:rsidTr="00B45DEE" w14:paraId="19A9D462" w14:textId="77777777">
        <w:tc>
          <w:tcPr>
            <w:tcW w:w="1078" w:type="dxa"/>
            <w:tcBorders>
              <w:top w:val="nil"/>
              <w:bottom w:val="single" w:color="auto" w:sz="4" w:space="0"/>
            </w:tcBorders>
            <w:shd w:val="clear" w:color="auto" w:fill="D9D9D9"/>
          </w:tcPr>
          <w:p w:rsidR="00C05A12" w:rsidP="007C5C60" w:rsidRDefault="00C05A12" w14:paraId="3C57D5D3" w14:textId="77777777"/>
        </w:tc>
        <w:tc>
          <w:tcPr>
            <w:tcW w:w="4140" w:type="dxa"/>
            <w:tcBorders>
              <w:top w:val="nil"/>
              <w:bottom w:val="single" w:color="auto" w:sz="4" w:space="0"/>
            </w:tcBorders>
          </w:tcPr>
          <w:p w:rsidR="00C05A12" w:rsidP="007C5C60" w:rsidRDefault="00C05A12" w14:paraId="10B2C14B" w14:textId="77777777"/>
        </w:tc>
        <w:tc>
          <w:tcPr>
            <w:tcW w:w="360" w:type="dxa"/>
            <w:tcBorders>
              <w:top w:val="nil"/>
              <w:bottom w:val="single" w:color="auto" w:sz="4" w:space="0"/>
              <w:right w:val="dashed" w:color="auto" w:sz="4" w:space="0"/>
            </w:tcBorders>
          </w:tcPr>
          <w:p w:rsidRPr="008E63FF" w:rsidR="00C05A12" w:rsidP="007C5C60" w:rsidRDefault="00C05A12" w14:paraId="34AE1238" w14:textId="77777777">
            <w:pPr>
              <w:rPr>
                <w:b/>
              </w:rPr>
            </w:pPr>
            <w:r>
              <w:rPr>
                <w:b/>
              </w:rPr>
              <w:t>5</w:t>
            </w:r>
          </w:p>
        </w:tc>
        <w:tc>
          <w:tcPr>
            <w:tcW w:w="2520" w:type="dxa"/>
            <w:gridSpan w:val="2"/>
            <w:tcBorders>
              <w:top w:val="nil"/>
              <w:left w:val="dashed" w:color="auto" w:sz="4" w:space="0"/>
              <w:bottom w:val="single" w:color="auto" w:sz="4" w:space="0"/>
              <w:right w:val="dashed" w:color="auto" w:sz="4" w:space="0"/>
            </w:tcBorders>
          </w:tcPr>
          <w:p w:rsidRPr="008E63FF" w:rsidR="00C05A12" w:rsidP="007C5C60" w:rsidRDefault="00C05A12" w14:paraId="14FDBC1F" w14:textId="77777777">
            <w:pPr>
              <w:rPr>
                <w:b/>
              </w:rPr>
            </w:pPr>
            <w:r>
              <w:rPr>
                <w:rStyle w:val="normaltextrun"/>
                <w:rFonts w:cs="Arial"/>
                <w:b/>
                <w:bCs/>
                <w:color w:val="000000"/>
                <w:szCs w:val="20"/>
                <w:shd w:val="clear" w:color="auto" w:fill="FFFFFF"/>
              </w:rPr>
              <w:t>Taking Over Certificate Date (As applicable)</w:t>
            </w:r>
          </w:p>
        </w:tc>
        <w:tc>
          <w:tcPr>
            <w:tcW w:w="1622" w:type="dxa"/>
            <w:gridSpan w:val="2"/>
            <w:tcBorders>
              <w:top w:val="nil"/>
              <w:left w:val="dashed" w:color="auto" w:sz="4" w:space="0"/>
              <w:bottom w:val="single" w:color="auto" w:sz="4" w:space="0"/>
            </w:tcBorders>
          </w:tcPr>
          <w:p w:rsidRPr="002818FC" w:rsidR="00C05A12" w:rsidP="007C5C60" w:rsidRDefault="00C05A12" w14:paraId="6526B991" w14:textId="77777777">
            <w:pPr>
              <w:rPr>
                <w:rStyle w:val="normaltextrun"/>
                <w:rFonts w:cs="Arial"/>
                <w:bCs/>
                <w:color w:val="000000"/>
                <w:szCs w:val="20"/>
                <w:shd w:val="clear" w:color="auto" w:fill="FFFFFF"/>
              </w:rPr>
            </w:pPr>
            <w:r w:rsidRPr="002818FC">
              <w:rPr>
                <w:rStyle w:val="normaltextrun"/>
                <w:rFonts w:cs="Arial"/>
                <w:b/>
                <w:bCs/>
                <w:color w:val="000000"/>
                <w:szCs w:val="20"/>
                <w:shd w:val="clear" w:color="auto" w:fill="FFFFFF"/>
              </w:rPr>
              <w:t>Month 12</w:t>
            </w:r>
          </w:p>
        </w:tc>
      </w:tr>
      <w:tr w:rsidR="00CE597B" w:rsidTr="00B45DEE" w14:paraId="75732104" w14:textId="77777777">
        <w:tc>
          <w:tcPr>
            <w:tcW w:w="1078" w:type="dxa"/>
            <w:tcBorders>
              <w:top w:val="single" w:color="auto" w:sz="4" w:space="0"/>
              <w:bottom w:val="nil"/>
            </w:tcBorders>
          </w:tcPr>
          <w:p w:rsidR="00CE597B" w:rsidP="007C5C60" w:rsidRDefault="00CE597B" w14:paraId="7C822102" w14:textId="77777777">
            <w:r>
              <w:t>30.1</w:t>
            </w:r>
          </w:p>
        </w:tc>
        <w:tc>
          <w:tcPr>
            <w:tcW w:w="4140" w:type="dxa"/>
            <w:tcBorders>
              <w:bottom w:val="nil"/>
            </w:tcBorders>
          </w:tcPr>
          <w:p w:rsidR="00CE597B" w:rsidP="007C5C60" w:rsidRDefault="00CE597B" w14:paraId="27393BD8" w14:textId="77777777">
            <w:r>
              <w:t xml:space="preserve">The </w:t>
            </w:r>
            <w:r>
              <w:rPr>
                <w:i/>
              </w:rPr>
              <w:t>access</w:t>
            </w:r>
            <w:r w:rsidRPr="00B5593C">
              <w:rPr>
                <w:i/>
              </w:rPr>
              <w:t xml:space="preserve"> dates</w:t>
            </w:r>
            <w:r>
              <w:t xml:space="preserve"> are:</w:t>
            </w:r>
          </w:p>
        </w:tc>
        <w:tc>
          <w:tcPr>
            <w:tcW w:w="2880" w:type="dxa"/>
            <w:gridSpan w:val="3"/>
            <w:tcBorders>
              <w:bottom w:val="nil"/>
            </w:tcBorders>
          </w:tcPr>
          <w:p w:rsidRPr="008E63FF" w:rsidR="00CE597B" w:rsidP="007C5C60" w:rsidRDefault="00CE597B" w14:paraId="59B99985" w14:textId="77777777">
            <w:pPr>
              <w:rPr>
                <w:b/>
              </w:rPr>
            </w:pPr>
            <w:r w:rsidRPr="008E63FF">
              <w:rPr>
                <w:b/>
              </w:rPr>
              <w:t>Part of the Site</w:t>
            </w:r>
          </w:p>
        </w:tc>
        <w:tc>
          <w:tcPr>
            <w:tcW w:w="1622" w:type="dxa"/>
            <w:gridSpan w:val="2"/>
            <w:tcBorders>
              <w:bottom w:val="nil"/>
            </w:tcBorders>
          </w:tcPr>
          <w:p w:rsidRPr="008E63FF" w:rsidR="00CE597B" w:rsidP="007C5C60" w:rsidRDefault="00CE597B" w14:paraId="40436B2B" w14:textId="77777777">
            <w:pPr>
              <w:rPr>
                <w:b/>
              </w:rPr>
            </w:pPr>
            <w:r w:rsidRPr="008E63FF">
              <w:rPr>
                <w:b/>
              </w:rPr>
              <w:t>Date</w:t>
            </w:r>
          </w:p>
        </w:tc>
      </w:tr>
      <w:tr w:rsidR="00CE597B" w:rsidTr="00B45DEE" w14:paraId="39A99150" w14:textId="77777777">
        <w:tc>
          <w:tcPr>
            <w:tcW w:w="1078" w:type="dxa"/>
            <w:tcBorders>
              <w:top w:val="nil"/>
              <w:bottom w:val="nil"/>
            </w:tcBorders>
          </w:tcPr>
          <w:p w:rsidRPr="003715DE" w:rsidR="00CE597B" w:rsidP="007C5C60" w:rsidRDefault="00CE597B" w14:paraId="5CC692D5" w14:textId="77777777">
            <w:pPr>
              <w:rPr>
                <w:b/>
                <w:sz w:val="16"/>
                <w:szCs w:val="16"/>
              </w:rPr>
            </w:pPr>
          </w:p>
        </w:tc>
        <w:tc>
          <w:tcPr>
            <w:tcW w:w="4140" w:type="dxa"/>
            <w:tcBorders>
              <w:top w:val="nil"/>
              <w:bottom w:val="nil"/>
            </w:tcBorders>
          </w:tcPr>
          <w:p w:rsidR="00CE597B" w:rsidP="007C5C60" w:rsidRDefault="00CE597B" w14:paraId="48FBE34C" w14:textId="77777777"/>
        </w:tc>
        <w:tc>
          <w:tcPr>
            <w:tcW w:w="360" w:type="dxa"/>
            <w:tcBorders>
              <w:top w:val="nil"/>
              <w:bottom w:val="nil"/>
              <w:right w:val="dashed" w:color="auto" w:sz="4" w:space="0"/>
            </w:tcBorders>
          </w:tcPr>
          <w:p w:rsidRPr="008E63FF" w:rsidR="00CE597B" w:rsidP="007C5C60" w:rsidRDefault="00CE597B" w14:paraId="024BC65C" w14:textId="77777777">
            <w:pPr>
              <w:rPr>
                <w:b/>
              </w:rPr>
            </w:pPr>
            <w:r w:rsidRPr="008E63FF">
              <w:rPr>
                <w:b/>
              </w:rPr>
              <w:t>1</w:t>
            </w:r>
          </w:p>
        </w:tc>
        <w:tc>
          <w:tcPr>
            <w:tcW w:w="2520" w:type="dxa"/>
            <w:gridSpan w:val="2"/>
            <w:tcBorders>
              <w:top w:val="nil"/>
              <w:left w:val="dashed" w:color="auto" w:sz="4" w:space="0"/>
              <w:bottom w:val="nil"/>
              <w:right w:val="dashed" w:color="auto" w:sz="4" w:space="0"/>
            </w:tcBorders>
          </w:tcPr>
          <w:p w:rsidRPr="008E63FF" w:rsidR="00CE597B" w:rsidP="007C5C60" w:rsidRDefault="00CE597B" w14:paraId="3005728B" w14:textId="77777777">
            <w:pPr>
              <w:rPr>
                <w:b/>
              </w:rPr>
            </w:pPr>
            <w:r w:rsidRPr="00703D2E">
              <w:rPr>
                <w:b/>
                <w:bCs/>
              </w:rPr>
              <w:t>[●]</w:t>
            </w:r>
          </w:p>
        </w:tc>
        <w:tc>
          <w:tcPr>
            <w:tcW w:w="1622" w:type="dxa"/>
            <w:gridSpan w:val="2"/>
            <w:tcBorders>
              <w:top w:val="nil"/>
              <w:left w:val="dashed" w:color="auto" w:sz="4" w:space="0"/>
              <w:bottom w:val="nil"/>
            </w:tcBorders>
          </w:tcPr>
          <w:p w:rsidRPr="008E63FF" w:rsidR="00CE597B" w:rsidP="007C5C60" w:rsidRDefault="00CE597B" w14:paraId="5C07FE09" w14:textId="77777777">
            <w:pPr>
              <w:rPr>
                <w:b/>
              </w:rPr>
            </w:pPr>
            <w:r w:rsidRPr="00703D2E">
              <w:rPr>
                <w:b/>
                <w:bCs/>
              </w:rPr>
              <w:t>[●]</w:t>
            </w:r>
          </w:p>
        </w:tc>
      </w:tr>
      <w:tr w:rsidR="00CE597B" w:rsidTr="00B45DEE" w14:paraId="06810DE0" w14:textId="77777777">
        <w:tc>
          <w:tcPr>
            <w:tcW w:w="1078" w:type="dxa"/>
            <w:tcBorders>
              <w:top w:val="nil"/>
              <w:bottom w:val="nil"/>
            </w:tcBorders>
          </w:tcPr>
          <w:p w:rsidR="00CE597B" w:rsidP="007C5C60" w:rsidRDefault="00CE597B" w14:paraId="39386F12" w14:textId="77777777"/>
        </w:tc>
        <w:tc>
          <w:tcPr>
            <w:tcW w:w="4140" w:type="dxa"/>
            <w:tcBorders>
              <w:top w:val="nil"/>
              <w:bottom w:val="nil"/>
            </w:tcBorders>
          </w:tcPr>
          <w:p w:rsidR="00CE597B" w:rsidP="007C5C60" w:rsidRDefault="00CE597B" w14:paraId="4509EA8B" w14:textId="77777777"/>
        </w:tc>
        <w:tc>
          <w:tcPr>
            <w:tcW w:w="360" w:type="dxa"/>
            <w:tcBorders>
              <w:top w:val="nil"/>
              <w:bottom w:val="nil"/>
              <w:right w:val="dashed" w:color="auto" w:sz="4" w:space="0"/>
            </w:tcBorders>
          </w:tcPr>
          <w:p w:rsidRPr="008E63FF" w:rsidR="00CE597B" w:rsidP="007C5C60" w:rsidRDefault="00CE597B" w14:paraId="2877AAA4" w14:textId="77777777">
            <w:pPr>
              <w:rPr>
                <w:b/>
              </w:rPr>
            </w:pPr>
            <w:r w:rsidRPr="008E63FF">
              <w:rPr>
                <w:b/>
              </w:rPr>
              <w:t>2</w:t>
            </w:r>
          </w:p>
        </w:tc>
        <w:tc>
          <w:tcPr>
            <w:tcW w:w="2520" w:type="dxa"/>
            <w:gridSpan w:val="2"/>
            <w:tcBorders>
              <w:top w:val="nil"/>
              <w:left w:val="dashed" w:color="auto" w:sz="4" w:space="0"/>
              <w:bottom w:val="nil"/>
              <w:right w:val="dashed" w:color="auto" w:sz="4" w:space="0"/>
            </w:tcBorders>
          </w:tcPr>
          <w:p w:rsidRPr="008E63FF" w:rsidR="00CE597B" w:rsidP="007C5C60" w:rsidRDefault="00CE597B" w14:paraId="11DA2EBF" w14:textId="77777777">
            <w:pPr>
              <w:rPr>
                <w:b/>
              </w:rPr>
            </w:pPr>
            <w:r w:rsidRPr="00703D2E">
              <w:rPr>
                <w:b/>
                <w:bCs/>
              </w:rPr>
              <w:t>[●]</w:t>
            </w:r>
          </w:p>
        </w:tc>
        <w:tc>
          <w:tcPr>
            <w:tcW w:w="1622" w:type="dxa"/>
            <w:gridSpan w:val="2"/>
            <w:tcBorders>
              <w:top w:val="nil"/>
              <w:left w:val="dashed" w:color="auto" w:sz="4" w:space="0"/>
              <w:bottom w:val="nil"/>
            </w:tcBorders>
          </w:tcPr>
          <w:p w:rsidRPr="008E63FF" w:rsidR="00CE597B" w:rsidP="007C5C60" w:rsidRDefault="00CE597B" w14:paraId="7A400EB4" w14:textId="77777777">
            <w:pPr>
              <w:rPr>
                <w:b/>
              </w:rPr>
            </w:pPr>
            <w:r w:rsidRPr="00703D2E">
              <w:rPr>
                <w:b/>
                <w:bCs/>
              </w:rPr>
              <w:t>[●]</w:t>
            </w:r>
          </w:p>
        </w:tc>
      </w:tr>
      <w:tr w:rsidR="00CE597B" w:rsidTr="00B45DEE" w14:paraId="447D144C" w14:textId="77777777">
        <w:tc>
          <w:tcPr>
            <w:tcW w:w="1078" w:type="dxa"/>
            <w:tcBorders>
              <w:top w:val="nil"/>
              <w:bottom w:val="single" w:color="auto" w:sz="4" w:space="0"/>
            </w:tcBorders>
          </w:tcPr>
          <w:p w:rsidR="00CE597B" w:rsidP="007C5C60" w:rsidRDefault="00CE597B" w14:paraId="1FFDEEDE" w14:textId="77777777"/>
        </w:tc>
        <w:tc>
          <w:tcPr>
            <w:tcW w:w="4140" w:type="dxa"/>
            <w:tcBorders>
              <w:top w:val="nil"/>
              <w:bottom w:val="single" w:color="auto" w:sz="4" w:space="0"/>
            </w:tcBorders>
          </w:tcPr>
          <w:p w:rsidR="00CE597B" w:rsidP="007C5C60" w:rsidRDefault="00CE597B" w14:paraId="6BC17FBB" w14:textId="77777777"/>
        </w:tc>
        <w:tc>
          <w:tcPr>
            <w:tcW w:w="360" w:type="dxa"/>
            <w:tcBorders>
              <w:top w:val="nil"/>
              <w:bottom w:val="single" w:color="auto" w:sz="4" w:space="0"/>
              <w:right w:val="dashed" w:color="auto" w:sz="4" w:space="0"/>
            </w:tcBorders>
          </w:tcPr>
          <w:p w:rsidRPr="008E63FF" w:rsidR="00CE597B" w:rsidP="007C5C60" w:rsidRDefault="00CE597B" w14:paraId="794E14E7" w14:textId="77777777">
            <w:pPr>
              <w:rPr>
                <w:b/>
              </w:rPr>
            </w:pPr>
            <w:r w:rsidRPr="008E63FF">
              <w:rPr>
                <w:b/>
              </w:rPr>
              <w:t>3</w:t>
            </w:r>
          </w:p>
        </w:tc>
        <w:tc>
          <w:tcPr>
            <w:tcW w:w="2520" w:type="dxa"/>
            <w:gridSpan w:val="2"/>
            <w:tcBorders>
              <w:top w:val="nil"/>
              <w:left w:val="dashed" w:color="auto" w:sz="4" w:space="0"/>
              <w:bottom w:val="single" w:color="auto" w:sz="4" w:space="0"/>
              <w:right w:val="dashed" w:color="auto" w:sz="4" w:space="0"/>
            </w:tcBorders>
          </w:tcPr>
          <w:p w:rsidRPr="008E63FF" w:rsidR="00CE597B" w:rsidP="007C5C60" w:rsidRDefault="00CE597B" w14:paraId="4384D861" w14:textId="77777777">
            <w:pPr>
              <w:rPr>
                <w:b/>
              </w:rPr>
            </w:pPr>
            <w:r w:rsidRPr="00703D2E">
              <w:rPr>
                <w:b/>
                <w:bCs/>
              </w:rPr>
              <w:t>[●]</w:t>
            </w:r>
          </w:p>
        </w:tc>
        <w:tc>
          <w:tcPr>
            <w:tcW w:w="1622" w:type="dxa"/>
            <w:gridSpan w:val="2"/>
            <w:tcBorders>
              <w:top w:val="nil"/>
              <w:left w:val="dashed" w:color="auto" w:sz="4" w:space="0"/>
              <w:bottom w:val="single" w:color="auto" w:sz="4" w:space="0"/>
            </w:tcBorders>
          </w:tcPr>
          <w:p w:rsidRPr="008E63FF" w:rsidR="00CE597B" w:rsidP="007C5C60" w:rsidRDefault="00CE597B" w14:paraId="5A6DE1D2" w14:textId="77777777">
            <w:pPr>
              <w:rPr>
                <w:b/>
              </w:rPr>
            </w:pPr>
            <w:r w:rsidRPr="00703D2E">
              <w:rPr>
                <w:b/>
                <w:bCs/>
              </w:rPr>
              <w:t>[●]</w:t>
            </w:r>
          </w:p>
        </w:tc>
      </w:tr>
      <w:tr w:rsidR="005D70A1" w:rsidTr="00B45DEE" w14:paraId="73421F4D" w14:textId="77777777">
        <w:tc>
          <w:tcPr>
            <w:tcW w:w="1078" w:type="dxa"/>
            <w:tcBorders>
              <w:top w:val="single" w:color="auto" w:sz="4" w:space="0"/>
              <w:bottom w:val="single" w:color="auto" w:sz="4" w:space="0"/>
            </w:tcBorders>
            <w:shd w:val="clear" w:color="auto" w:fill="D9D9D9" w:themeFill="background1" w:themeFillShade="D9"/>
          </w:tcPr>
          <w:p w:rsidRPr="00B5593C" w:rsidR="005D70A1" w:rsidP="005D70A1" w:rsidRDefault="005D70A1" w14:paraId="2CF4DA86" w14:textId="77777777">
            <w:bookmarkStart w:name="OLE_LINK1" w:id="10"/>
            <w:bookmarkStart w:name="OLE_LINK2" w:id="11"/>
            <w:r w:rsidRPr="00B5593C">
              <w:t>31.1</w:t>
            </w:r>
          </w:p>
        </w:tc>
        <w:tc>
          <w:tcPr>
            <w:tcW w:w="4140" w:type="dxa"/>
          </w:tcPr>
          <w:p w:rsidR="005D70A1" w:rsidP="005D70A1" w:rsidRDefault="005D70A1" w14:paraId="48701DF9" w14:textId="77777777">
            <w:pPr>
              <w:rPr>
                <w:b/>
              </w:rPr>
            </w:pPr>
            <w:r>
              <w:t xml:space="preserve">The </w:t>
            </w:r>
            <w:r>
              <w:rPr>
                <w:i/>
              </w:rPr>
              <w:t>Contractor</w:t>
            </w:r>
            <w:r>
              <w:t xml:space="preserve"> is to submit a first programme and forecasted rate of invoicing for acceptance within </w:t>
            </w:r>
          </w:p>
        </w:tc>
        <w:tc>
          <w:tcPr>
            <w:tcW w:w="4502" w:type="dxa"/>
            <w:gridSpan w:val="5"/>
          </w:tcPr>
          <w:p w:rsidRPr="008E63FF" w:rsidR="005D70A1" w:rsidP="005D70A1" w:rsidRDefault="005D70A1" w14:paraId="103AA463" w14:textId="77777777">
            <w:pPr>
              <w:rPr>
                <w:b/>
              </w:rPr>
            </w:pPr>
          </w:p>
          <w:p w:rsidRPr="008E63FF" w:rsidR="005D70A1" w:rsidP="005D70A1" w:rsidRDefault="005D70A1" w14:paraId="34C13605" w14:textId="77777777">
            <w:pPr>
              <w:rPr>
                <w:b/>
              </w:rPr>
            </w:pPr>
            <w:r>
              <w:rPr>
                <w:b/>
              </w:rPr>
              <w:t xml:space="preserve">Two (2) </w:t>
            </w:r>
            <w:r w:rsidRPr="008E63FF">
              <w:rPr>
                <w:b/>
              </w:rPr>
              <w:t>weeks of the Contract Date.</w:t>
            </w:r>
          </w:p>
        </w:tc>
      </w:tr>
      <w:tr w:rsidR="005D70A1" w:rsidTr="00B45DEE" w14:paraId="6ADD55D2" w14:textId="77777777">
        <w:tc>
          <w:tcPr>
            <w:tcW w:w="1078" w:type="dxa"/>
            <w:tcBorders>
              <w:bottom w:val="single" w:color="auto" w:sz="4" w:space="0"/>
            </w:tcBorders>
          </w:tcPr>
          <w:p w:rsidRPr="003715DE" w:rsidR="005D70A1" w:rsidP="005D70A1" w:rsidRDefault="005D70A1" w14:paraId="4AB7C3BC" w14:textId="77777777">
            <w:pPr>
              <w:rPr>
                <w:b/>
                <w:bCs/>
                <w:sz w:val="16"/>
                <w:szCs w:val="16"/>
              </w:rPr>
            </w:pPr>
            <w:r>
              <w:rPr>
                <w:bCs/>
              </w:rPr>
              <w:t>31.2</w:t>
            </w:r>
          </w:p>
        </w:tc>
        <w:tc>
          <w:tcPr>
            <w:tcW w:w="4140" w:type="dxa"/>
          </w:tcPr>
          <w:p w:rsidR="005D70A1" w:rsidP="005D70A1" w:rsidRDefault="005D70A1" w14:paraId="06DCD965" w14:textId="77777777">
            <w:r>
              <w:t xml:space="preserve">The </w:t>
            </w:r>
            <w:r w:rsidRPr="00B5593C">
              <w:rPr>
                <w:i/>
              </w:rPr>
              <w:t>starting date</w:t>
            </w:r>
            <w:r>
              <w:t xml:space="preserve"> is</w:t>
            </w:r>
          </w:p>
        </w:tc>
        <w:tc>
          <w:tcPr>
            <w:tcW w:w="4502" w:type="dxa"/>
            <w:gridSpan w:val="5"/>
          </w:tcPr>
          <w:p w:rsidRPr="008E63FF" w:rsidR="005D70A1" w:rsidP="005D70A1" w:rsidRDefault="005D70A1" w14:paraId="618C9FDA" w14:textId="54D355EE">
            <w:pPr>
              <w:rPr>
                <w:b/>
              </w:rPr>
            </w:pPr>
            <w:r>
              <w:rPr>
                <w:b/>
              </w:rPr>
              <w:t>To be confirmed</w:t>
            </w:r>
          </w:p>
        </w:tc>
      </w:tr>
      <w:bookmarkEnd w:id="10"/>
      <w:bookmarkEnd w:id="11"/>
      <w:tr w:rsidR="005D70A1" w:rsidTr="00B45DEE" w14:paraId="1C54F89B" w14:textId="77777777">
        <w:tc>
          <w:tcPr>
            <w:tcW w:w="1078" w:type="dxa"/>
            <w:tcBorders>
              <w:top w:val="single" w:color="auto" w:sz="4" w:space="0"/>
              <w:bottom w:val="single" w:color="auto" w:sz="4" w:space="0"/>
            </w:tcBorders>
          </w:tcPr>
          <w:p w:rsidRPr="003715DE" w:rsidR="005D70A1" w:rsidP="005D70A1" w:rsidRDefault="005D70A1" w14:paraId="48323B25" w14:textId="77777777">
            <w:pPr>
              <w:rPr>
                <w:b/>
                <w:bCs/>
                <w:sz w:val="16"/>
                <w:szCs w:val="16"/>
              </w:rPr>
            </w:pPr>
            <w:r>
              <w:rPr>
                <w:bCs/>
              </w:rPr>
              <w:t>32.2</w:t>
            </w:r>
          </w:p>
        </w:tc>
        <w:tc>
          <w:tcPr>
            <w:tcW w:w="4140" w:type="dxa"/>
          </w:tcPr>
          <w:p w:rsidR="005D70A1" w:rsidP="005D70A1" w:rsidRDefault="005D70A1" w14:paraId="4A13DCF9" w14:textId="77777777">
            <w:r>
              <w:t xml:space="preserve">The </w:t>
            </w:r>
            <w:r>
              <w:rPr>
                <w:i/>
              </w:rPr>
              <w:t>Contractor</w:t>
            </w:r>
            <w:r>
              <w:t xml:space="preserve"> submits revised programmes at intervals no longer than </w:t>
            </w:r>
          </w:p>
        </w:tc>
        <w:tc>
          <w:tcPr>
            <w:tcW w:w="4502" w:type="dxa"/>
            <w:gridSpan w:val="5"/>
          </w:tcPr>
          <w:p w:rsidRPr="008E63FF" w:rsidR="005D70A1" w:rsidP="005D70A1" w:rsidRDefault="00352D0D" w14:paraId="64BF5CB8" w14:textId="4F4B313A">
            <w:pPr>
              <w:rPr>
                <w:b/>
              </w:rPr>
            </w:pPr>
            <w:r>
              <w:rPr>
                <w:b/>
                <w:bCs/>
              </w:rPr>
              <w:t>Two</w:t>
            </w:r>
            <w:r w:rsidR="005D70A1">
              <w:rPr>
                <w:b/>
                <w:bCs/>
              </w:rPr>
              <w:t xml:space="preserve"> (</w:t>
            </w:r>
            <w:r>
              <w:rPr>
                <w:b/>
                <w:bCs/>
              </w:rPr>
              <w:t>2</w:t>
            </w:r>
            <w:r w:rsidR="005D70A1">
              <w:rPr>
                <w:b/>
                <w:bCs/>
              </w:rPr>
              <w:t xml:space="preserve">) </w:t>
            </w:r>
            <w:r w:rsidRPr="008E63FF">
              <w:rPr>
                <w:b/>
              </w:rPr>
              <w:t>weeks</w:t>
            </w:r>
            <w:r w:rsidR="005D70A1">
              <w:rPr>
                <w:b/>
              </w:rPr>
              <w:t xml:space="preserve"> after any change</w:t>
            </w:r>
            <w:r w:rsidRPr="008E63FF" w:rsidR="005D70A1">
              <w:rPr>
                <w:b/>
              </w:rPr>
              <w:t>.</w:t>
            </w:r>
          </w:p>
        </w:tc>
      </w:tr>
      <w:tr w:rsidR="005D70A1" w:rsidTr="00B45DEE" w14:paraId="41CE18C4" w14:textId="77777777">
        <w:tc>
          <w:tcPr>
            <w:tcW w:w="1078" w:type="dxa"/>
            <w:tcBorders>
              <w:top w:val="single" w:color="auto" w:sz="4" w:space="0"/>
              <w:bottom w:val="single" w:color="auto" w:sz="4" w:space="0"/>
            </w:tcBorders>
            <w:shd w:val="clear" w:color="auto" w:fill="D9D9D9" w:themeFill="background1" w:themeFillShade="D9"/>
          </w:tcPr>
          <w:p w:rsidRPr="003715DE" w:rsidR="005D70A1" w:rsidP="005D70A1" w:rsidRDefault="005D70A1" w14:paraId="02D20C28" w14:textId="77777777">
            <w:pPr>
              <w:rPr>
                <w:b/>
                <w:sz w:val="16"/>
                <w:szCs w:val="16"/>
              </w:rPr>
            </w:pPr>
            <w:r>
              <w:t>35.1</w:t>
            </w:r>
          </w:p>
        </w:tc>
        <w:tc>
          <w:tcPr>
            <w:tcW w:w="4140" w:type="dxa"/>
          </w:tcPr>
          <w:p w:rsidR="005D70A1" w:rsidP="005D70A1" w:rsidRDefault="005D70A1" w14:paraId="4F2916B3" w14:textId="77777777">
            <w:pPr>
              <w:rPr>
                <w:b/>
              </w:rPr>
            </w:pPr>
            <w:r>
              <w:t xml:space="preserve">The </w:t>
            </w:r>
            <w:r>
              <w:rPr>
                <w:i/>
              </w:rPr>
              <w:t>Employer</w:t>
            </w:r>
            <w:r>
              <w:t xml:space="preserve"> is not willing to take over the </w:t>
            </w:r>
            <w:r>
              <w:rPr>
                <w:i/>
              </w:rPr>
              <w:t>works</w:t>
            </w:r>
            <w:r>
              <w:t xml:space="preserve"> before the Completion Date.</w:t>
            </w:r>
          </w:p>
        </w:tc>
        <w:tc>
          <w:tcPr>
            <w:tcW w:w="4502" w:type="dxa"/>
            <w:gridSpan w:val="5"/>
          </w:tcPr>
          <w:p w:rsidRPr="005B02DF" w:rsidR="005D70A1" w:rsidP="005D70A1" w:rsidRDefault="005D70A1" w14:paraId="7658A565" w14:textId="3D0C026D">
            <w:pPr>
              <w:rPr>
                <w:sz w:val="16"/>
                <w:szCs w:val="16"/>
              </w:rPr>
            </w:pPr>
          </w:p>
        </w:tc>
      </w:tr>
      <w:tr w:rsidR="005D70A1" w:rsidTr="00B45DEE" w14:paraId="598A5EB7" w14:textId="77777777">
        <w:tc>
          <w:tcPr>
            <w:tcW w:w="1078" w:type="dxa"/>
            <w:tcBorders>
              <w:top w:val="single" w:color="auto" w:sz="4" w:space="0"/>
            </w:tcBorders>
          </w:tcPr>
          <w:p w:rsidRPr="002D0312" w:rsidR="005D70A1" w:rsidP="005D70A1" w:rsidRDefault="005D70A1" w14:paraId="1A98E176" w14:textId="77777777">
            <w:pPr>
              <w:pStyle w:val="Heading2"/>
            </w:pPr>
            <w:r w:rsidRPr="002D0312">
              <w:t>4</w:t>
            </w:r>
          </w:p>
        </w:tc>
        <w:tc>
          <w:tcPr>
            <w:tcW w:w="4140" w:type="dxa"/>
            <w:tcBorders>
              <w:top w:val="single" w:color="auto" w:sz="4" w:space="0"/>
            </w:tcBorders>
          </w:tcPr>
          <w:p w:rsidRPr="002D0312" w:rsidR="005D70A1" w:rsidP="005D70A1" w:rsidRDefault="005D70A1" w14:paraId="760E1F91" w14:textId="77777777">
            <w:pPr>
              <w:pStyle w:val="Heading2"/>
            </w:pPr>
            <w:r w:rsidRPr="002D0312">
              <w:t>Testing and Defects</w:t>
            </w:r>
          </w:p>
        </w:tc>
        <w:tc>
          <w:tcPr>
            <w:tcW w:w="4502" w:type="dxa"/>
            <w:gridSpan w:val="5"/>
            <w:tcBorders>
              <w:top w:val="single" w:color="auto" w:sz="4" w:space="0"/>
            </w:tcBorders>
          </w:tcPr>
          <w:p w:rsidRPr="008E63FF" w:rsidR="005D70A1" w:rsidP="005D70A1" w:rsidRDefault="005D70A1" w14:paraId="16DDE441" w14:textId="77777777">
            <w:pPr>
              <w:pStyle w:val="Heading2"/>
            </w:pPr>
          </w:p>
        </w:tc>
      </w:tr>
      <w:tr w:rsidR="005D70A1" w:rsidTr="00B45DEE" w14:paraId="0D42AFAD" w14:textId="77777777">
        <w:tc>
          <w:tcPr>
            <w:tcW w:w="1078" w:type="dxa"/>
          </w:tcPr>
          <w:p w:rsidRPr="003715DE" w:rsidR="005D70A1" w:rsidP="005D70A1" w:rsidRDefault="005D70A1" w14:paraId="2C6068CD" w14:textId="77777777">
            <w:pPr>
              <w:rPr>
                <w:b/>
                <w:bCs/>
                <w:sz w:val="16"/>
                <w:szCs w:val="16"/>
              </w:rPr>
            </w:pPr>
            <w:r>
              <w:rPr>
                <w:bCs/>
              </w:rPr>
              <w:t>42.2</w:t>
            </w:r>
          </w:p>
        </w:tc>
        <w:tc>
          <w:tcPr>
            <w:tcW w:w="4140" w:type="dxa"/>
          </w:tcPr>
          <w:p w:rsidR="005D70A1" w:rsidP="005D70A1" w:rsidRDefault="005D70A1" w14:paraId="09A13D8B" w14:textId="77777777">
            <w:r>
              <w:t xml:space="preserve">The </w:t>
            </w:r>
            <w:r w:rsidRPr="0027623E">
              <w:rPr>
                <w:i/>
              </w:rPr>
              <w:t xml:space="preserve">defects date </w:t>
            </w:r>
            <w:r>
              <w:t xml:space="preserve">is </w:t>
            </w:r>
          </w:p>
        </w:tc>
        <w:tc>
          <w:tcPr>
            <w:tcW w:w="4502" w:type="dxa"/>
            <w:gridSpan w:val="5"/>
          </w:tcPr>
          <w:p w:rsidRPr="008E63FF" w:rsidR="005D70A1" w:rsidP="005D70A1" w:rsidRDefault="00766AE2" w14:paraId="09C2B266" w14:textId="1F586108">
            <w:pPr>
              <w:rPr>
                <w:b/>
              </w:rPr>
            </w:pPr>
            <w:r>
              <w:rPr>
                <w:b/>
                <w:bCs/>
              </w:rPr>
              <w:t>O</w:t>
            </w:r>
            <w:r w:rsidR="00352D0D">
              <w:rPr>
                <w:b/>
                <w:bCs/>
              </w:rPr>
              <w:t>ne</w:t>
            </w:r>
            <w:r w:rsidR="000A080C">
              <w:rPr>
                <w:b/>
                <w:bCs/>
              </w:rPr>
              <w:t xml:space="preserve"> year</w:t>
            </w:r>
            <w:r w:rsidRPr="008E63FF" w:rsidR="005D70A1">
              <w:rPr>
                <w:b/>
              </w:rPr>
              <w:t xml:space="preserve"> after Completion of the whole of the </w:t>
            </w:r>
            <w:r w:rsidRPr="008E63FF" w:rsidR="005D70A1">
              <w:rPr>
                <w:b/>
                <w:i/>
              </w:rPr>
              <w:t>works</w:t>
            </w:r>
            <w:r w:rsidRPr="008E63FF" w:rsidR="005D70A1">
              <w:rPr>
                <w:b/>
              </w:rPr>
              <w:t>.</w:t>
            </w:r>
          </w:p>
        </w:tc>
      </w:tr>
      <w:tr w:rsidR="005D70A1" w:rsidTr="00B45DEE" w14:paraId="42659EBF" w14:textId="77777777">
        <w:tc>
          <w:tcPr>
            <w:tcW w:w="1078" w:type="dxa"/>
            <w:tcBorders>
              <w:bottom w:val="nil"/>
            </w:tcBorders>
          </w:tcPr>
          <w:p w:rsidRPr="003715DE" w:rsidR="005D70A1" w:rsidP="005D70A1" w:rsidRDefault="005D70A1" w14:paraId="525A314D" w14:textId="77777777">
            <w:pPr>
              <w:rPr>
                <w:b/>
                <w:bCs/>
                <w:sz w:val="16"/>
                <w:szCs w:val="16"/>
              </w:rPr>
            </w:pPr>
            <w:r>
              <w:rPr>
                <w:bCs/>
              </w:rPr>
              <w:t>43.2</w:t>
            </w:r>
          </w:p>
        </w:tc>
        <w:tc>
          <w:tcPr>
            <w:tcW w:w="4140" w:type="dxa"/>
            <w:tcBorders>
              <w:bottom w:val="nil"/>
            </w:tcBorders>
          </w:tcPr>
          <w:p w:rsidR="005D70A1" w:rsidP="005D70A1" w:rsidRDefault="005D70A1" w14:paraId="69222C50" w14:textId="77777777">
            <w:r>
              <w:t xml:space="preserve">The </w:t>
            </w:r>
            <w:r w:rsidRPr="0027623E">
              <w:rPr>
                <w:i/>
              </w:rPr>
              <w:t>defect correction period</w:t>
            </w:r>
            <w:r>
              <w:t xml:space="preserve"> is </w:t>
            </w:r>
          </w:p>
        </w:tc>
        <w:tc>
          <w:tcPr>
            <w:tcW w:w="4502" w:type="dxa"/>
            <w:gridSpan w:val="5"/>
            <w:tcBorders>
              <w:bottom w:val="nil"/>
            </w:tcBorders>
          </w:tcPr>
          <w:p w:rsidR="005D70A1" w:rsidP="005D70A1" w:rsidRDefault="00352D0D" w14:paraId="7BD19F9D" w14:textId="7BC127A7">
            <w:pPr>
              <w:rPr>
                <w:b/>
                <w:bCs/>
              </w:rPr>
            </w:pPr>
            <w:r>
              <w:rPr>
                <w:b/>
                <w:bCs/>
              </w:rPr>
              <w:t xml:space="preserve">Two </w:t>
            </w:r>
            <w:proofErr w:type="gramStart"/>
            <w:r w:rsidR="000A080C">
              <w:rPr>
                <w:b/>
                <w:bCs/>
              </w:rPr>
              <w:t>week</w:t>
            </w:r>
            <w:proofErr w:type="gramEnd"/>
            <w:r w:rsidR="000A080C">
              <w:rPr>
                <w:b/>
                <w:bCs/>
              </w:rPr>
              <w:t>.</w:t>
            </w:r>
          </w:p>
          <w:p w:rsidR="000A080C" w:rsidP="005D70A1" w:rsidRDefault="000A080C" w14:paraId="7BEB3419" w14:textId="77777777">
            <w:pPr>
              <w:rPr>
                <w:b/>
                <w:bCs/>
              </w:rPr>
            </w:pPr>
          </w:p>
          <w:p w:rsidRPr="000A080C" w:rsidR="000A080C" w:rsidP="00766AE2" w:rsidRDefault="000A080C" w14:paraId="720E295A" w14:textId="77777777">
            <w:pPr>
              <w:jc w:val="both"/>
              <w:rPr>
                <w:b/>
              </w:rPr>
            </w:pPr>
            <w:r w:rsidRPr="000A080C">
              <w:rPr>
                <w:b/>
              </w:rPr>
              <w:t>Defect of such a nature that it cannot</w:t>
            </w:r>
          </w:p>
          <w:p w:rsidRPr="000A080C" w:rsidR="000A080C" w:rsidP="00766AE2" w:rsidRDefault="000A080C" w14:paraId="245567BE" w14:textId="77777777">
            <w:pPr>
              <w:jc w:val="both"/>
              <w:rPr>
                <w:b/>
              </w:rPr>
            </w:pPr>
            <w:r w:rsidRPr="000A080C">
              <w:rPr>
                <w:b/>
              </w:rPr>
              <w:t>reasonably be repaired in 1 week, the</w:t>
            </w:r>
          </w:p>
          <w:p w:rsidRPr="000A080C" w:rsidR="000A080C" w:rsidP="00766AE2" w:rsidRDefault="000A080C" w14:paraId="7B79BC36" w14:textId="77777777">
            <w:pPr>
              <w:jc w:val="both"/>
              <w:rPr>
                <w:b/>
              </w:rPr>
            </w:pPr>
            <w:r w:rsidRPr="000A080C">
              <w:rPr>
                <w:b/>
              </w:rPr>
              <w:t>Contractor promptly notifies the Project</w:t>
            </w:r>
          </w:p>
          <w:p w:rsidRPr="000A080C" w:rsidR="000A080C" w:rsidP="00766AE2" w:rsidRDefault="000A080C" w14:paraId="08365BCE" w14:textId="77777777">
            <w:pPr>
              <w:jc w:val="both"/>
              <w:rPr>
                <w:b/>
              </w:rPr>
            </w:pPr>
            <w:r w:rsidRPr="000A080C">
              <w:rPr>
                <w:b/>
              </w:rPr>
              <w:t>Manager and submits a plan for correcting the Defect</w:t>
            </w:r>
          </w:p>
          <w:p w:rsidRPr="000A080C" w:rsidR="000A080C" w:rsidP="00766AE2" w:rsidRDefault="000A080C" w14:paraId="286CAECD" w14:textId="77777777">
            <w:pPr>
              <w:jc w:val="both"/>
              <w:rPr>
                <w:b/>
              </w:rPr>
            </w:pPr>
            <w:r w:rsidRPr="000A080C">
              <w:rPr>
                <w:b/>
              </w:rPr>
              <w:t>The Contractor and Project Manager agree on a time allowed for defect correction, in</w:t>
            </w:r>
          </w:p>
          <w:p w:rsidRPr="000A080C" w:rsidR="000A080C" w:rsidP="00766AE2" w:rsidRDefault="000A080C" w14:paraId="6C7AB474" w14:textId="77777777">
            <w:pPr>
              <w:jc w:val="both"/>
              <w:rPr>
                <w:b/>
              </w:rPr>
            </w:pPr>
            <w:r w:rsidRPr="000A080C">
              <w:rPr>
                <w:b/>
              </w:rPr>
              <w:t>addition to the defect correction period</w:t>
            </w:r>
          </w:p>
          <w:p w:rsidRPr="000A080C" w:rsidR="000A080C" w:rsidP="00766AE2" w:rsidRDefault="000A080C" w14:paraId="3A69B902" w14:textId="77777777">
            <w:pPr>
              <w:jc w:val="both"/>
              <w:rPr>
                <w:b/>
              </w:rPr>
            </w:pPr>
            <w:r w:rsidRPr="000A080C">
              <w:rPr>
                <w:b/>
              </w:rPr>
              <w:t>If no agreement is reached in respect of</w:t>
            </w:r>
          </w:p>
          <w:p w:rsidRPr="000A080C" w:rsidR="000A080C" w:rsidP="00766AE2" w:rsidRDefault="000A080C" w14:paraId="04EB46BD" w14:textId="77777777">
            <w:pPr>
              <w:jc w:val="both"/>
              <w:rPr>
                <w:b/>
              </w:rPr>
            </w:pPr>
            <w:r w:rsidRPr="000A080C">
              <w:rPr>
                <w:b/>
              </w:rPr>
              <w:t>further time allowed, the defect correction</w:t>
            </w:r>
          </w:p>
          <w:p w:rsidRPr="008E63FF" w:rsidR="000A080C" w:rsidP="00766AE2" w:rsidRDefault="000A080C" w14:paraId="5F0AF4FE" w14:textId="4CC89A9E">
            <w:pPr>
              <w:jc w:val="both"/>
              <w:rPr>
                <w:b/>
              </w:rPr>
            </w:pPr>
            <w:r w:rsidRPr="000A080C">
              <w:rPr>
                <w:b/>
              </w:rPr>
              <w:t>period remains one week</w:t>
            </w:r>
            <w:r w:rsidR="001E5BB3">
              <w:rPr>
                <w:b/>
              </w:rPr>
              <w:t>.</w:t>
            </w:r>
          </w:p>
        </w:tc>
      </w:tr>
      <w:tr w:rsidR="005D70A1" w:rsidTr="00B45DEE" w14:paraId="7B05C34A" w14:textId="77777777">
        <w:tc>
          <w:tcPr>
            <w:tcW w:w="1078" w:type="dxa"/>
            <w:tcBorders>
              <w:top w:val="single" w:color="auto" w:sz="4" w:space="0"/>
            </w:tcBorders>
          </w:tcPr>
          <w:p w:rsidRPr="002D0312" w:rsidR="005D70A1" w:rsidP="005D70A1" w:rsidRDefault="005D70A1" w14:paraId="4F87E37F" w14:textId="77777777">
            <w:pPr>
              <w:pStyle w:val="Heading2"/>
            </w:pPr>
            <w:r w:rsidRPr="002D0312">
              <w:t>5</w:t>
            </w:r>
          </w:p>
        </w:tc>
        <w:tc>
          <w:tcPr>
            <w:tcW w:w="4140" w:type="dxa"/>
            <w:tcBorders>
              <w:top w:val="single" w:color="auto" w:sz="4" w:space="0"/>
            </w:tcBorders>
          </w:tcPr>
          <w:p w:rsidRPr="002D0312" w:rsidR="005D70A1" w:rsidP="005D70A1" w:rsidRDefault="005D70A1" w14:paraId="2B2F5E5F" w14:textId="77777777">
            <w:pPr>
              <w:pStyle w:val="Heading2"/>
            </w:pPr>
            <w:r w:rsidRPr="002D0312">
              <w:t>Payment</w:t>
            </w:r>
          </w:p>
        </w:tc>
        <w:tc>
          <w:tcPr>
            <w:tcW w:w="4502" w:type="dxa"/>
            <w:gridSpan w:val="5"/>
            <w:tcBorders>
              <w:top w:val="single" w:color="auto" w:sz="4" w:space="0"/>
            </w:tcBorders>
          </w:tcPr>
          <w:p w:rsidRPr="008E63FF" w:rsidR="005D70A1" w:rsidP="005D70A1" w:rsidRDefault="005D70A1" w14:paraId="5344372E" w14:textId="77777777">
            <w:pPr>
              <w:pStyle w:val="Heading2"/>
            </w:pPr>
          </w:p>
        </w:tc>
      </w:tr>
      <w:tr w:rsidR="005D70A1" w:rsidTr="00B45DEE" w14:paraId="6B75E3C7" w14:textId="77777777">
        <w:tc>
          <w:tcPr>
            <w:tcW w:w="1078" w:type="dxa"/>
          </w:tcPr>
          <w:p w:rsidRPr="003715DE" w:rsidR="005D70A1" w:rsidP="005D70A1" w:rsidRDefault="005D70A1" w14:paraId="2721D715" w14:textId="77777777">
            <w:pPr>
              <w:rPr>
                <w:b/>
                <w:bCs/>
                <w:sz w:val="16"/>
                <w:szCs w:val="16"/>
              </w:rPr>
            </w:pPr>
            <w:r>
              <w:rPr>
                <w:bCs/>
              </w:rPr>
              <w:t>50.1</w:t>
            </w:r>
          </w:p>
        </w:tc>
        <w:tc>
          <w:tcPr>
            <w:tcW w:w="4140" w:type="dxa"/>
          </w:tcPr>
          <w:p w:rsidR="005D70A1" w:rsidP="005D70A1" w:rsidRDefault="005D70A1" w14:paraId="58451B5E" w14:textId="77777777">
            <w:r>
              <w:t xml:space="preserve">The </w:t>
            </w:r>
            <w:r>
              <w:rPr>
                <w:i/>
              </w:rPr>
              <w:t>assessment interval</w:t>
            </w:r>
            <w:r>
              <w:t xml:space="preserve"> is </w:t>
            </w:r>
          </w:p>
        </w:tc>
        <w:tc>
          <w:tcPr>
            <w:tcW w:w="4502" w:type="dxa"/>
            <w:gridSpan w:val="5"/>
          </w:tcPr>
          <w:p w:rsidRPr="008E63FF" w:rsidR="005D70A1" w:rsidP="00766AE2" w:rsidRDefault="00766AE2" w14:paraId="6E37BDB6" w14:textId="36EF0AE2">
            <w:pPr>
              <w:jc w:val="both"/>
              <w:rPr>
                <w:b/>
              </w:rPr>
            </w:pPr>
            <w:r w:rsidRPr="00CE7DDD">
              <w:rPr>
                <w:b/>
                <w:bCs/>
              </w:rPr>
              <w:t>25th day of each successive month</w:t>
            </w:r>
          </w:p>
        </w:tc>
      </w:tr>
      <w:tr w:rsidR="005D70A1" w:rsidTr="00B45DEE" w14:paraId="06F7D9EA" w14:textId="77777777">
        <w:tc>
          <w:tcPr>
            <w:tcW w:w="1078" w:type="dxa"/>
          </w:tcPr>
          <w:p w:rsidRPr="003715DE" w:rsidR="005D70A1" w:rsidP="005D70A1" w:rsidRDefault="005D70A1" w14:paraId="24B04274" w14:textId="77777777">
            <w:pPr>
              <w:rPr>
                <w:b/>
                <w:bCs/>
                <w:sz w:val="16"/>
                <w:szCs w:val="16"/>
              </w:rPr>
            </w:pPr>
            <w:r>
              <w:rPr>
                <w:bCs/>
              </w:rPr>
              <w:t>51.1</w:t>
            </w:r>
          </w:p>
        </w:tc>
        <w:tc>
          <w:tcPr>
            <w:tcW w:w="4140" w:type="dxa"/>
          </w:tcPr>
          <w:p w:rsidR="005D70A1" w:rsidP="005D70A1" w:rsidRDefault="005D70A1" w14:paraId="18F22B0B" w14:textId="77777777">
            <w:r>
              <w:t xml:space="preserve">The </w:t>
            </w:r>
            <w:r w:rsidRPr="0027623E">
              <w:rPr>
                <w:i/>
              </w:rPr>
              <w:t>currency of this contract</w:t>
            </w:r>
            <w:r>
              <w:t xml:space="preserve"> is the </w:t>
            </w:r>
          </w:p>
        </w:tc>
        <w:tc>
          <w:tcPr>
            <w:tcW w:w="4502" w:type="dxa"/>
            <w:gridSpan w:val="5"/>
          </w:tcPr>
          <w:p w:rsidRPr="008E63FF" w:rsidR="005D70A1" w:rsidP="005D70A1" w:rsidRDefault="005D70A1" w14:paraId="1D6A02BD" w14:textId="6E87B451">
            <w:pPr>
              <w:rPr>
                <w:b/>
              </w:rPr>
            </w:pPr>
            <w:r>
              <w:rPr>
                <w:b/>
              </w:rPr>
              <w:t>South African Rand</w:t>
            </w:r>
            <w:r w:rsidR="00352D0D">
              <w:rPr>
                <w:b/>
              </w:rPr>
              <w:t xml:space="preserve"> (ZAR)</w:t>
            </w:r>
          </w:p>
        </w:tc>
      </w:tr>
      <w:tr w:rsidR="005D70A1" w:rsidTr="00B45DEE" w14:paraId="744FBB0E" w14:textId="77777777">
        <w:tc>
          <w:tcPr>
            <w:tcW w:w="1078" w:type="dxa"/>
            <w:tcBorders>
              <w:top w:val="single" w:color="auto" w:sz="4" w:space="0"/>
              <w:bottom w:val="single" w:color="auto" w:sz="4" w:space="0"/>
            </w:tcBorders>
            <w:shd w:val="clear" w:color="auto" w:fill="D9D9D9" w:themeFill="background1" w:themeFillShade="D9"/>
          </w:tcPr>
          <w:p w:rsidRPr="003715DE" w:rsidR="005D70A1" w:rsidP="005D70A1" w:rsidRDefault="005D70A1" w14:paraId="6D6FA3E5" w14:textId="77777777">
            <w:pPr>
              <w:rPr>
                <w:b/>
                <w:sz w:val="16"/>
                <w:szCs w:val="16"/>
              </w:rPr>
            </w:pPr>
            <w:r>
              <w:t>51.2</w:t>
            </w:r>
          </w:p>
        </w:tc>
        <w:tc>
          <w:tcPr>
            <w:tcW w:w="4140" w:type="dxa"/>
          </w:tcPr>
          <w:p w:rsidR="005D70A1" w:rsidP="005D70A1" w:rsidRDefault="005D70A1" w14:paraId="6EEF89BD" w14:textId="77777777">
            <w:pPr>
              <w:rPr>
                <w:b/>
              </w:rPr>
            </w:pPr>
            <w:r>
              <w:t xml:space="preserve">The period within which payments are made is </w:t>
            </w:r>
          </w:p>
        </w:tc>
        <w:tc>
          <w:tcPr>
            <w:tcW w:w="4502" w:type="dxa"/>
            <w:gridSpan w:val="5"/>
          </w:tcPr>
          <w:p w:rsidRPr="008E63FF" w:rsidR="005D70A1" w:rsidP="00766AE2" w:rsidRDefault="005D70A1" w14:paraId="44EA8727" w14:textId="3E8616E1">
            <w:pPr>
              <w:jc w:val="both"/>
              <w:rPr>
                <w:b/>
              </w:rPr>
            </w:pPr>
            <w:r w:rsidRPr="00352D0D">
              <w:rPr>
                <w:b/>
                <w:bCs/>
              </w:rPr>
              <w:t>Sixty (60) days</w:t>
            </w:r>
            <w:r w:rsidRPr="00352D0D" w:rsidR="00184ADD">
              <w:rPr>
                <w:b/>
                <w:bCs/>
              </w:rPr>
              <w:t xml:space="preserve"> </w:t>
            </w:r>
            <w:r w:rsidRPr="00352D0D" w:rsidR="00184ADD">
              <w:rPr>
                <w:b/>
              </w:rPr>
              <w:t xml:space="preserve">from when </w:t>
            </w:r>
            <w:r w:rsidRPr="00352D0D" w:rsidR="00184ADD">
              <w:rPr>
                <w:b/>
                <w:szCs w:val="20"/>
              </w:rPr>
              <w:t xml:space="preserve">the </w:t>
            </w:r>
            <w:r w:rsidRPr="00352D0D" w:rsidR="00184ADD">
              <w:rPr>
                <w:b/>
                <w:i/>
                <w:iCs/>
                <w:szCs w:val="20"/>
              </w:rPr>
              <w:t xml:space="preserve">Contractor </w:t>
            </w:r>
            <w:r w:rsidRPr="00352D0D" w:rsidR="00184ADD">
              <w:rPr>
                <w:b/>
                <w:szCs w:val="20"/>
              </w:rPr>
              <w:t xml:space="preserve">provides the </w:t>
            </w:r>
            <w:r w:rsidRPr="00352D0D" w:rsidR="00184ADD">
              <w:rPr>
                <w:b/>
                <w:i/>
                <w:iCs/>
                <w:szCs w:val="20"/>
              </w:rPr>
              <w:t xml:space="preserve">Employer </w:t>
            </w:r>
            <w:r w:rsidRPr="00352D0D" w:rsidR="00184ADD">
              <w:rPr>
                <w:b/>
                <w:szCs w:val="20"/>
              </w:rPr>
              <w:t xml:space="preserve">with an invoice in accordance with the </w:t>
            </w:r>
            <w:r w:rsidRPr="00352D0D" w:rsidR="00184ADD">
              <w:rPr>
                <w:b/>
                <w:i/>
                <w:iCs/>
                <w:szCs w:val="20"/>
              </w:rPr>
              <w:t>law of the contract</w:t>
            </w:r>
            <w:r w:rsidRPr="00352D0D" w:rsidR="00184ADD">
              <w:rPr>
                <w:b/>
                <w:szCs w:val="20"/>
              </w:rPr>
              <w:t xml:space="preserve"> and the </w:t>
            </w:r>
            <w:r w:rsidRPr="00352D0D" w:rsidR="00184ADD">
              <w:rPr>
                <w:b/>
                <w:i/>
                <w:iCs/>
                <w:szCs w:val="20"/>
              </w:rPr>
              <w:t>Employer</w:t>
            </w:r>
            <w:r w:rsidRPr="00352D0D" w:rsidR="00184ADD">
              <w:rPr>
                <w:b/>
                <w:szCs w:val="20"/>
              </w:rPr>
              <w:t xml:space="preserve"> requirements stated in the Z 8 Clauses and/or Works Information, reflecting the amount due for payment equal to that certified, accepted, or corrected by the </w:t>
            </w:r>
            <w:r w:rsidRPr="00352D0D" w:rsidR="00184ADD">
              <w:rPr>
                <w:b/>
                <w:i/>
                <w:iCs/>
                <w:szCs w:val="20"/>
              </w:rPr>
              <w:t xml:space="preserve">Employer, Employer’s </w:t>
            </w:r>
            <w:proofErr w:type="gramStart"/>
            <w:r w:rsidRPr="00352D0D" w:rsidR="00184ADD">
              <w:rPr>
                <w:b/>
                <w:i/>
                <w:iCs/>
                <w:szCs w:val="20"/>
              </w:rPr>
              <w:t xml:space="preserve">Agent,  </w:t>
            </w:r>
            <w:r w:rsidRPr="00352D0D" w:rsidR="00184ADD">
              <w:rPr>
                <w:b/>
                <w:szCs w:val="20"/>
              </w:rPr>
              <w:t>or</w:t>
            </w:r>
            <w:proofErr w:type="gramEnd"/>
            <w:r w:rsidRPr="00352D0D" w:rsidR="00184ADD">
              <w:rPr>
                <w:b/>
                <w:szCs w:val="20"/>
              </w:rPr>
              <w:t xml:space="preserve"> decided by the </w:t>
            </w:r>
            <w:r w:rsidRPr="00352D0D" w:rsidR="00184ADD">
              <w:rPr>
                <w:b/>
                <w:i/>
                <w:iCs/>
                <w:szCs w:val="20"/>
              </w:rPr>
              <w:t>Adjudicator</w:t>
            </w:r>
            <w:r w:rsidRPr="00352D0D" w:rsidR="00184ADD">
              <w:rPr>
                <w:b/>
                <w:szCs w:val="20"/>
              </w:rPr>
              <w:t xml:space="preserve"> or awarded by the </w:t>
            </w:r>
            <w:r w:rsidRPr="00352D0D" w:rsidR="00184ADD">
              <w:rPr>
                <w:b/>
                <w:i/>
                <w:iCs/>
                <w:szCs w:val="20"/>
              </w:rPr>
              <w:t>tribunal, as applicable</w:t>
            </w:r>
            <w:r w:rsidRPr="00352D0D" w:rsidR="00184ADD">
              <w:rPr>
                <w:b/>
              </w:rPr>
              <w:t>.</w:t>
            </w:r>
          </w:p>
        </w:tc>
      </w:tr>
      <w:tr w:rsidR="005D70A1" w:rsidTr="00B45DEE" w14:paraId="1B1F794C" w14:textId="77777777">
        <w:tc>
          <w:tcPr>
            <w:tcW w:w="1078" w:type="dxa"/>
            <w:tcBorders>
              <w:bottom w:val="single" w:color="auto" w:sz="4" w:space="0"/>
            </w:tcBorders>
          </w:tcPr>
          <w:p w:rsidRPr="003715DE" w:rsidR="005D70A1" w:rsidP="005D70A1" w:rsidRDefault="005D70A1" w14:paraId="31C80AC3" w14:textId="77777777">
            <w:pPr>
              <w:rPr>
                <w:b/>
                <w:bCs/>
                <w:sz w:val="16"/>
                <w:szCs w:val="16"/>
              </w:rPr>
            </w:pPr>
            <w:r>
              <w:rPr>
                <w:bCs/>
              </w:rPr>
              <w:t>51.4</w:t>
            </w:r>
          </w:p>
        </w:tc>
        <w:tc>
          <w:tcPr>
            <w:tcW w:w="4140" w:type="dxa"/>
          </w:tcPr>
          <w:p w:rsidR="005D70A1" w:rsidP="005D70A1" w:rsidRDefault="005D70A1" w14:paraId="6251AC49" w14:textId="77777777">
            <w:r>
              <w:t xml:space="preserve">The </w:t>
            </w:r>
            <w:r w:rsidRPr="0027623E">
              <w:rPr>
                <w:i/>
              </w:rPr>
              <w:t>interest rate</w:t>
            </w:r>
            <w:r>
              <w:t xml:space="preserve"> is </w:t>
            </w:r>
          </w:p>
        </w:tc>
        <w:tc>
          <w:tcPr>
            <w:tcW w:w="4502" w:type="dxa"/>
            <w:gridSpan w:val="5"/>
          </w:tcPr>
          <w:p w:rsidRPr="007F794C" w:rsidR="007F794C" w:rsidP="007F794C" w:rsidRDefault="00766AE2" w14:paraId="77C7C4BB" w14:textId="3F39765A">
            <w:pPr>
              <w:jc w:val="both"/>
              <w:rPr>
                <w:b/>
                <w:szCs w:val="20"/>
              </w:rPr>
            </w:pPr>
            <w:r>
              <w:rPr>
                <w:b/>
                <w:szCs w:val="20"/>
              </w:rPr>
              <w:t>D</w:t>
            </w:r>
            <w:r w:rsidRPr="007F794C" w:rsidR="007F794C">
              <w:rPr>
                <w:b/>
                <w:szCs w:val="20"/>
              </w:rPr>
              <w:t>ependant on the required currency of the payment.</w:t>
            </w:r>
          </w:p>
          <w:p w:rsidRPr="007F794C" w:rsidR="007F794C" w:rsidP="007F794C" w:rsidRDefault="007F794C" w14:paraId="45D321DC" w14:textId="77777777">
            <w:pPr>
              <w:jc w:val="both"/>
              <w:rPr>
                <w:b/>
                <w:szCs w:val="20"/>
              </w:rPr>
            </w:pPr>
          </w:p>
          <w:p w:rsidRPr="007F794C" w:rsidR="007F794C" w:rsidP="007F794C" w:rsidRDefault="007F794C" w14:paraId="4FC6CC5D" w14:textId="77777777">
            <w:pPr>
              <w:jc w:val="both"/>
              <w:rPr>
                <w:b/>
                <w:szCs w:val="20"/>
              </w:rPr>
            </w:pPr>
            <w:r w:rsidRPr="007F794C">
              <w:rPr>
                <w:b/>
                <w:szCs w:val="20"/>
              </w:rPr>
              <w:t>(i)</w:t>
            </w:r>
            <w:r w:rsidRPr="007F794C">
              <w:rPr>
                <w:b/>
                <w:szCs w:val="20"/>
              </w:rPr>
              <w:tab/>
            </w:r>
            <w:r w:rsidRPr="007F794C">
              <w:rPr>
                <w:b/>
                <w:szCs w:val="20"/>
              </w:rPr>
              <w:t>For ZAR, it is the publicly quoted prime rate published by the South African Reserve Bank.</w:t>
            </w:r>
          </w:p>
          <w:p w:rsidRPr="007F794C" w:rsidR="007F794C" w:rsidP="007F794C" w:rsidRDefault="007F794C" w14:paraId="189AE4A7" w14:textId="77777777">
            <w:pPr>
              <w:jc w:val="both"/>
              <w:rPr>
                <w:b/>
                <w:szCs w:val="20"/>
              </w:rPr>
            </w:pPr>
          </w:p>
          <w:p w:rsidRPr="007F794C" w:rsidR="007F794C" w:rsidP="007F794C" w:rsidRDefault="007F794C" w14:paraId="09429E7B" w14:textId="77777777">
            <w:pPr>
              <w:jc w:val="both"/>
              <w:rPr>
                <w:b/>
                <w:szCs w:val="20"/>
              </w:rPr>
            </w:pPr>
            <w:r w:rsidRPr="007F794C">
              <w:rPr>
                <w:b/>
                <w:szCs w:val="20"/>
              </w:rPr>
              <w:t>(ii)</w:t>
            </w:r>
            <w:r w:rsidRPr="007F794C">
              <w:rPr>
                <w:b/>
                <w:szCs w:val="20"/>
              </w:rPr>
              <w:tab/>
            </w:r>
            <w:r w:rsidRPr="007F794C">
              <w:rPr>
                <w:b/>
                <w:szCs w:val="20"/>
              </w:rPr>
              <w:t>For USD, it is the secured overnight financing rate (SOFR) administered by the Federal Reserve Bank of New York (or any other person which takes over the administration of that rate) published by the Federal Reserve Bank of New York (or any other person which takes over the publication of that rate), and depending on the period, the 30-day, 90-day or 180-day average SOFR (simple compounding convention) rates will apply and, for periods longer than 180 days, interest will be based on an extended 180-day period/s.</w:t>
            </w:r>
          </w:p>
          <w:p w:rsidRPr="007F794C" w:rsidR="007F794C" w:rsidP="007F794C" w:rsidRDefault="007F794C" w14:paraId="5BC696EB" w14:textId="77777777">
            <w:pPr>
              <w:jc w:val="both"/>
              <w:rPr>
                <w:b/>
                <w:szCs w:val="20"/>
              </w:rPr>
            </w:pPr>
          </w:p>
          <w:p w:rsidRPr="007F794C" w:rsidR="007F794C" w:rsidP="007F794C" w:rsidRDefault="007F794C" w14:paraId="6C98A516" w14:textId="77777777">
            <w:pPr>
              <w:jc w:val="both"/>
              <w:rPr>
                <w:b/>
                <w:szCs w:val="20"/>
              </w:rPr>
            </w:pPr>
            <w:r w:rsidRPr="007F794C">
              <w:rPr>
                <w:b/>
                <w:szCs w:val="20"/>
              </w:rPr>
              <w:t>(iii)</w:t>
            </w:r>
            <w:r w:rsidRPr="007F794C">
              <w:rPr>
                <w:b/>
                <w:szCs w:val="20"/>
              </w:rPr>
              <w:tab/>
            </w:r>
            <w:r w:rsidRPr="007F794C">
              <w:rPr>
                <w:b/>
                <w:szCs w:val="20"/>
              </w:rPr>
              <w:t>For other currencies, it is the publicly quoted risk-free reference rate as published by the applicable Central Bank of the applicable currency,</w:t>
            </w:r>
          </w:p>
          <w:p w:rsidRPr="007F794C" w:rsidR="007F794C" w:rsidP="007F794C" w:rsidRDefault="007F794C" w14:paraId="37023687" w14:textId="77777777">
            <w:pPr>
              <w:jc w:val="both"/>
              <w:rPr>
                <w:b/>
                <w:szCs w:val="20"/>
              </w:rPr>
            </w:pPr>
          </w:p>
          <w:p w:rsidRPr="007F794C" w:rsidR="007F794C" w:rsidP="007F794C" w:rsidRDefault="007F794C" w14:paraId="6AF2A47E" w14:textId="77777777">
            <w:pPr>
              <w:jc w:val="both"/>
              <w:rPr>
                <w:b/>
                <w:szCs w:val="20"/>
              </w:rPr>
            </w:pPr>
            <w:r w:rsidRPr="007F794C">
              <w:rPr>
                <w:b/>
                <w:szCs w:val="20"/>
              </w:rPr>
              <w:t>or, if this is not available,</w:t>
            </w:r>
          </w:p>
          <w:p w:rsidRPr="007F794C" w:rsidR="007F794C" w:rsidP="007F794C" w:rsidRDefault="007F794C" w14:paraId="799D729A" w14:textId="77777777">
            <w:pPr>
              <w:jc w:val="both"/>
              <w:rPr>
                <w:b/>
                <w:szCs w:val="20"/>
              </w:rPr>
            </w:pPr>
          </w:p>
          <w:p w:rsidR="007F794C" w:rsidP="007F794C" w:rsidRDefault="007F794C" w14:paraId="09EF3220" w14:textId="28426F77">
            <w:pPr>
              <w:jc w:val="both"/>
              <w:rPr>
                <w:b/>
                <w:szCs w:val="20"/>
              </w:rPr>
            </w:pPr>
            <w:r w:rsidRPr="007F794C">
              <w:rPr>
                <w:b/>
                <w:szCs w:val="20"/>
              </w:rPr>
              <w:t>the LIBOR rate applicable at the time for amounts due in other currencies.  LIBOR is the 6 month London Interbank Offered Rate quoted under the caption “Money Rates” in The Wall Street Journal for the applicable currency or if no rate is quoted for the currency in question then the rate for United States Dollars, and if no such rate appears in The Wall Street Journal then the rate as quoted by the Reuters Monitor Money Rates Service (or such service as may replace the Reuters Monitor Money Rates Service) on the due date for the payment in question, adjusted mutatis mutandis every 6 months thereafter and as certified, in the event of any dispute, by any manager employed in the foreign exchange department of The Standard Bank of South Africa Limited/South African Reserve Bank, whose appointment it shall not be necessary to prove.</w:t>
            </w:r>
          </w:p>
          <w:p w:rsidR="007F794C" w:rsidP="005D70A1" w:rsidRDefault="007F794C" w14:paraId="3205704A" w14:textId="77777777">
            <w:pPr>
              <w:jc w:val="both"/>
              <w:rPr>
                <w:b/>
                <w:szCs w:val="20"/>
              </w:rPr>
            </w:pPr>
          </w:p>
          <w:p w:rsidR="007F794C" w:rsidP="005D70A1" w:rsidRDefault="007F794C" w14:paraId="0A702441" w14:textId="77777777">
            <w:pPr>
              <w:jc w:val="both"/>
              <w:rPr>
                <w:b/>
                <w:szCs w:val="20"/>
              </w:rPr>
            </w:pPr>
          </w:p>
          <w:p w:rsidRPr="008E63FF" w:rsidR="005D70A1" w:rsidP="005D70A1" w:rsidRDefault="005D70A1" w14:paraId="38F49C5D" w14:textId="2053711F">
            <w:pPr>
              <w:jc w:val="both"/>
              <w:rPr>
                <w:b/>
              </w:rPr>
            </w:pPr>
          </w:p>
        </w:tc>
      </w:tr>
      <w:tr w:rsidR="005D70A1" w:rsidTr="00B45DEE" w14:paraId="361FEF68" w14:textId="77777777">
        <w:tc>
          <w:tcPr>
            <w:tcW w:w="1078" w:type="dxa"/>
            <w:tcBorders>
              <w:top w:val="single" w:color="auto" w:sz="4" w:space="0"/>
              <w:bottom w:val="single" w:color="auto" w:sz="4" w:space="0"/>
            </w:tcBorders>
          </w:tcPr>
          <w:p w:rsidRPr="002D0312" w:rsidR="005D70A1" w:rsidP="005D70A1" w:rsidRDefault="005D70A1" w14:paraId="217D2676" w14:textId="77777777">
            <w:pPr>
              <w:pStyle w:val="Heading2"/>
            </w:pPr>
            <w:r w:rsidRPr="002D0312">
              <w:t>6</w:t>
            </w:r>
          </w:p>
        </w:tc>
        <w:tc>
          <w:tcPr>
            <w:tcW w:w="4140" w:type="dxa"/>
            <w:tcBorders>
              <w:bottom w:val="single" w:color="auto" w:sz="4" w:space="0"/>
            </w:tcBorders>
          </w:tcPr>
          <w:p w:rsidRPr="002D0312" w:rsidR="005D70A1" w:rsidP="005D70A1" w:rsidRDefault="005D70A1" w14:paraId="59394C24" w14:textId="77777777">
            <w:pPr>
              <w:pStyle w:val="Heading2"/>
            </w:pPr>
            <w:r w:rsidRPr="002D0312">
              <w:t>Compensation events</w:t>
            </w:r>
          </w:p>
        </w:tc>
        <w:tc>
          <w:tcPr>
            <w:tcW w:w="4502" w:type="dxa"/>
            <w:gridSpan w:val="5"/>
            <w:tcBorders>
              <w:bottom w:val="single" w:color="auto" w:sz="4" w:space="0"/>
            </w:tcBorders>
          </w:tcPr>
          <w:p w:rsidRPr="008E63FF" w:rsidR="005D70A1" w:rsidP="005D70A1" w:rsidRDefault="005D70A1" w14:paraId="062AE1AA" w14:textId="77777777">
            <w:pPr>
              <w:pStyle w:val="Heading2"/>
            </w:pPr>
          </w:p>
        </w:tc>
      </w:tr>
      <w:tr w:rsidR="005D70A1" w:rsidTr="00B45DEE" w14:paraId="60B6036B" w14:textId="77777777">
        <w:tc>
          <w:tcPr>
            <w:tcW w:w="1078" w:type="dxa"/>
            <w:tcBorders>
              <w:top w:val="nil"/>
              <w:bottom w:val="nil"/>
            </w:tcBorders>
          </w:tcPr>
          <w:p w:rsidR="005D70A1" w:rsidP="005D70A1" w:rsidRDefault="005D70A1" w14:paraId="0230288D" w14:textId="77777777">
            <w:pPr>
              <w:rPr>
                <w:highlight w:val="yellow"/>
              </w:rPr>
            </w:pPr>
            <w:r w:rsidRPr="00051226">
              <w:t>60.1(13)</w:t>
            </w:r>
          </w:p>
        </w:tc>
        <w:tc>
          <w:tcPr>
            <w:tcW w:w="4140" w:type="dxa"/>
            <w:tcBorders>
              <w:top w:val="nil"/>
              <w:bottom w:val="nil"/>
            </w:tcBorders>
          </w:tcPr>
          <w:p w:rsidRPr="00395476" w:rsidR="005D70A1" w:rsidP="005D70A1" w:rsidRDefault="005D70A1" w14:paraId="0C904C71" w14:textId="77777777">
            <w:r w:rsidRPr="00395476">
              <w:t>The place where weather is to be recorded is:</w:t>
            </w:r>
          </w:p>
        </w:tc>
        <w:tc>
          <w:tcPr>
            <w:tcW w:w="4502" w:type="dxa"/>
            <w:gridSpan w:val="5"/>
            <w:tcBorders>
              <w:top w:val="nil"/>
              <w:bottom w:val="nil"/>
            </w:tcBorders>
          </w:tcPr>
          <w:p w:rsidRPr="008E63FF" w:rsidR="005D70A1" w:rsidP="00766AE2" w:rsidRDefault="00233413" w14:paraId="767AD122" w14:textId="2BD18C2D">
            <w:pPr>
              <w:jc w:val="both"/>
              <w:rPr>
                <w:b/>
                <w:highlight w:val="yellow"/>
              </w:rPr>
            </w:pPr>
            <w:r>
              <w:rPr>
                <w:b/>
                <w:bCs/>
              </w:rPr>
              <w:t>Arnot Power Station</w:t>
            </w:r>
          </w:p>
        </w:tc>
      </w:tr>
      <w:tr w:rsidR="005D70A1" w:rsidTr="00B45DEE" w14:paraId="610631AF" w14:textId="77777777">
        <w:tc>
          <w:tcPr>
            <w:tcW w:w="1078" w:type="dxa"/>
            <w:tcBorders>
              <w:top w:val="nil"/>
              <w:bottom w:val="nil"/>
            </w:tcBorders>
          </w:tcPr>
          <w:p w:rsidRPr="00051226" w:rsidR="005D70A1" w:rsidP="005D70A1" w:rsidRDefault="005D70A1" w14:paraId="41ADFE0E" w14:textId="77777777"/>
        </w:tc>
        <w:tc>
          <w:tcPr>
            <w:tcW w:w="4140" w:type="dxa"/>
            <w:tcBorders>
              <w:top w:val="nil"/>
              <w:bottom w:val="nil"/>
            </w:tcBorders>
          </w:tcPr>
          <w:p w:rsidRPr="00395476" w:rsidR="005D70A1" w:rsidP="005D70A1" w:rsidRDefault="005D70A1" w14:paraId="4AF8454A" w14:textId="77777777">
            <w:r w:rsidRPr="00395476">
              <w:t xml:space="preserve">The </w:t>
            </w:r>
            <w:r w:rsidRPr="00395476">
              <w:rPr>
                <w:i/>
              </w:rPr>
              <w:t>weather measurements</w:t>
            </w:r>
            <w:r w:rsidRPr="00395476">
              <w:t xml:space="preserve"> to be recorded for each calendar month are</w:t>
            </w:r>
            <w:r>
              <w:t xml:space="preserve">, </w:t>
            </w:r>
          </w:p>
        </w:tc>
        <w:tc>
          <w:tcPr>
            <w:tcW w:w="4502" w:type="dxa"/>
            <w:gridSpan w:val="5"/>
            <w:tcBorders>
              <w:top w:val="nil"/>
              <w:bottom w:val="nil"/>
            </w:tcBorders>
          </w:tcPr>
          <w:p w:rsidRPr="00527798" w:rsidR="005D70A1" w:rsidP="00766AE2" w:rsidRDefault="00766AE2" w14:paraId="21F577EB" w14:textId="1F1D9CBE">
            <w:pPr>
              <w:jc w:val="both"/>
              <w:rPr>
                <w:b/>
                <w:bCs/>
                <w:highlight w:val="yellow"/>
              </w:rPr>
            </w:pPr>
            <w:r>
              <w:rPr>
                <w:b/>
                <w:bCs/>
              </w:rPr>
              <w:t>T</w:t>
            </w:r>
            <w:r w:rsidRPr="00527798" w:rsidR="005D70A1">
              <w:rPr>
                <w:b/>
                <w:bCs/>
              </w:rPr>
              <w:t>he cumulative rainfall (mm)</w:t>
            </w:r>
          </w:p>
        </w:tc>
      </w:tr>
      <w:tr w:rsidR="005D70A1" w:rsidTr="00B45DEE" w14:paraId="66787028" w14:textId="77777777">
        <w:tc>
          <w:tcPr>
            <w:tcW w:w="1078" w:type="dxa"/>
            <w:tcBorders>
              <w:top w:val="nil"/>
              <w:bottom w:val="nil"/>
            </w:tcBorders>
          </w:tcPr>
          <w:p w:rsidR="005D70A1" w:rsidP="005D70A1" w:rsidRDefault="005D70A1" w14:paraId="45ACF312" w14:textId="77777777">
            <w:pPr>
              <w:rPr>
                <w:highlight w:val="yellow"/>
              </w:rPr>
            </w:pPr>
          </w:p>
        </w:tc>
        <w:tc>
          <w:tcPr>
            <w:tcW w:w="4140" w:type="dxa"/>
            <w:tcBorders>
              <w:top w:val="nil"/>
              <w:bottom w:val="nil"/>
            </w:tcBorders>
          </w:tcPr>
          <w:p w:rsidRPr="00395476" w:rsidR="005D70A1" w:rsidP="005D70A1" w:rsidRDefault="005D70A1" w14:paraId="16F5D3FB" w14:textId="77777777"/>
        </w:tc>
        <w:tc>
          <w:tcPr>
            <w:tcW w:w="4502" w:type="dxa"/>
            <w:gridSpan w:val="5"/>
            <w:tcBorders>
              <w:top w:val="nil"/>
              <w:bottom w:val="nil"/>
            </w:tcBorders>
          </w:tcPr>
          <w:p w:rsidRPr="00527798" w:rsidR="005D70A1" w:rsidP="00766AE2" w:rsidRDefault="00766AE2" w14:paraId="6FD200DF" w14:textId="645D8F8C">
            <w:pPr>
              <w:jc w:val="both"/>
              <w:rPr>
                <w:b/>
                <w:bCs/>
              </w:rPr>
            </w:pPr>
            <w:r>
              <w:rPr>
                <w:b/>
                <w:bCs/>
              </w:rPr>
              <w:t>T</w:t>
            </w:r>
            <w:r w:rsidRPr="00527798" w:rsidR="005D70A1">
              <w:rPr>
                <w:b/>
                <w:bCs/>
              </w:rPr>
              <w:t>he number of days with rainfall more than 10 mm</w:t>
            </w:r>
          </w:p>
        </w:tc>
      </w:tr>
      <w:tr w:rsidR="005D70A1" w:rsidTr="00B45DEE" w14:paraId="1EEACE29" w14:textId="77777777">
        <w:tc>
          <w:tcPr>
            <w:tcW w:w="1078" w:type="dxa"/>
            <w:tcBorders>
              <w:top w:val="nil"/>
              <w:bottom w:val="nil"/>
            </w:tcBorders>
          </w:tcPr>
          <w:p w:rsidR="005D70A1" w:rsidP="005D70A1" w:rsidRDefault="005D70A1" w14:paraId="3573A631" w14:textId="77777777">
            <w:pPr>
              <w:rPr>
                <w:highlight w:val="yellow"/>
              </w:rPr>
            </w:pPr>
          </w:p>
        </w:tc>
        <w:tc>
          <w:tcPr>
            <w:tcW w:w="4140" w:type="dxa"/>
            <w:tcBorders>
              <w:top w:val="nil"/>
              <w:bottom w:val="nil"/>
            </w:tcBorders>
          </w:tcPr>
          <w:p w:rsidRPr="00395476" w:rsidR="005D70A1" w:rsidP="005D70A1" w:rsidRDefault="005D70A1" w14:paraId="30BB82B7" w14:textId="77777777"/>
        </w:tc>
        <w:tc>
          <w:tcPr>
            <w:tcW w:w="4502" w:type="dxa"/>
            <w:gridSpan w:val="5"/>
            <w:tcBorders>
              <w:top w:val="nil"/>
              <w:bottom w:val="nil"/>
            </w:tcBorders>
          </w:tcPr>
          <w:p w:rsidRPr="00527798" w:rsidR="005D70A1" w:rsidP="00766AE2" w:rsidRDefault="00766AE2" w14:paraId="249262F3" w14:textId="68750871">
            <w:pPr>
              <w:jc w:val="both"/>
              <w:rPr>
                <w:b/>
                <w:bCs/>
              </w:rPr>
            </w:pPr>
            <w:r>
              <w:rPr>
                <w:b/>
                <w:bCs/>
              </w:rPr>
              <w:t>T</w:t>
            </w:r>
            <w:r w:rsidRPr="00527798" w:rsidR="005D70A1">
              <w:rPr>
                <w:b/>
                <w:bCs/>
              </w:rPr>
              <w:t>he number of days with minimum air temperature less than 0 degrees Celsius</w:t>
            </w:r>
          </w:p>
        </w:tc>
      </w:tr>
      <w:tr w:rsidR="005D70A1" w:rsidTr="00B45DEE" w14:paraId="7C5E8597" w14:textId="77777777">
        <w:tc>
          <w:tcPr>
            <w:tcW w:w="1078" w:type="dxa"/>
            <w:tcBorders>
              <w:top w:val="nil"/>
              <w:bottom w:val="nil"/>
            </w:tcBorders>
          </w:tcPr>
          <w:p w:rsidR="005D70A1" w:rsidP="005D70A1" w:rsidRDefault="005D70A1" w14:paraId="30F3B21E" w14:textId="77777777">
            <w:pPr>
              <w:rPr>
                <w:highlight w:val="yellow"/>
              </w:rPr>
            </w:pPr>
          </w:p>
        </w:tc>
        <w:tc>
          <w:tcPr>
            <w:tcW w:w="4140" w:type="dxa"/>
            <w:tcBorders>
              <w:top w:val="nil"/>
              <w:bottom w:val="nil"/>
            </w:tcBorders>
          </w:tcPr>
          <w:p w:rsidRPr="00395476" w:rsidR="005D70A1" w:rsidP="005D70A1" w:rsidRDefault="005D70A1" w14:paraId="1004FDB8" w14:textId="77777777"/>
        </w:tc>
        <w:tc>
          <w:tcPr>
            <w:tcW w:w="4502" w:type="dxa"/>
            <w:gridSpan w:val="5"/>
            <w:tcBorders>
              <w:top w:val="nil"/>
              <w:bottom w:val="nil"/>
            </w:tcBorders>
          </w:tcPr>
          <w:p w:rsidRPr="00527798" w:rsidR="005D70A1" w:rsidP="00766AE2" w:rsidRDefault="00766AE2" w14:paraId="2A864700" w14:textId="5167707F">
            <w:pPr>
              <w:jc w:val="both"/>
              <w:rPr>
                <w:b/>
                <w:bCs/>
              </w:rPr>
            </w:pPr>
            <w:r>
              <w:rPr>
                <w:b/>
                <w:bCs/>
              </w:rPr>
              <w:t>T</w:t>
            </w:r>
            <w:r w:rsidRPr="00527798" w:rsidR="005D70A1">
              <w:rPr>
                <w:b/>
                <w:bCs/>
              </w:rPr>
              <w:t>he number of days with snow lying at 0</w:t>
            </w:r>
            <w:r w:rsidR="005D70A1">
              <w:rPr>
                <w:b/>
                <w:bCs/>
              </w:rPr>
              <w:t>9</w:t>
            </w:r>
            <w:r w:rsidRPr="00527798" w:rsidR="005D70A1">
              <w:rPr>
                <w:b/>
                <w:bCs/>
              </w:rPr>
              <w:t>:00 hours South African Time</w:t>
            </w:r>
          </w:p>
        </w:tc>
      </w:tr>
      <w:tr w:rsidR="005D70A1" w:rsidTr="00B45DEE" w14:paraId="0E92FC3F" w14:textId="77777777">
        <w:tc>
          <w:tcPr>
            <w:tcW w:w="1078" w:type="dxa"/>
            <w:tcBorders>
              <w:top w:val="nil"/>
              <w:bottom w:val="nil"/>
            </w:tcBorders>
          </w:tcPr>
          <w:p w:rsidR="005D70A1" w:rsidP="005D70A1" w:rsidRDefault="005D70A1" w14:paraId="5137F3B5" w14:textId="77777777">
            <w:pPr>
              <w:rPr>
                <w:highlight w:val="yellow"/>
              </w:rPr>
            </w:pPr>
          </w:p>
        </w:tc>
        <w:tc>
          <w:tcPr>
            <w:tcW w:w="4140" w:type="dxa"/>
            <w:tcBorders>
              <w:top w:val="nil"/>
              <w:bottom w:val="nil"/>
            </w:tcBorders>
          </w:tcPr>
          <w:p w:rsidRPr="00395476" w:rsidR="005D70A1" w:rsidP="005D70A1" w:rsidRDefault="005D70A1" w14:paraId="6A8D3859" w14:textId="77777777"/>
        </w:tc>
        <w:tc>
          <w:tcPr>
            <w:tcW w:w="4502" w:type="dxa"/>
            <w:gridSpan w:val="5"/>
            <w:tcBorders>
              <w:top w:val="nil"/>
              <w:bottom w:val="nil"/>
            </w:tcBorders>
          </w:tcPr>
          <w:p w:rsidRPr="00527798" w:rsidR="005D70A1" w:rsidP="00766AE2" w:rsidRDefault="005D70A1" w14:paraId="46B7A71E" w14:textId="4E352456">
            <w:pPr>
              <w:jc w:val="both"/>
              <w:rPr>
                <w:b/>
                <w:bCs/>
              </w:rPr>
            </w:pPr>
            <w:r w:rsidRPr="00527798">
              <w:rPr>
                <w:b/>
                <w:bCs/>
              </w:rPr>
              <w:t>and these measurements</w:t>
            </w:r>
            <w:r w:rsidR="00352D0D">
              <w:rPr>
                <w:b/>
                <w:bCs/>
              </w:rPr>
              <w:t xml:space="preserve"> are supplied by South African Weather </w:t>
            </w:r>
            <w:r w:rsidR="00CB6D96">
              <w:rPr>
                <w:b/>
                <w:bCs/>
              </w:rPr>
              <w:t>Bureau, the weather date, millimetres of the rainfall should be measured each calendar day.</w:t>
            </w:r>
          </w:p>
        </w:tc>
      </w:tr>
      <w:tr w:rsidR="005D70A1" w:rsidTr="00B45DEE" w14:paraId="572FAC70" w14:textId="77777777">
        <w:tc>
          <w:tcPr>
            <w:tcW w:w="1078" w:type="dxa"/>
            <w:tcBorders>
              <w:top w:val="single" w:color="auto" w:sz="4" w:space="0"/>
            </w:tcBorders>
          </w:tcPr>
          <w:p w:rsidRPr="002D0312" w:rsidR="005D70A1" w:rsidP="005D70A1" w:rsidRDefault="005D70A1" w14:paraId="6A66CB9F" w14:textId="77777777">
            <w:pPr>
              <w:pStyle w:val="Heading2"/>
            </w:pPr>
            <w:r w:rsidRPr="002D0312">
              <w:t>7</w:t>
            </w:r>
          </w:p>
        </w:tc>
        <w:tc>
          <w:tcPr>
            <w:tcW w:w="4140" w:type="dxa"/>
          </w:tcPr>
          <w:p w:rsidRPr="002D0312" w:rsidR="005D70A1" w:rsidP="005D70A1" w:rsidRDefault="005D70A1" w14:paraId="049E8375" w14:textId="77777777">
            <w:pPr>
              <w:pStyle w:val="Heading2"/>
            </w:pPr>
            <w:r w:rsidRPr="002D0312">
              <w:t>Title</w:t>
            </w:r>
          </w:p>
        </w:tc>
        <w:tc>
          <w:tcPr>
            <w:tcW w:w="4502" w:type="dxa"/>
            <w:gridSpan w:val="5"/>
          </w:tcPr>
          <w:p w:rsidRPr="00C51E09" w:rsidR="005D70A1" w:rsidP="00766AE2" w:rsidRDefault="005D70A1" w14:paraId="5025DA2C" w14:textId="77777777">
            <w:pPr>
              <w:jc w:val="both"/>
              <w:rPr>
                <w:b/>
              </w:rPr>
            </w:pPr>
            <w:r>
              <w:rPr>
                <w:b/>
              </w:rPr>
              <w:t>There is no reference to Contract Data in this section of the core clauses and terms in italics used in this section are identified elsewhere in this Contract Data.</w:t>
            </w:r>
          </w:p>
        </w:tc>
      </w:tr>
      <w:tr w:rsidR="005D70A1" w:rsidTr="00B45DEE" w14:paraId="1F43B265" w14:textId="77777777">
        <w:tc>
          <w:tcPr>
            <w:tcW w:w="1078" w:type="dxa"/>
            <w:tcBorders>
              <w:bottom w:val="single" w:color="auto" w:sz="4" w:space="0"/>
            </w:tcBorders>
          </w:tcPr>
          <w:p w:rsidRPr="002D0312" w:rsidR="005D70A1" w:rsidP="005D70A1" w:rsidRDefault="005D70A1" w14:paraId="5AF73873" w14:textId="77777777">
            <w:pPr>
              <w:pStyle w:val="Heading2"/>
            </w:pPr>
            <w:r w:rsidRPr="002D0312">
              <w:t>8</w:t>
            </w:r>
          </w:p>
        </w:tc>
        <w:tc>
          <w:tcPr>
            <w:tcW w:w="4140" w:type="dxa"/>
            <w:tcBorders>
              <w:bottom w:val="single" w:color="auto" w:sz="4" w:space="0"/>
            </w:tcBorders>
          </w:tcPr>
          <w:p w:rsidRPr="002D0312" w:rsidR="005D70A1" w:rsidP="005D70A1" w:rsidRDefault="005D70A1" w14:paraId="593D85F8" w14:textId="77777777">
            <w:pPr>
              <w:pStyle w:val="Heading2"/>
            </w:pPr>
            <w:r w:rsidRPr="002D0312">
              <w:t>Risks and insurance</w:t>
            </w:r>
          </w:p>
        </w:tc>
        <w:tc>
          <w:tcPr>
            <w:tcW w:w="4502" w:type="dxa"/>
            <w:gridSpan w:val="5"/>
            <w:tcBorders>
              <w:bottom w:val="single" w:color="auto" w:sz="4" w:space="0"/>
            </w:tcBorders>
          </w:tcPr>
          <w:p w:rsidRPr="008E63FF" w:rsidR="005D70A1" w:rsidP="005D70A1" w:rsidRDefault="005D70A1" w14:paraId="28494E0B" w14:textId="77777777">
            <w:pPr>
              <w:pStyle w:val="Heading2"/>
            </w:pPr>
          </w:p>
        </w:tc>
      </w:tr>
      <w:tr w:rsidR="005D70A1" w:rsidTr="00B45DEE" w14:paraId="685125E0" w14:textId="77777777">
        <w:tc>
          <w:tcPr>
            <w:tcW w:w="1078" w:type="dxa"/>
            <w:tcBorders>
              <w:top w:val="single" w:color="auto" w:sz="4" w:space="0"/>
              <w:bottom w:val="nil"/>
            </w:tcBorders>
            <w:shd w:val="clear" w:color="auto" w:fill="D9D9D9" w:themeFill="background1" w:themeFillShade="D9"/>
          </w:tcPr>
          <w:p w:rsidR="005D70A1" w:rsidP="005D70A1" w:rsidRDefault="005D70A1" w14:paraId="031FA197" w14:textId="77777777">
            <w:r>
              <w:t>80.1</w:t>
            </w:r>
          </w:p>
        </w:tc>
        <w:tc>
          <w:tcPr>
            <w:tcW w:w="4140" w:type="dxa"/>
            <w:tcBorders>
              <w:top w:val="single" w:color="auto" w:sz="4" w:space="0"/>
              <w:bottom w:val="nil"/>
            </w:tcBorders>
          </w:tcPr>
          <w:p w:rsidRPr="00C56032" w:rsidR="005D70A1" w:rsidP="005D70A1" w:rsidRDefault="005D70A1" w14:paraId="6F86C99C" w14:textId="77777777">
            <w:r w:rsidRPr="00C56032">
              <w:t xml:space="preserve">These are additional </w:t>
            </w:r>
            <w:r w:rsidRPr="00C56032">
              <w:rPr>
                <w:i/>
              </w:rPr>
              <w:t>Employer</w:t>
            </w:r>
            <w:r w:rsidRPr="00C56032">
              <w:t xml:space="preserve">'s risks  </w:t>
            </w:r>
          </w:p>
        </w:tc>
        <w:tc>
          <w:tcPr>
            <w:tcW w:w="4502" w:type="dxa"/>
            <w:gridSpan w:val="5"/>
            <w:tcBorders>
              <w:top w:val="single" w:color="auto" w:sz="4" w:space="0"/>
              <w:bottom w:val="nil"/>
            </w:tcBorders>
          </w:tcPr>
          <w:p w:rsidRPr="00C56032" w:rsidR="005D70A1" w:rsidP="005D70A1" w:rsidRDefault="00C56032" w14:paraId="20F168E0" w14:textId="72EE7F85">
            <w:pPr>
              <w:rPr>
                <w:b/>
              </w:rPr>
            </w:pPr>
            <w:r w:rsidRPr="00C56032">
              <w:rPr>
                <w:b/>
              </w:rPr>
              <w:t>Refer to clause 80.1 of NEC ECC</w:t>
            </w:r>
          </w:p>
        </w:tc>
      </w:tr>
      <w:tr w:rsidR="005D70A1" w:rsidTr="00B45DEE" w14:paraId="105F9AE4" w14:textId="77777777">
        <w:tc>
          <w:tcPr>
            <w:tcW w:w="1078" w:type="dxa"/>
            <w:tcBorders>
              <w:top w:val="single" w:color="auto" w:sz="4" w:space="0"/>
            </w:tcBorders>
          </w:tcPr>
          <w:p w:rsidRPr="002D0312" w:rsidR="005D70A1" w:rsidP="005D70A1" w:rsidRDefault="005D70A1" w14:paraId="7D48AAA5" w14:textId="77777777">
            <w:pPr>
              <w:pStyle w:val="Heading2"/>
            </w:pPr>
            <w:r w:rsidRPr="002D0312">
              <w:t>9</w:t>
            </w:r>
          </w:p>
        </w:tc>
        <w:tc>
          <w:tcPr>
            <w:tcW w:w="4140" w:type="dxa"/>
          </w:tcPr>
          <w:p w:rsidRPr="002D0312" w:rsidR="005D70A1" w:rsidP="005D70A1" w:rsidRDefault="005D70A1" w14:paraId="67C77699" w14:textId="77777777">
            <w:pPr>
              <w:pStyle w:val="Heading2"/>
            </w:pPr>
            <w:r w:rsidRPr="002D0312">
              <w:t>Termination</w:t>
            </w:r>
          </w:p>
        </w:tc>
        <w:tc>
          <w:tcPr>
            <w:tcW w:w="4502" w:type="dxa"/>
            <w:gridSpan w:val="5"/>
          </w:tcPr>
          <w:p w:rsidRPr="00CE750A" w:rsidR="005D70A1" w:rsidP="005D70A1" w:rsidRDefault="005867C2" w14:paraId="6A1DB2C2" w14:textId="44CFE408">
            <w:pPr>
              <w:rPr>
                <w:b/>
              </w:rPr>
            </w:pPr>
            <w:r w:rsidRPr="005867C2">
              <w:rPr>
                <w:b/>
              </w:rPr>
              <w:t>As per clause 90 of NEC3 ECC</w:t>
            </w:r>
          </w:p>
        </w:tc>
      </w:tr>
      <w:tr w:rsidR="005D70A1" w:rsidTr="00B45DEE" w14:paraId="12CBEF57" w14:textId="77777777">
        <w:tc>
          <w:tcPr>
            <w:tcW w:w="1078" w:type="dxa"/>
            <w:tcBorders>
              <w:top w:val="single" w:color="auto" w:sz="4" w:space="0"/>
              <w:bottom w:val="single" w:color="auto" w:sz="4" w:space="0"/>
            </w:tcBorders>
          </w:tcPr>
          <w:p w:rsidRPr="003715DE" w:rsidR="005D70A1" w:rsidP="005D70A1" w:rsidRDefault="005D70A1" w14:paraId="3EC5CB36" w14:textId="77777777">
            <w:pPr>
              <w:pStyle w:val="Heading2"/>
              <w:rPr>
                <w:sz w:val="16"/>
                <w:szCs w:val="16"/>
              </w:rPr>
            </w:pPr>
            <w:r>
              <w:t>10</w:t>
            </w:r>
          </w:p>
        </w:tc>
        <w:tc>
          <w:tcPr>
            <w:tcW w:w="4140" w:type="dxa"/>
            <w:tcBorders>
              <w:top w:val="single" w:color="auto" w:sz="4" w:space="0"/>
            </w:tcBorders>
          </w:tcPr>
          <w:p w:rsidR="005D70A1" w:rsidP="005D70A1" w:rsidRDefault="005D70A1" w14:paraId="45119ACD" w14:textId="77777777">
            <w:pPr>
              <w:pStyle w:val="Heading2"/>
            </w:pPr>
            <w:r>
              <w:t>Data for main Option clause</w:t>
            </w:r>
          </w:p>
        </w:tc>
        <w:tc>
          <w:tcPr>
            <w:tcW w:w="4502" w:type="dxa"/>
            <w:gridSpan w:val="5"/>
            <w:tcBorders>
              <w:top w:val="single" w:color="auto" w:sz="4" w:space="0"/>
            </w:tcBorders>
          </w:tcPr>
          <w:p w:rsidRPr="003E093A" w:rsidR="005D70A1" w:rsidP="005D70A1" w:rsidRDefault="005D70A1" w14:paraId="4F6C8F8D" w14:textId="77777777">
            <w:pPr>
              <w:rPr>
                <w:b/>
                <w:bCs/>
              </w:rPr>
            </w:pPr>
          </w:p>
        </w:tc>
      </w:tr>
      <w:tr w:rsidR="005D70A1" w:rsidTr="00B45DEE" w14:paraId="40486709" w14:textId="77777777">
        <w:tc>
          <w:tcPr>
            <w:tcW w:w="1078" w:type="dxa"/>
            <w:tcBorders>
              <w:top w:val="single" w:color="auto" w:sz="4" w:space="0"/>
              <w:bottom w:val="single" w:color="auto" w:sz="4" w:space="0"/>
            </w:tcBorders>
            <w:shd w:val="clear" w:color="auto" w:fill="D9D9D9" w:themeFill="background1" w:themeFillShade="D9"/>
          </w:tcPr>
          <w:p w:rsidRPr="002D0312" w:rsidR="005D70A1" w:rsidP="005D70A1" w:rsidRDefault="005D70A1" w14:paraId="34A98B49" w14:textId="77777777">
            <w:pPr>
              <w:rPr>
                <w:b/>
                <w:bCs/>
              </w:rPr>
            </w:pPr>
            <w:r>
              <w:rPr>
                <w:b/>
                <w:bCs/>
              </w:rPr>
              <w:t>A</w:t>
            </w:r>
          </w:p>
        </w:tc>
        <w:tc>
          <w:tcPr>
            <w:tcW w:w="4140" w:type="dxa"/>
            <w:tcBorders>
              <w:bottom w:val="single" w:color="auto" w:sz="4" w:space="0"/>
            </w:tcBorders>
          </w:tcPr>
          <w:p w:rsidRPr="002D0312" w:rsidR="005D70A1" w:rsidP="005D70A1" w:rsidRDefault="005D70A1" w14:paraId="67514F93" w14:textId="68C739A4">
            <w:pPr>
              <w:rPr>
                <w:b/>
                <w:bCs/>
              </w:rPr>
            </w:pPr>
          </w:p>
        </w:tc>
        <w:tc>
          <w:tcPr>
            <w:tcW w:w="4502" w:type="dxa"/>
            <w:gridSpan w:val="5"/>
            <w:tcBorders>
              <w:bottom w:val="single" w:color="auto" w:sz="4" w:space="0"/>
            </w:tcBorders>
          </w:tcPr>
          <w:p w:rsidRPr="008E63FF" w:rsidR="005D70A1" w:rsidP="005D70A1" w:rsidRDefault="005867C2" w14:paraId="3566B55C" w14:textId="3DFB2E42">
            <w:pPr>
              <w:rPr>
                <w:b/>
              </w:rPr>
            </w:pPr>
            <w:r>
              <w:rPr>
                <w:b/>
                <w:bCs/>
              </w:rPr>
              <w:t>Priced contract with activity schedule</w:t>
            </w:r>
          </w:p>
        </w:tc>
      </w:tr>
      <w:tr w:rsidRPr="005D0069" w:rsidR="00051635" w:rsidTr="00B45DEE" w14:paraId="22E43F0D" w14:textId="77777777">
        <w:tc>
          <w:tcPr>
            <w:tcW w:w="1078" w:type="dxa"/>
            <w:tcBorders>
              <w:top w:val="single" w:color="auto" w:sz="4" w:space="0"/>
              <w:bottom w:val="single" w:color="auto" w:sz="4" w:space="0"/>
            </w:tcBorders>
          </w:tcPr>
          <w:p w:rsidRPr="005D0069" w:rsidR="005D70A1" w:rsidP="005D70A1" w:rsidRDefault="005D70A1" w14:paraId="34A58B3A" w14:textId="77777777">
            <w:pPr>
              <w:pStyle w:val="Heading2"/>
            </w:pPr>
            <w:r>
              <w:t>11</w:t>
            </w:r>
          </w:p>
        </w:tc>
        <w:tc>
          <w:tcPr>
            <w:tcW w:w="4140" w:type="dxa"/>
          </w:tcPr>
          <w:p w:rsidRPr="005D0069" w:rsidR="005D70A1" w:rsidP="005D70A1" w:rsidRDefault="005D70A1" w14:paraId="4DDB0A6F" w14:textId="77777777">
            <w:pPr>
              <w:pStyle w:val="Heading2"/>
              <w:rPr>
                <w:spacing w:val="-2"/>
              </w:rPr>
            </w:pPr>
            <w:r w:rsidRPr="005D0069">
              <w:rPr>
                <w:spacing w:val="-2"/>
              </w:rPr>
              <w:t>Data for Option W</w:t>
            </w:r>
            <w:r>
              <w:rPr>
                <w:spacing w:val="-2"/>
              </w:rPr>
              <w:t>1</w:t>
            </w:r>
          </w:p>
        </w:tc>
        <w:tc>
          <w:tcPr>
            <w:tcW w:w="4502" w:type="dxa"/>
            <w:gridSpan w:val="5"/>
          </w:tcPr>
          <w:p w:rsidRPr="005D0069" w:rsidR="005D70A1" w:rsidP="005D70A1" w:rsidRDefault="005D70A1" w14:paraId="672C2069" w14:textId="77777777"/>
        </w:tc>
      </w:tr>
      <w:tr w:rsidR="005D70A1" w:rsidTr="00B45DEE" w14:paraId="6DE29114" w14:textId="77777777">
        <w:trPr>
          <w:trHeight w:val="342"/>
        </w:trPr>
        <w:tc>
          <w:tcPr>
            <w:tcW w:w="1078" w:type="dxa"/>
            <w:tcBorders>
              <w:top w:val="single" w:color="auto" w:sz="4" w:space="0"/>
              <w:bottom w:val="nil"/>
            </w:tcBorders>
          </w:tcPr>
          <w:p w:rsidR="005D70A1" w:rsidP="005D70A1" w:rsidRDefault="005D70A1" w14:paraId="2953A692" w14:textId="77777777">
            <w:pPr>
              <w:rPr>
                <w:bCs/>
              </w:rPr>
            </w:pPr>
            <w:r>
              <w:rPr>
                <w:bCs/>
              </w:rPr>
              <w:t>W1.1</w:t>
            </w:r>
          </w:p>
        </w:tc>
        <w:tc>
          <w:tcPr>
            <w:tcW w:w="4140" w:type="dxa"/>
            <w:tcBorders>
              <w:top w:val="single" w:color="auto" w:sz="4" w:space="0"/>
              <w:bottom w:val="nil"/>
            </w:tcBorders>
          </w:tcPr>
          <w:p w:rsidRPr="005867C2" w:rsidR="005D70A1" w:rsidP="005D70A1" w:rsidRDefault="005D70A1" w14:paraId="092A0882" w14:textId="77777777">
            <w:r w:rsidRPr="005867C2">
              <w:t xml:space="preserve">The </w:t>
            </w:r>
            <w:r w:rsidRPr="005867C2">
              <w:rPr>
                <w:i/>
              </w:rPr>
              <w:t>Adjudicator</w:t>
            </w:r>
            <w:r w:rsidRPr="005867C2">
              <w:t xml:space="preserve"> is </w:t>
            </w:r>
          </w:p>
        </w:tc>
        <w:tc>
          <w:tcPr>
            <w:tcW w:w="4502" w:type="dxa"/>
            <w:gridSpan w:val="5"/>
            <w:tcBorders>
              <w:top w:val="single" w:color="auto" w:sz="4" w:space="0"/>
              <w:bottom w:val="nil"/>
            </w:tcBorders>
          </w:tcPr>
          <w:p w:rsidRPr="005867C2" w:rsidR="005D70A1" w:rsidP="00CB5A6D" w:rsidRDefault="00CB5A6D" w14:paraId="2C95120F" w14:textId="4C81F40C">
            <w:pPr>
              <w:jc w:val="both"/>
              <w:rPr>
                <w:b/>
              </w:rPr>
            </w:pPr>
            <w:r>
              <w:rPr>
                <w:b/>
              </w:rPr>
              <w:t>T</w:t>
            </w:r>
            <w:r w:rsidRPr="005867C2" w:rsidR="005D70A1">
              <w:rPr>
                <w:b/>
              </w:rPr>
              <w:t xml:space="preserve">he person selected from the ICE-SA Division (or its successor body) of the South African Institution of Civil Engineering Panel of Adjudicators by the Party intending to refer a dispute to him.  (see </w:t>
            </w:r>
            <w:hyperlink w:history="1" r:id="rId16">
              <w:r w:rsidRPr="005867C2" w:rsidR="005D70A1">
                <w:rPr>
                  <w:rStyle w:val="Hyperlink"/>
                  <w:b/>
                </w:rPr>
                <w:t>www.ice-sa.org.za</w:t>
              </w:r>
            </w:hyperlink>
            <w:r w:rsidRPr="005867C2" w:rsidR="005D70A1">
              <w:rPr>
                <w:b/>
              </w:rPr>
              <w:t>). If the Parties do not agree on an Adjudicator the Adjudicator will be appointed by the Arbitration Foundation of Southern Africa (AFSA).</w:t>
            </w:r>
          </w:p>
        </w:tc>
      </w:tr>
      <w:tr w:rsidR="005D70A1" w:rsidTr="00B45DEE" w14:paraId="27E85F57" w14:textId="77777777">
        <w:tc>
          <w:tcPr>
            <w:tcW w:w="1078" w:type="dxa"/>
            <w:tcBorders>
              <w:top w:val="single" w:color="auto" w:sz="4" w:space="0"/>
              <w:bottom w:val="nil"/>
            </w:tcBorders>
          </w:tcPr>
          <w:p w:rsidRPr="00AC4332" w:rsidR="005D70A1" w:rsidP="005D70A1" w:rsidRDefault="005D70A1" w14:paraId="27E49EFC" w14:textId="77777777">
            <w:r w:rsidRPr="00AC4332">
              <w:t>W1.2(3)</w:t>
            </w:r>
          </w:p>
        </w:tc>
        <w:tc>
          <w:tcPr>
            <w:tcW w:w="4140" w:type="dxa"/>
            <w:tcBorders>
              <w:top w:val="single" w:color="auto" w:sz="4" w:space="0"/>
              <w:bottom w:val="nil"/>
            </w:tcBorders>
          </w:tcPr>
          <w:p w:rsidR="005D70A1" w:rsidP="005D70A1" w:rsidRDefault="005D70A1" w14:paraId="08B3E09F" w14:textId="77777777">
            <w:r>
              <w:t xml:space="preserve">The </w:t>
            </w:r>
            <w:r>
              <w:rPr>
                <w:i/>
              </w:rPr>
              <w:t>A</w:t>
            </w:r>
            <w:r w:rsidRPr="005D0069">
              <w:rPr>
                <w:i/>
              </w:rPr>
              <w:t>djudicator nominating body</w:t>
            </w:r>
            <w:r>
              <w:t xml:space="preserve"> is:</w:t>
            </w:r>
          </w:p>
        </w:tc>
        <w:tc>
          <w:tcPr>
            <w:tcW w:w="4502" w:type="dxa"/>
            <w:gridSpan w:val="5"/>
            <w:tcBorders>
              <w:top w:val="single" w:color="auto" w:sz="4" w:space="0"/>
              <w:bottom w:val="nil"/>
            </w:tcBorders>
          </w:tcPr>
          <w:p w:rsidRPr="007B259A" w:rsidR="005D70A1" w:rsidP="00CB5A6D" w:rsidRDefault="00CB5A6D" w14:paraId="77BCFAA4" w14:textId="3DF5E490">
            <w:pPr>
              <w:jc w:val="both"/>
              <w:rPr>
                <w:b/>
              </w:rPr>
            </w:pPr>
            <w:r>
              <w:rPr>
                <w:b/>
              </w:rPr>
              <w:t>T</w:t>
            </w:r>
            <w:r w:rsidRPr="001118B8" w:rsidR="005D70A1">
              <w:rPr>
                <w:b/>
              </w:rPr>
              <w:t xml:space="preserve">he </w:t>
            </w:r>
            <w:r w:rsidR="005D70A1">
              <w:rPr>
                <w:b/>
              </w:rPr>
              <w:t xml:space="preserve">Chairman of ICE-SA a joint Division of the </w:t>
            </w:r>
            <w:r w:rsidRPr="001118B8" w:rsidR="005D70A1">
              <w:rPr>
                <w:b/>
              </w:rPr>
              <w:t>South African Institution of Civil Engineering</w:t>
            </w:r>
            <w:r w:rsidR="005D70A1">
              <w:rPr>
                <w:b/>
              </w:rPr>
              <w:t xml:space="preserve"> and the London Institution of Civil Engineers. (See </w:t>
            </w:r>
            <w:hyperlink w:history="1" r:id="rId17">
              <w:r w:rsidRPr="007446AC" w:rsidR="005D70A1">
                <w:rPr>
                  <w:rStyle w:val="Hyperlink"/>
                  <w:b/>
                </w:rPr>
                <w:t>www.ice-sa.org.za</w:t>
              </w:r>
            </w:hyperlink>
            <w:r w:rsidR="005D70A1">
              <w:rPr>
                <w:b/>
              </w:rPr>
              <w:t xml:space="preserve"> ) or its successor body.</w:t>
            </w:r>
          </w:p>
        </w:tc>
      </w:tr>
      <w:tr w:rsidR="005D70A1" w:rsidTr="00B45DEE" w14:paraId="5C46D572" w14:textId="77777777">
        <w:tc>
          <w:tcPr>
            <w:tcW w:w="1078" w:type="dxa"/>
            <w:tcBorders>
              <w:top w:val="single" w:color="auto" w:sz="4" w:space="0"/>
              <w:bottom w:val="single" w:color="auto" w:sz="4" w:space="0"/>
            </w:tcBorders>
          </w:tcPr>
          <w:p w:rsidRPr="00AC4332" w:rsidR="005D70A1" w:rsidP="005D70A1" w:rsidRDefault="005D70A1" w14:paraId="189E4687" w14:textId="77777777">
            <w:r w:rsidRPr="00AC4332">
              <w:t>W1.4(2)</w:t>
            </w:r>
          </w:p>
        </w:tc>
        <w:tc>
          <w:tcPr>
            <w:tcW w:w="4140" w:type="dxa"/>
            <w:tcBorders>
              <w:top w:val="single" w:color="auto" w:sz="4" w:space="0"/>
              <w:bottom w:val="single" w:color="auto" w:sz="4" w:space="0"/>
            </w:tcBorders>
          </w:tcPr>
          <w:p w:rsidR="005D70A1" w:rsidP="005D70A1" w:rsidRDefault="005D70A1" w14:paraId="0B046C2F" w14:textId="77777777">
            <w:r>
              <w:t xml:space="preserve">The </w:t>
            </w:r>
            <w:r>
              <w:rPr>
                <w:i/>
              </w:rPr>
              <w:t>tribunal</w:t>
            </w:r>
            <w:r>
              <w:t xml:space="preserve"> is: </w:t>
            </w:r>
          </w:p>
        </w:tc>
        <w:tc>
          <w:tcPr>
            <w:tcW w:w="4502" w:type="dxa"/>
            <w:gridSpan w:val="5"/>
            <w:tcBorders>
              <w:top w:val="single" w:color="auto" w:sz="4" w:space="0"/>
              <w:bottom w:val="single" w:color="auto" w:sz="4" w:space="0"/>
            </w:tcBorders>
          </w:tcPr>
          <w:p w:rsidRPr="008E63FF" w:rsidR="005D70A1" w:rsidP="005D70A1" w:rsidRDefault="00CB5A6D" w14:paraId="43B6F0F6" w14:textId="592161FF">
            <w:pPr>
              <w:rPr>
                <w:b/>
              </w:rPr>
            </w:pPr>
            <w:r>
              <w:rPr>
                <w:b/>
              </w:rPr>
              <w:t>A</w:t>
            </w:r>
            <w:r w:rsidR="005D70A1">
              <w:rPr>
                <w:b/>
              </w:rPr>
              <w:t>rbitration.</w:t>
            </w:r>
          </w:p>
        </w:tc>
      </w:tr>
      <w:tr w:rsidR="005D70A1" w:rsidTr="00B45DEE" w14:paraId="53760184" w14:textId="77777777">
        <w:tc>
          <w:tcPr>
            <w:tcW w:w="1078" w:type="dxa"/>
            <w:tcBorders>
              <w:top w:val="single" w:color="auto" w:sz="4" w:space="0"/>
              <w:bottom w:val="nil"/>
            </w:tcBorders>
            <w:shd w:val="clear" w:color="auto" w:fill="D9D9D9" w:themeFill="background1" w:themeFillShade="D9"/>
          </w:tcPr>
          <w:p w:rsidRPr="00AC4332" w:rsidR="005D70A1" w:rsidP="005D70A1" w:rsidRDefault="005D70A1" w14:paraId="24776C94" w14:textId="77777777">
            <w:r>
              <w:t>W1.4(5)</w:t>
            </w:r>
          </w:p>
        </w:tc>
        <w:tc>
          <w:tcPr>
            <w:tcW w:w="4140" w:type="dxa"/>
            <w:tcBorders>
              <w:top w:val="single" w:color="auto" w:sz="4" w:space="0"/>
              <w:bottom w:val="nil"/>
            </w:tcBorders>
          </w:tcPr>
          <w:p w:rsidR="005D70A1" w:rsidP="005D70A1" w:rsidRDefault="005D70A1" w14:paraId="148D2E67" w14:textId="77777777">
            <w:r>
              <w:t xml:space="preserve">The </w:t>
            </w:r>
            <w:r w:rsidRPr="005D0069">
              <w:rPr>
                <w:i/>
              </w:rPr>
              <w:t>arbitration procedure</w:t>
            </w:r>
            <w:r>
              <w:t xml:space="preserve"> is </w:t>
            </w:r>
          </w:p>
        </w:tc>
        <w:tc>
          <w:tcPr>
            <w:tcW w:w="4502" w:type="dxa"/>
            <w:gridSpan w:val="5"/>
            <w:tcBorders>
              <w:top w:val="single" w:color="auto" w:sz="4" w:space="0"/>
              <w:bottom w:val="nil"/>
            </w:tcBorders>
          </w:tcPr>
          <w:p w:rsidRPr="001118B8" w:rsidR="005D70A1" w:rsidP="00CB5A6D" w:rsidRDefault="00CB5A6D" w14:paraId="0739E795" w14:textId="47413845">
            <w:pPr>
              <w:jc w:val="both"/>
              <w:rPr>
                <w:b/>
              </w:rPr>
            </w:pPr>
            <w:r>
              <w:rPr>
                <w:b/>
              </w:rPr>
              <w:t>T</w:t>
            </w:r>
            <w:r w:rsidRPr="001118B8" w:rsidR="005D70A1">
              <w:rPr>
                <w:b/>
              </w:rPr>
              <w:t>he latest edition of Rules for the Conduct of Arbitrations published by The Association of Arbitrators (Southern Africa)</w:t>
            </w:r>
            <w:r w:rsidR="005D70A1">
              <w:rPr>
                <w:b/>
              </w:rPr>
              <w:t xml:space="preserve"> or its successor body.</w:t>
            </w:r>
          </w:p>
        </w:tc>
      </w:tr>
      <w:tr w:rsidR="005D70A1" w:rsidTr="00B45DEE" w14:paraId="082326AD" w14:textId="77777777">
        <w:tc>
          <w:tcPr>
            <w:tcW w:w="1078" w:type="dxa"/>
            <w:tcBorders>
              <w:top w:val="nil"/>
              <w:bottom w:val="nil"/>
            </w:tcBorders>
            <w:shd w:val="clear" w:color="auto" w:fill="D9D9D9" w:themeFill="background1" w:themeFillShade="D9"/>
          </w:tcPr>
          <w:p w:rsidRPr="00AC4332" w:rsidR="005D70A1" w:rsidP="005D70A1" w:rsidRDefault="005D70A1" w14:paraId="7124FC3E" w14:textId="77777777"/>
        </w:tc>
        <w:tc>
          <w:tcPr>
            <w:tcW w:w="4140" w:type="dxa"/>
            <w:tcBorders>
              <w:top w:val="nil"/>
              <w:bottom w:val="nil"/>
            </w:tcBorders>
          </w:tcPr>
          <w:p w:rsidR="005D70A1" w:rsidP="005D70A1" w:rsidRDefault="005D70A1" w14:paraId="32EDC7D1" w14:textId="77777777">
            <w:r>
              <w:t>The place where arbitration is to be held is</w:t>
            </w:r>
          </w:p>
        </w:tc>
        <w:tc>
          <w:tcPr>
            <w:tcW w:w="4502" w:type="dxa"/>
            <w:gridSpan w:val="5"/>
            <w:tcBorders>
              <w:top w:val="nil"/>
              <w:bottom w:val="nil"/>
            </w:tcBorders>
          </w:tcPr>
          <w:p w:rsidRPr="00444B99" w:rsidR="005D70A1" w:rsidP="00CB5A6D" w:rsidRDefault="005867C2" w14:paraId="671768FA" w14:textId="7DAA2BAA">
            <w:pPr>
              <w:jc w:val="both"/>
              <w:rPr>
                <w:b/>
              </w:rPr>
            </w:pPr>
            <w:r>
              <w:rPr>
                <w:b/>
                <w:bCs/>
              </w:rPr>
              <w:t xml:space="preserve">Johannesburg, </w:t>
            </w:r>
            <w:r w:rsidR="005D70A1">
              <w:rPr>
                <w:b/>
              </w:rPr>
              <w:t>South Africa</w:t>
            </w:r>
          </w:p>
        </w:tc>
      </w:tr>
      <w:tr w:rsidRPr="005D0069" w:rsidR="005D70A1" w:rsidTr="00B45DEE" w14:paraId="6CCF24CB" w14:textId="77777777">
        <w:tc>
          <w:tcPr>
            <w:tcW w:w="1078" w:type="dxa"/>
            <w:tcBorders>
              <w:top w:val="nil"/>
              <w:bottom w:val="nil"/>
            </w:tcBorders>
            <w:shd w:val="clear" w:color="auto" w:fill="D9D9D9" w:themeFill="background1" w:themeFillShade="D9"/>
          </w:tcPr>
          <w:p w:rsidRPr="005D0069" w:rsidR="005D70A1" w:rsidP="005D70A1" w:rsidRDefault="005D70A1" w14:paraId="478F64E2" w14:textId="77777777"/>
        </w:tc>
        <w:tc>
          <w:tcPr>
            <w:tcW w:w="4140" w:type="dxa"/>
            <w:tcBorders>
              <w:top w:val="nil"/>
              <w:bottom w:val="nil"/>
            </w:tcBorders>
          </w:tcPr>
          <w:p w:rsidR="005D70A1" w:rsidP="005D70A1" w:rsidRDefault="005D70A1" w14:paraId="631E081E" w14:textId="77777777">
            <w:r>
              <w:t xml:space="preserve">The person or organisation who will choose an arbitrator </w:t>
            </w:r>
          </w:p>
          <w:p w:rsidRPr="000C0BE9" w:rsidR="005D70A1" w:rsidP="005D70A1" w:rsidRDefault="005D70A1" w14:paraId="122A54D2" w14:textId="77777777">
            <w:pPr>
              <w:numPr>
                <w:ilvl w:val="0"/>
                <w:numId w:val="12"/>
              </w:numPr>
            </w:pPr>
            <w:r w:rsidRPr="00106D38">
              <w:t>if the Parties cannot agree a choice or</w:t>
            </w:r>
          </w:p>
          <w:p w:rsidRPr="000C0BE9" w:rsidR="005D70A1" w:rsidP="005D70A1" w:rsidRDefault="005D70A1" w14:paraId="7D04C1AB" w14:textId="77777777">
            <w:pPr>
              <w:numPr>
                <w:ilvl w:val="0"/>
                <w:numId w:val="12"/>
              </w:numPr>
            </w:pPr>
            <w:r w:rsidRPr="00106D38">
              <w:t>if the arbitration procedure does not state who selects an arbitrator, is</w:t>
            </w:r>
          </w:p>
        </w:tc>
        <w:tc>
          <w:tcPr>
            <w:tcW w:w="4502" w:type="dxa"/>
            <w:gridSpan w:val="5"/>
            <w:tcBorders>
              <w:top w:val="nil"/>
              <w:bottom w:val="nil"/>
            </w:tcBorders>
          </w:tcPr>
          <w:p w:rsidRPr="005D0069" w:rsidR="005D70A1" w:rsidP="00CB5A6D" w:rsidRDefault="00CB5A6D" w14:paraId="13638AC3" w14:textId="32008BFF">
            <w:pPr>
              <w:jc w:val="both"/>
            </w:pPr>
            <w:r>
              <w:rPr>
                <w:rFonts w:cs="Arial"/>
                <w:b/>
              </w:rPr>
              <w:t>T</w:t>
            </w:r>
            <w:r w:rsidRPr="00290D66" w:rsidR="005D70A1">
              <w:rPr>
                <w:rFonts w:cs="Arial"/>
                <w:b/>
              </w:rPr>
              <w:t xml:space="preserve">he Chairman for the time being </w:t>
            </w:r>
            <w:r w:rsidR="005D70A1">
              <w:rPr>
                <w:rFonts w:cs="Arial"/>
                <w:b/>
              </w:rPr>
              <w:t>or his nominee</w:t>
            </w:r>
            <w:r w:rsidRPr="00290D66" w:rsidR="005D70A1">
              <w:rPr>
                <w:rFonts w:cs="Arial"/>
                <w:b/>
              </w:rPr>
              <w:t xml:space="preserve"> of the Association of Arbitrators (Southern Africa)</w:t>
            </w:r>
            <w:r w:rsidR="005D70A1">
              <w:rPr>
                <w:rFonts w:cs="Arial"/>
                <w:b/>
              </w:rPr>
              <w:t xml:space="preserve"> or its successor body.</w:t>
            </w:r>
          </w:p>
        </w:tc>
      </w:tr>
      <w:tr w:rsidR="005D70A1" w:rsidTr="00B45DEE" w14:paraId="6FCACC4E" w14:textId="77777777">
        <w:tc>
          <w:tcPr>
            <w:tcW w:w="1078" w:type="dxa"/>
            <w:tcBorders>
              <w:top w:val="single" w:color="auto" w:sz="4" w:space="0"/>
              <w:bottom w:val="single" w:color="auto" w:sz="4" w:space="0"/>
            </w:tcBorders>
          </w:tcPr>
          <w:p w:rsidRPr="00203D7A" w:rsidR="005D70A1" w:rsidP="005D70A1" w:rsidRDefault="005D70A1" w14:paraId="61C3644C" w14:textId="77777777">
            <w:pPr>
              <w:pStyle w:val="Heading2"/>
            </w:pPr>
            <w:r w:rsidRPr="00203D7A">
              <w:t>1</w:t>
            </w:r>
            <w:r>
              <w:t>2</w:t>
            </w:r>
          </w:p>
        </w:tc>
        <w:tc>
          <w:tcPr>
            <w:tcW w:w="4140" w:type="dxa"/>
            <w:tcBorders>
              <w:top w:val="single" w:color="auto" w:sz="4" w:space="0"/>
              <w:bottom w:val="single" w:color="auto" w:sz="4" w:space="0"/>
            </w:tcBorders>
          </w:tcPr>
          <w:p w:rsidR="005D70A1" w:rsidP="005D70A1" w:rsidRDefault="005D70A1" w14:paraId="1FEBAED3" w14:textId="77777777">
            <w:pPr>
              <w:pStyle w:val="Heading2"/>
            </w:pPr>
            <w:r>
              <w:t>Data for secondary Option clauses</w:t>
            </w:r>
          </w:p>
        </w:tc>
        <w:tc>
          <w:tcPr>
            <w:tcW w:w="4502" w:type="dxa"/>
            <w:gridSpan w:val="5"/>
            <w:tcBorders>
              <w:top w:val="single" w:color="auto" w:sz="4" w:space="0"/>
              <w:bottom w:val="single" w:color="auto" w:sz="4" w:space="0"/>
            </w:tcBorders>
          </w:tcPr>
          <w:p w:rsidRPr="00F07972" w:rsidR="005D70A1" w:rsidP="005D70A1" w:rsidRDefault="005D70A1" w14:paraId="2F9E87C1" w14:textId="77777777">
            <w:pPr>
              <w:pStyle w:val="Heading2"/>
              <w:rPr>
                <w:sz w:val="20"/>
              </w:rPr>
            </w:pPr>
          </w:p>
        </w:tc>
      </w:tr>
      <w:tr w:rsidR="005D70A1" w:rsidTr="00B45DEE" w14:paraId="5C86E906" w14:textId="77777777">
        <w:tc>
          <w:tcPr>
            <w:tcW w:w="1078" w:type="dxa"/>
            <w:tcBorders>
              <w:top w:val="single" w:color="auto" w:sz="4" w:space="0"/>
              <w:bottom w:val="single" w:color="auto" w:sz="4" w:space="0"/>
            </w:tcBorders>
            <w:shd w:val="clear" w:color="auto" w:fill="D9D9D9" w:themeFill="background1" w:themeFillShade="D9"/>
          </w:tcPr>
          <w:p w:rsidRPr="007B5481" w:rsidR="005D70A1" w:rsidP="005D70A1" w:rsidRDefault="005D70A1" w14:paraId="520CBA54" w14:textId="77777777">
            <w:pPr>
              <w:rPr>
                <w:b/>
                <w:bCs/>
              </w:rPr>
            </w:pPr>
            <w:r w:rsidRPr="007B5481">
              <w:rPr>
                <w:b/>
                <w:bCs/>
              </w:rPr>
              <w:t>X1</w:t>
            </w:r>
          </w:p>
        </w:tc>
        <w:tc>
          <w:tcPr>
            <w:tcW w:w="4140" w:type="dxa"/>
            <w:tcBorders>
              <w:top w:val="single" w:color="auto" w:sz="4" w:space="0"/>
              <w:bottom w:val="single" w:color="auto" w:sz="4" w:space="0"/>
            </w:tcBorders>
          </w:tcPr>
          <w:p w:rsidRPr="007B5481" w:rsidR="005D70A1" w:rsidP="005D70A1" w:rsidRDefault="005D70A1" w14:paraId="4D551B3B" w14:textId="77777777">
            <w:pPr>
              <w:rPr>
                <w:b/>
                <w:bCs/>
              </w:rPr>
            </w:pPr>
            <w:r w:rsidRPr="007B5481">
              <w:rPr>
                <w:b/>
                <w:bCs/>
              </w:rPr>
              <w:t>Price adjustment for inflation</w:t>
            </w:r>
          </w:p>
        </w:tc>
        <w:tc>
          <w:tcPr>
            <w:tcW w:w="4502" w:type="dxa"/>
            <w:gridSpan w:val="5"/>
            <w:tcBorders>
              <w:top w:val="single" w:color="auto" w:sz="4" w:space="0"/>
              <w:bottom w:val="single" w:color="auto" w:sz="4" w:space="0"/>
            </w:tcBorders>
          </w:tcPr>
          <w:p w:rsidRPr="008E63FF" w:rsidR="005D70A1" w:rsidP="005D70A1" w:rsidRDefault="005867C2" w14:paraId="550283CB" w14:textId="3935034F">
            <w:pPr>
              <w:rPr>
                <w:b/>
              </w:rPr>
            </w:pPr>
            <w:r w:rsidRPr="005867C2">
              <w:rPr>
                <w:b/>
                <w:bCs/>
              </w:rPr>
              <w:t>CPA does not apply for the first twelve (12) months of the contract period</w:t>
            </w:r>
            <w:r w:rsidR="00CB6D96">
              <w:rPr>
                <w:b/>
                <w:bCs/>
              </w:rPr>
              <w:t>.</w:t>
            </w:r>
          </w:p>
        </w:tc>
      </w:tr>
      <w:tr w:rsidR="005D70A1" w:rsidTr="00B45DEE" w14:paraId="273A666A" w14:textId="77777777">
        <w:tc>
          <w:tcPr>
            <w:tcW w:w="1078" w:type="dxa"/>
            <w:tcBorders>
              <w:top w:val="single" w:color="auto" w:sz="4" w:space="0"/>
              <w:bottom w:val="single" w:color="auto" w:sz="4" w:space="0"/>
            </w:tcBorders>
            <w:shd w:val="clear" w:color="auto" w:fill="D9D9D9" w:themeFill="background1" w:themeFillShade="D9"/>
          </w:tcPr>
          <w:p w:rsidR="005D70A1" w:rsidP="005D70A1" w:rsidRDefault="005D70A1" w14:paraId="3EA662B2" w14:textId="77777777">
            <w:pPr>
              <w:rPr>
                <w:vanish/>
              </w:rPr>
            </w:pPr>
            <w:r>
              <w:t>X1.1(a)</w:t>
            </w:r>
          </w:p>
        </w:tc>
        <w:tc>
          <w:tcPr>
            <w:tcW w:w="4140" w:type="dxa"/>
            <w:tcBorders>
              <w:top w:val="single" w:color="auto" w:sz="4" w:space="0"/>
              <w:bottom w:val="single" w:color="auto" w:sz="4" w:space="0"/>
            </w:tcBorders>
          </w:tcPr>
          <w:p w:rsidR="005D70A1" w:rsidP="005D70A1" w:rsidRDefault="005D70A1" w14:paraId="10252680" w14:textId="77777777">
            <w:pPr>
              <w:rPr>
                <w:b/>
              </w:rPr>
            </w:pPr>
            <w:r>
              <w:t xml:space="preserve">The </w:t>
            </w:r>
            <w:r>
              <w:rPr>
                <w:i/>
              </w:rPr>
              <w:t>base date</w:t>
            </w:r>
            <w:r>
              <w:t xml:space="preserve"> for indices is </w:t>
            </w:r>
          </w:p>
        </w:tc>
        <w:tc>
          <w:tcPr>
            <w:tcW w:w="4502" w:type="dxa"/>
            <w:gridSpan w:val="5"/>
            <w:tcBorders>
              <w:top w:val="single" w:color="auto" w:sz="4" w:space="0"/>
              <w:bottom w:val="single" w:color="auto" w:sz="4" w:space="0"/>
            </w:tcBorders>
          </w:tcPr>
          <w:p w:rsidRPr="008E63FF" w:rsidR="005D70A1" w:rsidP="00CB5A6D" w:rsidRDefault="005867C2" w14:paraId="7C42BC30" w14:textId="1B2A8745">
            <w:pPr>
              <w:jc w:val="both"/>
              <w:rPr>
                <w:b/>
              </w:rPr>
            </w:pPr>
            <w:r w:rsidRPr="005867C2">
              <w:rPr>
                <w:b/>
                <w:bCs/>
              </w:rPr>
              <w:t>A month prior to the tender closing date.</w:t>
            </w:r>
            <w:r w:rsidRPr="005867C2" w:rsidDel="005867C2">
              <w:rPr>
                <w:b/>
                <w:bCs/>
              </w:rPr>
              <w:t xml:space="preserve"> </w:t>
            </w:r>
          </w:p>
        </w:tc>
      </w:tr>
      <w:tr w:rsidR="007F522B" w:rsidTr="00B45DEE" w14:paraId="12A96168" w14:textId="77777777">
        <w:tblPrEx>
          <w:tblBorders>
            <w:top w:val="single" w:color="auto" w:sz="4" w:space="0"/>
            <w:bottom w:val="single" w:color="auto" w:sz="4" w:space="0"/>
            <w:insideH w:val="none" w:color="auto" w:sz="0" w:space="0"/>
          </w:tblBorders>
        </w:tblPrEx>
        <w:tc>
          <w:tcPr>
            <w:tcW w:w="1078" w:type="dxa"/>
            <w:tcBorders>
              <w:top w:val="single" w:color="auto" w:sz="4" w:space="0"/>
              <w:bottom w:val="single" w:color="auto" w:sz="4" w:space="0"/>
              <w:right w:val="nil"/>
            </w:tcBorders>
          </w:tcPr>
          <w:p w:rsidR="005D70A1" w:rsidP="005D70A1" w:rsidRDefault="005D70A1" w14:paraId="02364A46" w14:textId="77777777">
            <w:pPr>
              <w:rPr>
                <w:b/>
                <w:bCs/>
              </w:rPr>
            </w:pPr>
            <w:r>
              <w:rPr>
                <w:b/>
                <w:bCs/>
              </w:rPr>
              <w:t>X2</w:t>
            </w:r>
          </w:p>
          <w:p w:rsidRPr="00ED5754" w:rsidR="0024250E" w:rsidP="0024250E" w:rsidRDefault="0024250E" w14:paraId="691575F0" w14:textId="77777777"/>
          <w:p w:rsidRPr="00ED5754" w:rsidR="0024250E" w:rsidP="0024250E" w:rsidRDefault="0024250E" w14:paraId="0677B66B" w14:textId="39BB46FE"/>
        </w:tc>
        <w:tc>
          <w:tcPr>
            <w:tcW w:w="4140" w:type="dxa"/>
            <w:tcBorders>
              <w:top w:val="single" w:color="auto" w:sz="4" w:space="0"/>
              <w:left w:val="nil"/>
              <w:bottom w:val="single" w:color="auto" w:sz="4" w:space="0"/>
              <w:right w:val="nil"/>
            </w:tcBorders>
          </w:tcPr>
          <w:p w:rsidR="005D70A1" w:rsidP="005D70A1" w:rsidRDefault="005D70A1" w14:paraId="48C9A5E2" w14:textId="77777777">
            <w:pPr>
              <w:rPr>
                <w:b/>
                <w:bCs/>
              </w:rPr>
            </w:pPr>
            <w:r>
              <w:rPr>
                <w:b/>
                <w:bCs/>
              </w:rPr>
              <w:t>Changes in the law</w:t>
            </w:r>
          </w:p>
          <w:p w:rsidRPr="00ED5754" w:rsidR="0024250E" w:rsidP="0024250E" w:rsidRDefault="0024250E" w14:paraId="0CBB9D1A" w14:textId="77777777"/>
          <w:p w:rsidRPr="00ED5754" w:rsidR="0024250E" w:rsidP="00CB5A6D" w:rsidRDefault="0024250E" w14:paraId="399DEC68" w14:textId="04DE22FE"/>
        </w:tc>
        <w:tc>
          <w:tcPr>
            <w:tcW w:w="4502" w:type="dxa"/>
            <w:gridSpan w:val="5"/>
            <w:tcBorders>
              <w:top w:val="single" w:color="auto" w:sz="4" w:space="0"/>
              <w:left w:val="nil"/>
              <w:bottom w:val="single" w:color="auto" w:sz="4" w:space="0"/>
            </w:tcBorders>
          </w:tcPr>
          <w:p w:rsidRPr="00CB5A6D" w:rsidR="0024250E" w:rsidP="00CB5A6D" w:rsidRDefault="005D70A1" w14:paraId="7A831AD5" w14:textId="538EBD00">
            <w:pPr>
              <w:jc w:val="both"/>
              <w:rPr>
                <w:b/>
              </w:rPr>
            </w:pPr>
            <w:r>
              <w:rPr>
                <w:b/>
              </w:rPr>
              <w:t>There is no reference to Contract Data in this Option and terms in italics are identified elsewhere in this Contract Data.</w:t>
            </w:r>
          </w:p>
        </w:tc>
      </w:tr>
      <w:tr w:rsidR="007F522B" w:rsidTr="00B45DEE" w14:paraId="0C04A911" w14:textId="77777777">
        <w:tblPrEx>
          <w:tblBorders>
            <w:top w:val="single" w:color="auto" w:sz="4" w:space="0"/>
            <w:bottom w:val="single" w:color="auto" w:sz="4" w:space="0"/>
            <w:insideH w:val="none" w:color="auto" w:sz="0" w:space="0"/>
          </w:tblBorders>
        </w:tblPrEx>
        <w:tc>
          <w:tcPr>
            <w:tcW w:w="1078" w:type="dxa"/>
            <w:tcBorders>
              <w:top w:val="single" w:color="auto" w:sz="4" w:space="0"/>
              <w:bottom w:val="single" w:color="auto" w:sz="4" w:space="0"/>
              <w:right w:val="nil"/>
            </w:tcBorders>
          </w:tcPr>
          <w:p w:rsidR="0024250E" w:rsidP="005D70A1" w:rsidRDefault="0024250E" w14:paraId="24628F7C" w14:textId="77777777">
            <w:pPr>
              <w:rPr>
                <w:b/>
                <w:bCs/>
              </w:rPr>
            </w:pPr>
          </w:p>
        </w:tc>
        <w:tc>
          <w:tcPr>
            <w:tcW w:w="4140" w:type="dxa"/>
            <w:tcBorders>
              <w:top w:val="single" w:color="auto" w:sz="4" w:space="0"/>
              <w:left w:val="nil"/>
              <w:bottom w:val="single" w:color="auto" w:sz="4" w:space="0"/>
              <w:right w:val="nil"/>
            </w:tcBorders>
          </w:tcPr>
          <w:p w:rsidR="0024250E" w:rsidP="005D70A1" w:rsidRDefault="0024250E" w14:paraId="74274D5A" w14:textId="77777777">
            <w:pPr>
              <w:rPr>
                <w:b/>
                <w:bCs/>
              </w:rPr>
            </w:pPr>
          </w:p>
        </w:tc>
        <w:tc>
          <w:tcPr>
            <w:tcW w:w="4502" w:type="dxa"/>
            <w:gridSpan w:val="5"/>
            <w:tcBorders>
              <w:top w:val="single" w:color="auto" w:sz="4" w:space="0"/>
              <w:left w:val="nil"/>
              <w:bottom w:val="single" w:color="auto" w:sz="4" w:space="0"/>
            </w:tcBorders>
          </w:tcPr>
          <w:p w:rsidR="0024250E" w:rsidP="005D70A1" w:rsidRDefault="0024250E" w14:paraId="22CF7693" w14:textId="77777777">
            <w:pPr>
              <w:rPr>
                <w:b/>
              </w:rPr>
            </w:pPr>
          </w:p>
        </w:tc>
      </w:tr>
      <w:tr w:rsidRPr="00D11949" w:rsidR="007F522B" w:rsidTr="00B45DEE" w14:paraId="10E8D0FB" w14:textId="77777777">
        <w:tblPrEx>
          <w:tblBorders>
            <w:top w:val="single" w:color="auto" w:sz="4" w:space="0"/>
            <w:bottom w:val="single" w:color="auto" w:sz="4" w:space="0"/>
          </w:tblBorders>
        </w:tblPrEx>
        <w:tc>
          <w:tcPr>
            <w:tcW w:w="1078" w:type="dxa"/>
            <w:tcBorders>
              <w:top w:val="single" w:color="auto" w:sz="4" w:space="0"/>
              <w:bottom w:val="single" w:color="auto" w:sz="4" w:space="0"/>
              <w:right w:val="nil"/>
            </w:tcBorders>
          </w:tcPr>
          <w:p w:rsidRPr="00D11949" w:rsidR="0024250E" w:rsidRDefault="0024250E" w14:paraId="18A24CB2" w14:textId="77777777">
            <w:pPr>
              <w:rPr>
                <w:b/>
                <w:bCs/>
              </w:rPr>
            </w:pPr>
            <w:r w:rsidRPr="00D11949">
              <w:rPr>
                <w:b/>
                <w:bCs/>
              </w:rPr>
              <w:t>X2</w:t>
            </w:r>
          </w:p>
        </w:tc>
        <w:tc>
          <w:tcPr>
            <w:tcW w:w="4140" w:type="dxa"/>
            <w:tcBorders>
              <w:top w:val="single" w:color="auto" w:sz="4" w:space="0"/>
              <w:left w:val="nil"/>
              <w:bottom w:val="single" w:color="auto" w:sz="4" w:space="0"/>
              <w:right w:val="nil"/>
            </w:tcBorders>
          </w:tcPr>
          <w:p w:rsidRPr="00D11949" w:rsidR="0024250E" w:rsidRDefault="0024250E" w14:paraId="25650356" w14:textId="77777777">
            <w:pPr>
              <w:rPr>
                <w:b/>
                <w:bCs/>
              </w:rPr>
            </w:pPr>
            <w:r w:rsidRPr="00D11949">
              <w:rPr>
                <w:b/>
                <w:bCs/>
              </w:rPr>
              <w:t>Changes in the law</w:t>
            </w:r>
          </w:p>
        </w:tc>
        <w:tc>
          <w:tcPr>
            <w:tcW w:w="4502" w:type="dxa"/>
            <w:gridSpan w:val="5"/>
            <w:tcBorders>
              <w:top w:val="single" w:color="auto" w:sz="4" w:space="0"/>
              <w:left w:val="nil"/>
              <w:bottom w:val="single" w:color="auto" w:sz="4" w:space="0"/>
            </w:tcBorders>
          </w:tcPr>
          <w:p w:rsidRPr="00D11949" w:rsidR="0024250E" w:rsidRDefault="0024250E" w14:paraId="3608F697" w14:textId="3B178E92">
            <w:pPr>
              <w:jc w:val="both"/>
              <w:rPr>
                <w:b/>
              </w:rPr>
            </w:pPr>
            <w:r w:rsidRPr="00D11949">
              <w:rPr>
                <w:b/>
              </w:rPr>
              <w:t>There is no reference to Contract Data in this Option and terms in italics are identified elsewhere in this Contract Data.</w:t>
            </w:r>
            <w:r>
              <w:rPr>
                <w:noProof/>
              </w:rPr>
              <w:t xml:space="preserve"> </w:t>
            </w:r>
          </w:p>
        </w:tc>
      </w:tr>
      <w:tr w:rsidRPr="00D11949" w:rsidR="00051635" w:rsidTr="00B45DEE" w14:paraId="12262F04" w14:textId="77777777">
        <w:tblPrEx>
          <w:tblBorders>
            <w:top w:val="single" w:color="auto" w:sz="4" w:space="0"/>
            <w:bottom w:val="single" w:color="auto" w:sz="4" w:space="0"/>
          </w:tblBorders>
        </w:tblPrEx>
        <w:tc>
          <w:tcPr>
            <w:tcW w:w="1078" w:type="dxa"/>
            <w:tcBorders>
              <w:top w:val="single" w:color="auto" w:sz="4" w:space="0"/>
              <w:bottom w:val="single" w:color="auto" w:sz="4" w:space="0"/>
              <w:right w:val="nil"/>
            </w:tcBorders>
            <w:shd w:val="clear" w:color="auto" w:fill="D9D9D9" w:themeFill="background1" w:themeFillShade="D9"/>
          </w:tcPr>
          <w:p w:rsidRPr="00D11949" w:rsidR="0024250E" w:rsidRDefault="0024250E" w14:paraId="4EA5E3A8" w14:textId="77777777">
            <w:pPr>
              <w:rPr>
                <w:b/>
                <w:bCs/>
              </w:rPr>
            </w:pPr>
            <w:r w:rsidRPr="00D11949">
              <w:rPr>
                <w:b/>
                <w:bCs/>
              </w:rPr>
              <w:t>X3</w:t>
            </w:r>
          </w:p>
        </w:tc>
        <w:tc>
          <w:tcPr>
            <w:tcW w:w="4140" w:type="dxa"/>
            <w:tcBorders>
              <w:top w:val="single" w:color="auto" w:sz="4" w:space="0"/>
              <w:left w:val="nil"/>
              <w:bottom w:val="single" w:color="auto" w:sz="4" w:space="0"/>
              <w:right w:val="nil"/>
            </w:tcBorders>
          </w:tcPr>
          <w:p w:rsidRPr="00D11949" w:rsidR="0024250E" w:rsidRDefault="0024250E" w14:paraId="4D1B7FE5" w14:textId="77777777">
            <w:pPr>
              <w:rPr>
                <w:b/>
                <w:bCs/>
              </w:rPr>
            </w:pPr>
            <w:r w:rsidRPr="00D11949">
              <w:rPr>
                <w:b/>
                <w:bCs/>
              </w:rPr>
              <w:t>Multiple currencies</w:t>
            </w:r>
          </w:p>
        </w:tc>
        <w:tc>
          <w:tcPr>
            <w:tcW w:w="4502" w:type="dxa"/>
            <w:gridSpan w:val="5"/>
            <w:tcBorders>
              <w:top w:val="single" w:color="auto" w:sz="4" w:space="0"/>
              <w:left w:val="nil"/>
              <w:bottom w:val="single" w:color="auto" w:sz="4" w:space="0"/>
            </w:tcBorders>
          </w:tcPr>
          <w:p w:rsidRPr="00D11949" w:rsidR="0024250E" w:rsidRDefault="0024250E" w14:paraId="33064231" w14:textId="77777777">
            <w:pPr>
              <w:rPr>
                <w:b/>
                <w:bCs/>
              </w:rPr>
            </w:pPr>
          </w:p>
        </w:tc>
      </w:tr>
      <w:tr w:rsidRPr="00D11949" w:rsidR="006765EC" w:rsidTr="00B45DEE" w14:paraId="215CD505" w14:textId="77777777">
        <w:tblPrEx>
          <w:tblBorders>
            <w:top w:val="single" w:color="auto" w:sz="4" w:space="0"/>
            <w:bottom w:val="single" w:color="auto" w:sz="4" w:space="0"/>
          </w:tblBorders>
        </w:tblPrEx>
        <w:tc>
          <w:tcPr>
            <w:tcW w:w="1078" w:type="dxa"/>
            <w:tcBorders>
              <w:top w:val="single" w:color="auto" w:sz="4" w:space="0"/>
              <w:bottom w:val="nil"/>
              <w:right w:val="nil"/>
            </w:tcBorders>
            <w:shd w:val="clear" w:color="auto" w:fill="D9D9D9" w:themeFill="background1" w:themeFillShade="D9"/>
          </w:tcPr>
          <w:p w:rsidRPr="00D11949" w:rsidR="0024250E" w:rsidRDefault="0024250E" w14:paraId="5DE65E6E" w14:textId="77777777">
            <w:r w:rsidRPr="00D11949">
              <w:t>X3.1</w:t>
            </w:r>
          </w:p>
          <w:p w:rsidRPr="00D11949" w:rsidR="0024250E" w:rsidRDefault="0024250E" w14:paraId="69C181B8" w14:textId="77777777">
            <w:pPr>
              <w:rPr>
                <w:b/>
                <w:sz w:val="16"/>
                <w:szCs w:val="16"/>
              </w:rPr>
            </w:pPr>
          </w:p>
        </w:tc>
        <w:tc>
          <w:tcPr>
            <w:tcW w:w="4140" w:type="dxa"/>
            <w:tcBorders>
              <w:top w:val="single" w:color="auto" w:sz="4" w:space="0"/>
              <w:left w:val="nil"/>
              <w:bottom w:val="nil"/>
              <w:right w:val="nil"/>
            </w:tcBorders>
          </w:tcPr>
          <w:p w:rsidRPr="00D11949" w:rsidR="0024250E" w:rsidRDefault="0024250E" w14:paraId="3F9A4EEE" w14:textId="77777777">
            <w:pPr>
              <w:rPr>
                <w:b/>
              </w:rPr>
            </w:pPr>
            <w:r w:rsidRPr="00D11949">
              <w:t xml:space="preserve">The </w:t>
            </w:r>
            <w:r w:rsidRPr="00D11949">
              <w:rPr>
                <w:i/>
              </w:rPr>
              <w:t>Employer</w:t>
            </w:r>
            <w:r w:rsidRPr="00D11949">
              <w:t xml:space="preserve"> will pay for these items or activities in the currencies stated</w:t>
            </w:r>
          </w:p>
        </w:tc>
        <w:tc>
          <w:tcPr>
            <w:tcW w:w="1260" w:type="dxa"/>
            <w:gridSpan w:val="2"/>
            <w:tcBorders>
              <w:top w:val="single" w:color="auto" w:sz="4" w:space="0"/>
              <w:left w:val="nil"/>
              <w:bottom w:val="nil"/>
              <w:right w:val="dashed" w:color="auto" w:sz="4" w:space="0"/>
            </w:tcBorders>
          </w:tcPr>
          <w:p w:rsidRPr="00D11949" w:rsidR="0024250E" w:rsidRDefault="0024250E" w14:paraId="1DD2C732" w14:textId="77777777">
            <w:pPr>
              <w:rPr>
                <w:b/>
              </w:rPr>
            </w:pPr>
          </w:p>
          <w:p w:rsidRPr="00D11949" w:rsidR="0024250E" w:rsidRDefault="0024250E" w14:paraId="3A308EA0" w14:textId="77777777">
            <w:pPr>
              <w:rPr>
                <w:b/>
              </w:rPr>
            </w:pPr>
            <w:r w:rsidRPr="00D11949">
              <w:rPr>
                <w:b/>
              </w:rPr>
              <w:t>Items &amp; activities</w:t>
            </w:r>
          </w:p>
        </w:tc>
        <w:tc>
          <w:tcPr>
            <w:tcW w:w="1800" w:type="dxa"/>
            <w:gridSpan w:val="2"/>
            <w:tcBorders>
              <w:top w:val="single" w:color="auto" w:sz="4" w:space="0"/>
              <w:left w:val="dashed" w:color="auto" w:sz="4" w:space="0"/>
              <w:bottom w:val="nil"/>
              <w:right w:val="dashed" w:color="auto" w:sz="4" w:space="0"/>
            </w:tcBorders>
          </w:tcPr>
          <w:p w:rsidRPr="00D11949" w:rsidR="0024250E" w:rsidRDefault="0024250E" w14:paraId="73DC5235" w14:textId="77777777">
            <w:pPr>
              <w:rPr>
                <w:b/>
              </w:rPr>
            </w:pPr>
          </w:p>
          <w:p w:rsidRPr="00D11949" w:rsidR="0024250E" w:rsidRDefault="0024250E" w14:paraId="664AC366" w14:textId="77777777">
            <w:pPr>
              <w:rPr>
                <w:b/>
              </w:rPr>
            </w:pPr>
            <w:r w:rsidRPr="00D11949">
              <w:rPr>
                <w:b/>
              </w:rPr>
              <w:t>Other currency</w:t>
            </w:r>
          </w:p>
        </w:tc>
        <w:tc>
          <w:tcPr>
            <w:tcW w:w="1442" w:type="dxa"/>
            <w:tcBorders>
              <w:top w:val="single" w:color="auto" w:sz="4" w:space="0"/>
              <w:left w:val="dashed" w:color="auto" w:sz="4" w:space="0"/>
              <w:bottom w:val="nil"/>
            </w:tcBorders>
          </w:tcPr>
          <w:p w:rsidRPr="00D11949" w:rsidR="0024250E" w:rsidRDefault="0024250E" w14:paraId="5D36FB8A" w14:textId="77777777">
            <w:pPr>
              <w:rPr>
                <w:b/>
              </w:rPr>
            </w:pPr>
            <w:r w:rsidRPr="00D11949">
              <w:rPr>
                <w:b/>
              </w:rPr>
              <w:t>Maximum payment in other currency</w:t>
            </w:r>
          </w:p>
        </w:tc>
      </w:tr>
      <w:tr w:rsidRPr="00D11949" w:rsidR="00051635" w:rsidTr="00B45DEE" w14:paraId="28A1B2C1" w14:textId="77777777">
        <w:tblPrEx>
          <w:tblBorders>
            <w:top w:val="single" w:color="auto" w:sz="4" w:space="0"/>
            <w:bottom w:val="single" w:color="auto" w:sz="4" w:space="0"/>
          </w:tblBorders>
        </w:tblPrEx>
        <w:tc>
          <w:tcPr>
            <w:tcW w:w="1078" w:type="dxa"/>
            <w:tcBorders>
              <w:top w:val="nil"/>
              <w:bottom w:val="single" w:color="auto" w:sz="4" w:space="0"/>
            </w:tcBorders>
            <w:shd w:val="clear" w:color="auto" w:fill="D9D9D9" w:themeFill="background1" w:themeFillShade="D9"/>
          </w:tcPr>
          <w:p w:rsidRPr="00D11949" w:rsidR="0024250E" w:rsidRDefault="0024250E" w14:paraId="0164EC46" w14:textId="77777777"/>
        </w:tc>
        <w:tc>
          <w:tcPr>
            <w:tcW w:w="4140" w:type="dxa"/>
            <w:tcBorders>
              <w:top w:val="nil"/>
              <w:bottom w:val="single" w:color="auto" w:sz="4" w:space="0"/>
            </w:tcBorders>
          </w:tcPr>
          <w:p w:rsidRPr="00D11949" w:rsidR="0024250E" w:rsidRDefault="0024250E" w14:paraId="17C8E989" w14:textId="77777777"/>
        </w:tc>
        <w:tc>
          <w:tcPr>
            <w:tcW w:w="1260" w:type="dxa"/>
            <w:gridSpan w:val="2"/>
            <w:tcBorders>
              <w:top w:val="nil"/>
              <w:bottom w:val="nil"/>
              <w:right w:val="dashed" w:color="auto" w:sz="4" w:space="0"/>
            </w:tcBorders>
          </w:tcPr>
          <w:p w:rsidRPr="00D11949" w:rsidR="0024250E" w:rsidRDefault="0024250E" w14:paraId="11B3F7C7" w14:textId="77777777">
            <w:pPr>
              <w:rPr>
                <w:b/>
              </w:rPr>
            </w:pPr>
            <w:r w:rsidRPr="00D11949">
              <w:rPr>
                <w:b/>
                <w:bCs/>
              </w:rPr>
              <w:t>[●]</w:t>
            </w:r>
          </w:p>
        </w:tc>
        <w:tc>
          <w:tcPr>
            <w:tcW w:w="1800" w:type="dxa"/>
            <w:gridSpan w:val="2"/>
            <w:tcBorders>
              <w:top w:val="nil"/>
              <w:left w:val="dashed" w:color="auto" w:sz="4" w:space="0"/>
              <w:bottom w:val="nil"/>
              <w:right w:val="dashed" w:color="auto" w:sz="4" w:space="0"/>
            </w:tcBorders>
          </w:tcPr>
          <w:p w:rsidRPr="00D11949" w:rsidR="0024250E" w:rsidRDefault="0024250E" w14:paraId="40354574" w14:textId="77777777">
            <w:pPr>
              <w:rPr>
                <w:b/>
              </w:rPr>
            </w:pPr>
            <w:r w:rsidRPr="00D11949">
              <w:rPr>
                <w:b/>
                <w:bCs/>
              </w:rPr>
              <w:t>[●]</w:t>
            </w:r>
          </w:p>
        </w:tc>
        <w:tc>
          <w:tcPr>
            <w:tcW w:w="1442" w:type="dxa"/>
            <w:tcBorders>
              <w:top w:val="nil"/>
              <w:left w:val="dashed" w:color="auto" w:sz="4" w:space="0"/>
              <w:bottom w:val="nil"/>
            </w:tcBorders>
          </w:tcPr>
          <w:p w:rsidRPr="00D11949" w:rsidR="0024250E" w:rsidRDefault="0024250E" w14:paraId="56B63F28" w14:textId="77777777">
            <w:pPr>
              <w:rPr>
                <w:b/>
              </w:rPr>
            </w:pPr>
            <w:r w:rsidRPr="00D11949">
              <w:rPr>
                <w:b/>
                <w:bCs/>
              </w:rPr>
              <w:t>[●]</w:t>
            </w:r>
          </w:p>
        </w:tc>
      </w:tr>
      <w:tr w:rsidRPr="00D11949" w:rsidR="00051635" w:rsidTr="00B45DEE" w14:paraId="4DE432C3" w14:textId="77777777">
        <w:tblPrEx>
          <w:tblBorders>
            <w:top w:val="single" w:color="auto" w:sz="4" w:space="0"/>
            <w:bottom w:val="single" w:color="auto" w:sz="4" w:space="0"/>
          </w:tblBorders>
        </w:tblPrEx>
        <w:tc>
          <w:tcPr>
            <w:tcW w:w="1078" w:type="dxa"/>
            <w:tcBorders>
              <w:top w:val="single" w:color="auto" w:sz="4" w:space="0"/>
              <w:bottom w:val="single" w:color="auto" w:sz="4" w:space="0"/>
            </w:tcBorders>
            <w:shd w:val="clear" w:color="auto" w:fill="D9D9D9" w:themeFill="background1" w:themeFillShade="D9"/>
          </w:tcPr>
          <w:p w:rsidRPr="00D11949" w:rsidR="0024250E" w:rsidRDefault="0024250E" w14:paraId="5E536C0E" w14:textId="77777777"/>
        </w:tc>
        <w:tc>
          <w:tcPr>
            <w:tcW w:w="4140" w:type="dxa"/>
            <w:tcBorders>
              <w:top w:val="single" w:color="auto" w:sz="4" w:space="0"/>
              <w:bottom w:val="single" w:color="auto" w:sz="4" w:space="0"/>
            </w:tcBorders>
          </w:tcPr>
          <w:p w:rsidRPr="00D11949" w:rsidR="0024250E" w:rsidRDefault="0024250E" w14:paraId="41653C0A" w14:textId="77777777"/>
        </w:tc>
        <w:tc>
          <w:tcPr>
            <w:tcW w:w="1260" w:type="dxa"/>
            <w:gridSpan w:val="2"/>
            <w:tcBorders>
              <w:top w:val="nil"/>
              <w:bottom w:val="nil"/>
              <w:right w:val="dashed" w:color="auto" w:sz="4" w:space="0"/>
            </w:tcBorders>
          </w:tcPr>
          <w:p w:rsidRPr="00D11949" w:rsidR="0024250E" w:rsidRDefault="0024250E" w14:paraId="63BD1523" w14:textId="77777777">
            <w:pPr>
              <w:rPr>
                <w:b/>
              </w:rPr>
            </w:pPr>
            <w:r w:rsidRPr="00D11949">
              <w:rPr>
                <w:b/>
                <w:bCs/>
              </w:rPr>
              <w:t>[●]</w:t>
            </w:r>
          </w:p>
        </w:tc>
        <w:tc>
          <w:tcPr>
            <w:tcW w:w="1800" w:type="dxa"/>
            <w:gridSpan w:val="2"/>
            <w:tcBorders>
              <w:top w:val="nil"/>
              <w:left w:val="dashed" w:color="auto" w:sz="4" w:space="0"/>
              <w:bottom w:val="nil"/>
              <w:right w:val="dashed" w:color="auto" w:sz="4" w:space="0"/>
            </w:tcBorders>
          </w:tcPr>
          <w:p w:rsidRPr="00D11949" w:rsidR="0024250E" w:rsidRDefault="0024250E" w14:paraId="67E0C0D2" w14:textId="77777777">
            <w:pPr>
              <w:rPr>
                <w:b/>
              </w:rPr>
            </w:pPr>
            <w:r w:rsidRPr="00D11949">
              <w:rPr>
                <w:b/>
                <w:bCs/>
              </w:rPr>
              <w:t>[●]</w:t>
            </w:r>
          </w:p>
        </w:tc>
        <w:tc>
          <w:tcPr>
            <w:tcW w:w="1442" w:type="dxa"/>
            <w:tcBorders>
              <w:top w:val="nil"/>
              <w:left w:val="dashed" w:color="auto" w:sz="4" w:space="0"/>
              <w:bottom w:val="nil"/>
            </w:tcBorders>
          </w:tcPr>
          <w:p w:rsidRPr="00D11949" w:rsidR="0024250E" w:rsidRDefault="0024250E" w14:paraId="345221B7" w14:textId="77777777">
            <w:pPr>
              <w:rPr>
                <w:b/>
              </w:rPr>
            </w:pPr>
            <w:r w:rsidRPr="00D11949">
              <w:rPr>
                <w:b/>
                <w:bCs/>
              </w:rPr>
              <w:t>[●]</w:t>
            </w:r>
          </w:p>
        </w:tc>
      </w:tr>
      <w:tr w:rsidRPr="00D11949" w:rsidR="00051635" w:rsidTr="00B45DEE" w14:paraId="4E80591E" w14:textId="77777777">
        <w:tblPrEx>
          <w:tblBorders>
            <w:top w:val="single" w:color="auto" w:sz="4" w:space="0"/>
            <w:bottom w:val="single" w:color="auto" w:sz="4" w:space="0"/>
          </w:tblBorders>
        </w:tblPrEx>
        <w:tc>
          <w:tcPr>
            <w:tcW w:w="1078" w:type="dxa"/>
            <w:tcBorders>
              <w:top w:val="single" w:color="auto" w:sz="4" w:space="0"/>
              <w:bottom w:val="nil"/>
            </w:tcBorders>
            <w:shd w:val="clear" w:color="auto" w:fill="D9D9D9" w:themeFill="background1" w:themeFillShade="D9"/>
          </w:tcPr>
          <w:p w:rsidRPr="00D11949" w:rsidR="0024250E" w:rsidRDefault="0024250E" w14:paraId="467C2F0B" w14:textId="77777777"/>
        </w:tc>
        <w:tc>
          <w:tcPr>
            <w:tcW w:w="4140" w:type="dxa"/>
            <w:tcBorders>
              <w:top w:val="single" w:color="auto" w:sz="4" w:space="0"/>
              <w:bottom w:val="nil"/>
            </w:tcBorders>
          </w:tcPr>
          <w:p w:rsidRPr="00D11949" w:rsidR="0024250E" w:rsidRDefault="0024250E" w14:paraId="2525886C" w14:textId="77777777"/>
        </w:tc>
        <w:tc>
          <w:tcPr>
            <w:tcW w:w="1260" w:type="dxa"/>
            <w:gridSpan w:val="2"/>
            <w:tcBorders>
              <w:top w:val="nil"/>
              <w:bottom w:val="nil"/>
              <w:right w:val="dashed" w:color="auto" w:sz="4" w:space="0"/>
            </w:tcBorders>
          </w:tcPr>
          <w:p w:rsidRPr="00D11949" w:rsidR="0024250E" w:rsidRDefault="0024250E" w14:paraId="2BEF5F64" w14:textId="77777777">
            <w:pPr>
              <w:rPr>
                <w:b/>
              </w:rPr>
            </w:pPr>
            <w:r w:rsidRPr="00D11949">
              <w:rPr>
                <w:b/>
                <w:bCs/>
              </w:rPr>
              <w:t>[●]</w:t>
            </w:r>
          </w:p>
        </w:tc>
        <w:tc>
          <w:tcPr>
            <w:tcW w:w="1800" w:type="dxa"/>
            <w:gridSpan w:val="2"/>
            <w:tcBorders>
              <w:top w:val="nil"/>
              <w:left w:val="dashed" w:color="auto" w:sz="4" w:space="0"/>
              <w:bottom w:val="nil"/>
              <w:right w:val="dashed" w:color="auto" w:sz="4" w:space="0"/>
            </w:tcBorders>
          </w:tcPr>
          <w:p w:rsidRPr="00D11949" w:rsidR="0024250E" w:rsidRDefault="0024250E" w14:paraId="192B5619" w14:textId="77777777">
            <w:pPr>
              <w:rPr>
                <w:b/>
              </w:rPr>
            </w:pPr>
            <w:r w:rsidRPr="00D11949">
              <w:rPr>
                <w:b/>
                <w:bCs/>
              </w:rPr>
              <w:t>[●]</w:t>
            </w:r>
          </w:p>
        </w:tc>
        <w:tc>
          <w:tcPr>
            <w:tcW w:w="1442" w:type="dxa"/>
            <w:tcBorders>
              <w:top w:val="nil"/>
              <w:left w:val="dashed" w:color="auto" w:sz="4" w:space="0"/>
              <w:bottom w:val="nil"/>
            </w:tcBorders>
          </w:tcPr>
          <w:p w:rsidRPr="00D11949" w:rsidR="0024250E" w:rsidRDefault="0024250E" w14:paraId="2E92BD99" w14:textId="77777777">
            <w:pPr>
              <w:rPr>
                <w:b/>
              </w:rPr>
            </w:pPr>
            <w:r w:rsidRPr="00D11949">
              <w:rPr>
                <w:b/>
                <w:bCs/>
              </w:rPr>
              <w:t>[●]</w:t>
            </w:r>
          </w:p>
        </w:tc>
      </w:tr>
      <w:tr w:rsidRPr="00D11949" w:rsidR="00051635" w:rsidTr="00B45DEE" w14:paraId="239C52C2" w14:textId="77777777">
        <w:tblPrEx>
          <w:tblBorders>
            <w:top w:val="single" w:color="auto" w:sz="4" w:space="0"/>
            <w:bottom w:val="single" w:color="auto" w:sz="4" w:space="0"/>
          </w:tblBorders>
        </w:tblPrEx>
        <w:tc>
          <w:tcPr>
            <w:tcW w:w="1078" w:type="dxa"/>
            <w:tcBorders>
              <w:top w:val="nil"/>
              <w:bottom w:val="nil"/>
            </w:tcBorders>
            <w:shd w:val="clear" w:color="auto" w:fill="D9D9D9" w:themeFill="background1" w:themeFillShade="D9"/>
          </w:tcPr>
          <w:p w:rsidRPr="00D11949" w:rsidR="0024250E" w:rsidRDefault="0024250E" w14:paraId="2CE7B921" w14:textId="77777777"/>
        </w:tc>
        <w:tc>
          <w:tcPr>
            <w:tcW w:w="4140" w:type="dxa"/>
            <w:tcBorders>
              <w:top w:val="nil"/>
              <w:bottom w:val="nil"/>
            </w:tcBorders>
          </w:tcPr>
          <w:p w:rsidRPr="00D11949" w:rsidR="0024250E" w:rsidRDefault="0024250E" w14:paraId="50B5E9AC" w14:textId="77777777"/>
        </w:tc>
        <w:tc>
          <w:tcPr>
            <w:tcW w:w="1260" w:type="dxa"/>
            <w:gridSpan w:val="2"/>
            <w:tcBorders>
              <w:top w:val="nil"/>
              <w:bottom w:val="nil"/>
              <w:right w:val="dashed" w:color="auto" w:sz="4" w:space="0"/>
            </w:tcBorders>
          </w:tcPr>
          <w:p w:rsidRPr="00D11949" w:rsidR="0024250E" w:rsidRDefault="0024250E" w14:paraId="6DD25EA6" w14:textId="77777777">
            <w:pPr>
              <w:rPr>
                <w:b/>
              </w:rPr>
            </w:pPr>
            <w:r w:rsidRPr="00D11949">
              <w:rPr>
                <w:b/>
                <w:bCs/>
              </w:rPr>
              <w:t>[●]</w:t>
            </w:r>
          </w:p>
        </w:tc>
        <w:tc>
          <w:tcPr>
            <w:tcW w:w="1800" w:type="dxa"/>
            <w:gridSpan w:val="2"/>
            <w:tcBorders>
              <w:top w:val="nil"/>
              <w:left w:val="dashed" w:color="auto" w:sz="4" w:space="0"/>
              <w:bottom w:val="nil"/>
              <w:right w:val="dashed" w:color="auto" w:sz="4" w:space="0"/>
            </w:tcBorders>
          </w:tcPr>
          <w:p w:rsidRPr="00D11949" w:rsidR="0024250E" w:rsidRDefault="0024250E" w14:paraId="3A85E71D" w14:textId="77777777">
            <w:pPr>
              <w:rPr>
                <w:b/>
              </w:rPr>
            </w:pPr>
            <w:r w:rsidRPr="00D11949">
              <w:rPr>
                <w:b/>
                <w:bCs/>
              </w:rPr>
              <w:t>[●]</w:t>
            </w:r>
          </w:p>
        </w:tc>
        <w:tc>
          <w:tcPr>
            <w:tcW w:w="1442" w:type="dxa"/>
            <w:tcBorders>
              <w:top w:val="nil"/>
              <w:left w:val="dashed" w:color="auto" w:sz="4" w:space="0"/>
              <w:bottom w:val="nil"/>
            </w:tcBorders>
          </w:tcPr>
          <w:p w:rsidRPr="00D11949" w:rsidR="0024250E" w:rsidRDefault="0024250E" w14:paraId="3E001116" w14:textId="77777777">
            <w:pPr>
              <w:rPr>
                <w:b/>
              </w:rPr>
            </w:pPr>
            <w:r w:rsidRPr="00D11949">
              <w:rPr>
                <w:b/>
                <w:bCs/>
              </w:rPr>
              <w:t>[●]</w:t>
            </w:r>
          </w:p>
        </w:tc>
      </w:tr>
      <w:tr w:rsidRPr="00D11949" w:rsidR="0024250E" w:rsidTr="00B45DEE" w14:paraId="4EC6CA39" w14:textId="77777777">
        <w:tc>
          <w:tcPr>
            <w:tcW w:w="1078" w:type="dxa"/>
            <w:tcBorders>
              <w:top w:val="nil"/>
              <w:bottom w:val="nil"/>
            </w:tcBorders>
            <w:shd w:val="clear" w:color="auto" w:fill="D9D9D9" w:themeFill="background1" w:themeFillShade="D9"/>
          </w:tcPr>
          <w:p w:rsidRPr="00D11949" w:rsidR="0024250E" w:rsidRDefault="0024250E" w14:paraId="3F1FA72E" w14:textId="77777777">
            <w:r w:rsidRPr="00D11949">
              <w:t>X3.1</w:t>
            </w:r>
          </w:p>
        </w:tc>
        <w:tc>
          <w:tcPr>
            <w:tcW w:w="4140" w:type="dxa"/>
            <w:tcBorders>
              <w:top w:val="nil"/>
              <w:bottom w:val="nil"/>
            </w:tcBorders>
          </w:tcPr>
          <w:p w:rsidRPr="00D11949" w:rsidR="0024250E" w:rsidRDefault="0024250E" w14:paraId="3C5D6D39" w14:textId="77777777">
            <w:pPr>
              <w:rPr>
                <w:b/>
              </w:rPr>
            </w:pPr>
            <w:r w:rsidRPr="00D11949">
              <w:t xml:space="preserve">The </w:t>
            </w:r>
            <w:r w:rsidRPr="00D11949">
              <w:rPr>
                <w:i/>
              </w:rPr>
              <w:t>exchange rates</w:t>
            </w:r>
            <w:r w:rsidRPr="00D11949">
              <w:t xml:space="preserve"> are those published in</w:t>
            </w:r>
          </w:p>
        </w:tc>
        <w:tc>
          <w:tcPr>
            <w:tcW w:w="4502" w:type="dxa"/>
            <w:gridSpan w:val="5"/>
            <w:tcBorders>
              <w:top w:val="nil"/>
              <w:bottom w:val="nil"/>
            </w:tcBorders>
          </w:tcPr>
          <w:p w:rsidRPr="00D11949" w:rsidR="0024250E" w:rsidRDefault="0024250E" w14:paraId="6733F18E" w14:textId="77777777">
            <w:pPr>
              <w:rPr>
                <w:b/>
                <w:bCs/>
              </w:rPr>
            </w:pPr>
            <w:r w:rsidRPr="00D11949">
              <w:rPr>
                <w:b/>
                <w:bCs/>
              </w:rPr>
              <w:t>[●] on [●] (date)</w:t>
            </w:r>
          </w:p>
        </w:tc>
      </w:tr>
      <w:tr w:rsidRPr="00D11949" w:rsidR="0024250E" w:rsidTr="00B45DEE" w14:paraId="48514D57" w14:textId="77777777">
        <w:tc>
          <w:tcPr>
            <w:tcW w:w="1078" w:type="dxa"/>
            <w:tcBorders>
              <w:top w:val="nil"/>
              <w:bottom w:val="single" w:color="auto" w:sz="4" w:space="0"/>
            </w:tcBorders>
            <w:shd w:val="clear" w:color="auto" w:fill="D9D9D9" w:themeFill="background1" w:themeFillShade="D9"/>
          </w:tcPr>
          <w:p w:rsidRPr="00D11949" w:rsidR="0024250E" w:rsidRDefault="0024250E" w14:paraId="3B48CD4A" w14:textId="77777777"/>
        </w:tc>
        <w:tc>
          <w:tcPr>
            <w:tcW w:w="4140" w:type="dxa"/>
            <w:tcBorders>
              <w:top w:val="nil"/>
              <w:bottom w:val="single" w:color="auto" w:sz="4" w:space="0"/>
            </w:tcBorders>
          </w:tcPr>
          <w:p w:rsidRPr="00D11949" w:rsidR="0024250E" w:rsidRDefault="0024250E" w14:paraId="72F86EE4" w14:textId="77777777"/>
        </w:tc>
        <w:tc>
          <w:tcPr>
            <w:tcW w:w="4502" w:type="dxa"/>
            <w:gridSpan w:val="5"/>
            <w:tcBorders>
              <w:top w:val="nil"/>
              <w:bottom w:val="single" w:color="auto" w:sz="4" w:space="0"/>
            </w:tcBorders>
          </w:tcPr>
          <w:p w:rsidRPr="00D11949" w:rsidR="0024250E" w:rsidRDefault="0024250E" w14:paraId="3FC306F5" w14:textId="77777777">
            <w:pPr>
              <w:rPr>
                <w:b/>
                <w:bCs/>
              </w:rPr>
            </w:pPr>
            <w:r w:rsidRPr="00D11949">
              <w:rPr>
                <w:b/>
                <w:bCs/>
              </w:rPr>
              <w:t xml:space="preserve">The items &amp; activities will be paid in the other currency </w:t>
            </w:r>
          </w:p>
          <w:p w:rsidRPr="00D11949" w:rsidR="0024250E" w:rsidRDefault="0024250E" w14:paraId="37EEAEA9" w14:textId="77777777">
            <w:pPr>
              <w:rPr>
                <w:b/>
                <w:i/>
              </w:rPr>
            </w:pPr>
            <w:r w:rsidRPr="00D11949">
              <w:rPr>
                <w:b/>
              </w:rPr>
              <w:t xml:space="preserve">- to a foreign Bank account nominated by the </w:t>
            </w:r>
            <w:r w:rsidRPr="00D11949">
              <w:rPr>
                <w:b/>
                <w:i/>
              </w:rPr>
              <w:t xml:space="preserve">Contractor </w:t>
            </w:r>
          </w:p>
          <w:p w:rsidRPr="00D11949" w:rsidR="0024250E" w:rsidRDefault="0024250E" w14:paraId="5AAF5213" w14:textId="77777777">
            <w:pPr>
              <w:rPr>
                <w:b/>
              </w:rPr>
            </w:pPr>
            <w:r w:rsidRPr="00D11949">
              <w:rPr>
                <w:b/>
              </w:rPr>
              <w:t>- to a valid SARB approved CFC account in South Africa</w:t>
            </w:r>
          </w:p>
          <w:p w:rsidRPr="00D11949" w:rsidR="0024250E" w:rsidRDefault="0024250E" w14:paraId="12EC8416" w14:textId="77777777">
            <w:pPr>
              <w:rPr>
                <w:b/>
              </w:rPr>
            </w:pPr>
            <w:r w:rsidRPr="00D11949">
              <w:rPr>
                <w:b/>
              </w:rPr>
              <w:t xml:space="preserve">- in accordance with an alternative payment method agreed with the </w:t>
            </w:r>
            <w:r w:rsidRPr="00D11949">
              <w:rPr>
                <w:b/>
                <w:i/>
              </w:rPr>
              <w:t>Employer</w:t>
            </w:r>
            <w:r w:rsidRPr="00D11949">
              <w:rPr>
                <w:b/>
              </w:rPr>
              <w:t xml:space="preserve"> before the Contract Date.</w:t>
            </w:r>
          </w:p>
          <w:p w:rsidRPr="00D11949" w:rsidR="0024250E" w:rsidRDefault="0024250E" w14:paraId="16940A06" w14:textId="77777777">
            <w:pPr>
              <w:rPr>
                <w:b/>
                <w:bCs/>
                <w:sz w:val="16"/>
                <w:szCs w:val="16"/>
              </w:rPr>
            </w:pPr>
            <w:r w:rsidRPr="00D11949">
              <w:rPr>
                <w:b/>
                <w:bCs/>
                <w:sz w:val="16"/>
                <w:szCs w:val="16"/>
              </w:rPr>
              <w:t>(select one of the three methods as agreed with successful tenderer and delete the others and this note)</w:t>
            </w:r>
          </w:p>
        </w:tc>
      </w:tr>
      <w:tr w:rsidR="005D70A1" w:rsidTr="00B45DEE" w14:paraId="1F3B25C6" w14:textId="77777777">
        <w:tc>
          <w:tcPr>
            <w:tcW w:w="1078" w:type="dxa"/>
            <w:tcBorders>
              <w:top w:val="single" w:color="auto" w:sz="4" w:space="0"/>
              <w:bottom w:val="single" w:color="auto" w:sz="4" w:space="0"/>
            </w:tcBorders>
            <w:shd w:val="clear" w:color="auto" w:fill="D9D9D9" w:themeFill="background1" w:themeFillShade="D9"/>
          </w:tcPr>
          <w:p w:rsidRPr="005E5C5D" w:rsidR="005D70A1" w:rsidP="005D70A1" w:rsidRDefault="005D70A1" w14:paraId="2AD6701D" w14:textId="77777777">
            <w:pPr>
              <w:rPr>
                <w:b/>
                <w:bCs/>
              </w:rPr>
            </w:pPr>
            <w:r w:rsidRPr="005E5C5D">
              <w:rPr>
                <w:b/>
                <w:bCs/>
              </w:rPr>
              <w:t>X7</w:t>
            </w:r>
          </w:p>
        </w:tc>
        <w:tc>
          <w:tcPr>
            <w:tcW w:w="4140" w:type="dxa"/>
            <w:tcBorders>
              <w:top w:val="single" w:color="auto" w:sz="4" w:space="0"/>
              <w:bottom w:val="single" w:color="auto" w:sz="4" w:space="0"/>
            </w:tcBorders>
          </w:tcPr>
          <w:p w:rsidRPr="005E5C5D" w:rsidR="005D70A1" w:rsidP="005D70A1" w:rsidRDefault="005D70A1" w14:paraId="7F97DA94" w14:textId="77777777">
            <w:pPr>
              <w:rPr>
                <w:b/>
                <w:bCs/>
              </w:rPr>
            </w:pPr>
            <w:r w:rsidRPr="005E5C5D">
              <w:rPr>
                <w:b/>
                <w:bCs/>
              </w:rPr>
              <w:t>Delay damages</w:t>
            </w:r>
            <w:r>
              <w:rPr>
                <w:b/>
                <w:bCs/>
              </w:rPr>
              <w:t xml:space="preserve"> (but not if Option X5 is also used)</w:t>
            </w:r>
          </w:p>
        </w:tc>
        <w:tc>
          <w:tcPr>
            <w:tcW w:w="4502" w:type="dxa"/>
            <w:gridSpan w:val="5"/>
            <w:tcBorders>
              <w:top w:val="single" w:color="auto" w:sz="4" w:space="0"/>
              <w:bottom w:val="single" w:color="auto" w:sz="4" w:space="0"/>
            </w:tcBorders>
          </w:tcPr>
          <w:p w:rsidR="005D70A1" w:rsidP="005D70A1" w:rsidRDefault="005D70A1" w14:paraId="7FA95BFE" w14:textId="77777777">
            <w:pPr>
              <w:rPr>
                <w:b/>
              </w:rPr>
            </w:pPr>
          </w:p>
        </w:tc>
      </w:tr>
      <w:tr w:rsidR="005D70A1" w:rsidTr="00B45DEE" w14:paraId="59507C75" w14:textId="77777777">
        <w:tc>
          <w:tcPr>
            <w:tcW w:w="1078" w:type="dxa"/>
            <w:tcBorders>
              <w:top w:val="single" w:color="auto" w:sz="4" w:space="0"/>
              <w:bottom w:val="single" w:color="auto" w:sz="4" w:space="0"/>
            </w:tcBorders>
            <w:shd w:val="clear" w:color="auto" w:fill="D9D9D9" w:themeFill="background1" w:themeFillShade="D9"/>
          </w:tcPr>
          <w:p w:rsidR="005D70A1" w:rsidP="005D70A1" w:rsidRDefault="005D70A1" w14:paraId="3B24D234" w14:textId="77777777">
            <w:r>
              <w:t>X7.1</w:t>
            </w:r>
          </w:p>
        </w:tc>
        <w:tc>
          <w:tcPr>
            <w:tcW w:w="4140" w:type="dxa"/>
            <w:tcBorders>
              <w:top w:val="single" w:color="auto" w:sz="4" w:space="0"/>
              <w:bottom w:val="single" w:color="auto" w:sz="4" w:space="0"/>
            </w:tcBorders>
          </w:tcPr>
          <w:p w:rsidRPr="00AD582A" w:rsidR="005D70A1" w:rsidP="005D70A1" w:rsidRDefault="005D70A1" w14:paraId="0EA0F45A" w14:textId="5CCE98BE">
            <w:r>
              <w:t xml:space="preserve">Delay damages for </w:t>
            </w:r>
            <w:r w:rsidR="0024250E">
              <w:t xml:space="preserve">late </w:t>
            </w:r>
            <w:r>
              <w:t xml:space="preserve">Completion </w:t>
            </w:r>
            <w:r w:rsidRPr="00DF4A29">
              <w:rPr>
                <w:i/>
              </w:rPr>
              <w:t>works</w:t>
            </w:r>
            <w:r>
              <w:t xml:space="preserve"> are</w:t>
            </w:r>
          </w:p>
        </w:tc>
        <w:tc>
          <w:tcPr>
            <w:tcW w:w="4502" w:type="dxa"/>
            <w:gridSpan w:val="5"/>
            <w:tcBorders>
              <w:top w:val="single" w:color="auto" w:sz="4" w:space="0"/>
              <w:bottom w:val="single" w:color="auto" w:sz="4" w:space="0"/>
            </w:tcBorders>
          </w:tcPr>
          <w:p w:rsidRPr="008E63FF" w:rsidR="005D70A1" w:rsidP="005D70A1" w:rsidRDefault="0024250E" w14:paraId="35961280" w14:textId="3E987346">
            <w:pPr>
              <w:rPr>
                <w:b/>
              </w:rPr>
            </w:pPr>
            <w:r w:rsidRPr="0024250E">
              <w:rPr>
                <w:b/>
              </w:rPr>
              <w:t>10% of the total of the Price</w:t>
            </w:r>
            <w:r w:rsidR="00CB6D96">
              <w:rPr>
                <w:b/>
              </w:rPr>
              <w:t xml:space="preserve"> of the contract</w:t>
            </w:r>
            <w:r w:rsidRPr="0024250E">
              <w:rPr>
                <w:b/>
              </w:rPr>
              <w:t xml:space="preserve"> at 0.03% per day</w:t>
            </w:r>
          </w:p>
        </w:tc>
      </w:tr>
      <w:tr w:rsidR="005D70A1" w:rsidTr="00B45DEE" w14:paraId="7CDF5B14" w14:textId="77777777">
        <w:trPr>
          <w:hidden w:val="0"/>
        </w:trPr>
        <w:tc>
          <w:tcPr>
            <w:tcW w:w="1078" w:type="dxa"/>
            <w:tcBorders>
              <w:top w:val="single" w:color="auto" w:sz="4" w:space="0"/>
              <w:bottom w:val="single" w:color="auto" w:sz="4" w:space="0"/>
            </w:tcBorders>
            <w:shd w:val="clear" w:color="auto" w:fill="D9D9D9" w:themeFill="background1" w:themeFillShade="D9"/>
          </w:tcPr>
          <w:p w:rsidRPr="005E5C5D" w:rsidR="005D70A1" w:rsidP="005D70A1" w:rsidRDefault="005D70A1" w14:paraId="202F6CC3" w14:textId="77777777">
            <w:pPr>
              <w:pStyle w:val="StyleEndnoteText"/>
              <w:ind w:left="0" w:firstLine="0"/>
              <w:rPr>
                <w:b/>
                <w:bCs/>
                <w:vanish w:val="0"/>
              </w:rPr>
            </w:pPr>
            <w:r w:rsidRPr="005E5C5D">
              <w:rPr>
                <w:b/>
                <w:bCs/>
                <w:vanish w:val="0"/>
              </w:rPr>
              <w:t>X16</w:t>
            </w:r>
          </w:p>
        </w:tc>
        <w:tc>
          <w:tcPr>
            <w:tcW w:w="4140" w:type="dxa"/>
            <w:tcBorders>
              <w:top w:val="single" w:color="auto" w:sz="4" w:space="0"/>
              <w:bottom w:val="single" w:color="auto" w:sz="4" w:space="0"/>
            </w:tcBorders>
          </w:tcPr>
          <w:p w:rsidRPr="005E5C5D" w:rsidR="005D70A1" w:rsidP="005D70A1" w:rsidRDefault="005D70A1" w14:paraId="566C25D8" w14:textId="77777777">
            <w:pPr>
              <w:rPr>
                <w:b/>
                <w:bCs/>
              </w:rPr>
            </w:pPr>
            <w:r w:rsidRPr="005E5C5D">
              <w:rPr>
                <w:b/>
                <w:bCs/>
              </w:rPr>
              <w:t>Retention (not used with Option F)</w:t>
            </w:r>
          </w:p>
        </w:tc>
        <w:tc>
          <w:tcPr>
            <w:tcW w:w="4502" w:type="dxa"/>
            <w:gridSpan w:val="5"/>
            <w:tcBorders>
              <w:top w:val="single" w:color="auto" w:sz="4" w:space="0"/>
              <w:bottom w:val="single" w:color="auto" w:sz="4" w:space="0"/>
            </w:tcBorders>
          </w:tcPr>
          <w:p w:rsidRPr="00ED5754" w:rsidR="0024250E" w:rsidP="006938A6" w:rsidRDefault="0024250E" w14:paraId="0DF4A15E" w14:textId="2412B78D">
            <w:pPr>
              <w:ind w:firstLine="720"/>
            </w:pPr>
          </w:p>
        </w:tc>
      </w:tr>
      <w:tr w:rsidR="0024250E" w:rsidTr="00B45DEE" w14:paraId="58CBD5A1" w14:textId="77777777">
        <w:trPr>
          <w:hidden w:val="0"/>
        </w:trPr>
        <w:tc>
          <w:tcPr>
            <w:tcW w:w="1078" w:type="dxa"/>
            <w:tcBorders>
              <w:top w:val="single" w:color="auto" w:sz="4" w:space="0"/>
              <w:bottom w:val="single" w:color="auto" w:sz="4" w:space="0"/>
            </w:tcBorders>
            <w:shd w:val="clear" w:color="auto" w:fill="D9D9D9" w:themeFill="background1" w:themeFillShade="D9"/>
          </w:tcPr>
          <w:p w:rsidRPr="005E5C5D" w:rsidR="0024250E" w:rsidP="005D70A1" w:rsidRDefault="0024250E" w14:paraId="27CB7737" w14:textId="77777777">
            <w:pPr>
              <w:pStyle w:val="StyleEndnoteText"/>
              <w:ind w:left="0" w:firstLine="0"/>
              <w:rPr>
                <w:b/>
                <w:bCs/>
                <w:vanish w:val="0"/>
              </w:rPr>
            </w:pPr>
          </w:p>
        </w:tc>
        <w:tc>
          <w:tcPr>
            <w:tcW w:w="4140" w:type="dxa"/>
            <w:tcBorders>
              <w:top w:val="single" w:color="auto" w:sz="4" w:space="0"/>
              <w:bottom w:val="single" w:color="auto" w:sz="4" w:space="0"/>
            </w:tcBorders>
          </w:tcPr>
          <w:p w:rsidRPr="005E5C5D" w:rsidR="0024250E" w:rsidP="005D70A1" w:rsidRDefault="0024250E" w14:paraId="43A94D6D" w14:textId="77777777">
            <w:pPr>
              <w:rPr>
                <w:b/>
                <w:bCs/>
              </w:rPr>
            </w:pPr>
          </w:p>
        </w:tc>
        <w:tc>
          <w:tcPr>
            <w:tcW w:w="4502" w:type="dxa"/>
            <w:gridSpan w:val="5"/>
            <w:tcBorders>
              <w:top w:val="single" w:color="auto" w:sz="4" w:space="0"/>
              <w:bottom w:val="single" w:color="auto" w:sz="4" w:space="0"/>
            </w:tcBorders>
          </w:tcPr>
          <w:p w:rsidR="0024250E" w:rsidP="005D70A1" w:rsidRDefault="0024250E" w14:paraId="510C1D46" w14:textId="77777777">
            <w:pPr>
              <w:rPr>
                <w:b/>
              </w:rPr>
            </w:pPr>
          </w:p>
        </w:tc>
      </w:tr>
      <w:tr w:rsidRPr="00D11949" w:rsidR="007F522B" w:rsidTr="00B45DEE" w14:paraId="1D148652" w14:textId="77777777">
        <w:tc>
          <w:tcPr>
            <w:tcW w:w="1078" w:type="dxa"/>
            <w:tcBorders>
              <w:top w:val="single" w:color="auto" w:sz="4" w:space="0"/>
              <w:bottom w:val="nil"/>
            </w:tcBorders>
            <w:shd w:val="clear" w:color="auto" w:fill="D9D9D9" w:themeFill="background1" w:themeFillShade="D9"/>
          </w:tcPr>
          <w:p w:rsidRPr="00D11949" w:rsidR="0024250E" w:rsidRDefault="0024250E" w14:paraId="399056EB" w14:textId="77777777">
            <w:r w:rsidRPr="00D11949">
              <w:t>X16.1</w:t>
            </w:r>
          </w:p>
        </w:tc>
        <w:tc>
          <w:tcPr>
            <w:tcW w:w="4140" w:type="dxa"/>
            <w:tcBorders>
              <w:top w:val="single" w:color="auto" w:sz="4" w:space="0"/>
              <w:bottom w:val="nil"/>
            </w:tcBorders>
          </w:tcPr>
          <w:p w:rsidRPr="00D11949" w:rsidR="0024250E" w:rsidRDefault="0024250E" w14:paraId="7163368E" w14:textId="77777777">
            <w:r w:rsidRPr="00D11949">
              <w:t xml:space="preserve">The </w:t>
            </w:r>
            <w:r w:rsidRPr="00D11949">
              <w:rPr>
                <w:i/>
              </w:rPr>
              <w:t>retention free amount</w:t>
            </w:r>
            <w:r w:rsidRPr="00D11949">
              <w:t xml:space="preserve"> is </w:t>
            </w:r>
          </w:p>
        </w:tc>
        <w:tc>
          <w:tcPr>
            <w:tcW w:w="4502" w:type="dxa"/>
            <w:gridSpan w:val="5"/>
            <w:tcBorders>
              <w:top w:val="single" w:color="auto" w:sz="4" w:space="0"/>
              <w:bottom w:val="nil"/>
            </w:tcBorders>
          </w:tcPr>
          <w:p w:rsidRPr="00D11949" w:rsidR="0024250E" w:rsidRDefault="0024250E" w14:paraId="0630E6D7" w14:textId="77777777">
            <w:pPr>
              <w:jc w:val="both"/>
              <w:rPr>
                <w:b/>
              </w:rPr>
            </w:pPr>
            <w:r w:rsidRPr="00D11949">
              <w:rPr>
                <w:b/>
              </w:rPr>
              <w:t>NIL</w:t>
            </w:r>
          </w:p>
        </w:tc>
      </w:tr>
      <w:tr w:rsidRPr="00D11949" w:rsidR="0024250E" w:rsidTr="00B45DEE" w14:paraId="76E58912" w14:textId="77777777">
        <w:tc>
          <w:tcPr>
            <w:tcW w:w="1078" w:type="dxa"/>
            <w:tcBorders>
              <w:top w:val="nil"/>
              <w:bottom w:val="single" w:color="auto" w:sz="4" w:space="0"/>
            </w:tcBorders>
            <w:shd w:val="clear" w:color="auto" w:fill="D9D9D9" w:themeFill="background1" w:themeFillShade="D9"/>
          </w:tcPr>
          <w:p w:rsidRPr="00D11949" w:rsidR="0024250E" w:rsidRDefault="0024250E" w14:paraId="3771C4D1" w14:textId="77777777"/>
        </w:tc>
        <w:tc>
          <w:tcPr>
            <w:tcW w:w="4140" w:type="dxa"/>
            <w:tcBorders>
              <w:top w:val="nil"/>
              <w:bottom w:val="single" w:color="auto" w:sz="4" w:space="0"/>
            </w:tcBorders>
          </w:tcPr>
          <w:p w:rsidRPr="00D11949" w:rsidR="0024250E" w:rsidRDefault="0024250E" w14:paraId="22985547" w14:textId="77777777">
            <w:r w:rsidRPr="00D11949">
              <w:t xml:space="preserve">The </w:t>
            </w:r>
            <w:r w:rsidRPr="00D11949">
              <w:rPr>
                <w:i/>
              </w:rPr>
              <w:t>retention percentage</w:t>
            </w:r>
            <w:r w:rsidRPr="00D11949">
              <w:t xml:space="preserve"> is</w:t>
            </w:r>
          </w:p>
        </w:tc>
        <w:tc>
          <w:tcPr>
            <w:tcW w:w="4502" w:type="dxa"/>
            <w:gridSpan w:val="5"/>
            <w:tcBorders>
              <w:top w:val="nil"/>
              <w:bottom w:val="single" w:color="auto" w:sz="4" w:space="0"/>
            </w:tcBorders>
          </w:tcPr>
          <w:p w:rsidRPr="00D11949" w:rsidR="0024250E" w:rsidRDefault="0024250E" w14:paraId="490C45FB" w14:textId="1B9416A7">
            <w:pPr>
              <w:tabs>
                <w:tab w:val="right" w:pos="4375"/>
              </w:tabs>
              <w:jc w:val="both"/>
              <w:rPr>
                <w:b/>
              </w:rPr>
            </w:pPr>
            <w:r w:rsidRPr="00D11949">
              <w:rPr>
                <w:b/>
              </w:rPr>
              <w:t xml:space="preserve">10 % of </w:t>
            </w:r>
            <w:r>
              <w:rPr>
                <w:b/>
              </w:rPr>
              <w:t>Contract Price for construction</w:t>
            </w:r>
            <w:r w:rsidRPr="00D11949">
              <w:rPr>
                <w:b/>
              </w:rPr>
              <w:tab/>
            </w:r>
          </w:p>
        </w:tc>
      </w:tr>
      <w:tr w:rsidRPr="00D11949" w:rsidR="00051635" w:rsidTr="00B45DEE" w14:paraId="7BFE8CC2" w14:textId="77777777">
        <w:tc>
          <w:tcPr>
            <w:tcW w:w="1078" w:type="dxa"/>
            <w:tcBorders>
              <w:top w:val="single" w:color="auto" w:sz="4" w:space="0"/>
              <w:bottom w:val="single" w:color="auto" w:sz="4" w:space="0"/>
            </w:tcBorders>
          </w:tcPr>
          <w:p w:rsidRPr="00D11949" w:rsidR="0024250E" w:rsidRDefault="0024250E" w14:paraId="5EC85E0A" w14:textId="77777777">
            <w:pPr>
              <w:rPr>
                <w:b/>
                <w:bCs/>
              </w:rPr>
            </w:pPr>
            <w:r w:rsidRPr="00D11949">
              <w:rPr>
                <w:b/>
                <w:bCs/>
              </w:rPr>
              <w:t>X18</w:t>
            </w:r>
          </w:p>
        </w:tc>
        <w:tc>
          <w:tcPr>
            <w:tcW w:w="4140" w:type="dxa"/>
            <w:tcBorders>
              <w:top w:val="single" w:color="auto" w:sz="4" w:space="0"/>
              <w:bottom w:val="single" w:color="auto" w:sz="4" w:space="0"/>
            </w:tcBorders>
          </w:tcPr>
          <w:p w:rsidRPr="00D11949" w:rsidR="0024250E" w:rsidRDefault="0024250E" w14:paraId="47CC920E" w14:textId="77777777">
            <w:pPr>
              <w:rPr>
                <w:b/>
                <w:bCs/>
              </w:rPr>
            </w:pPr>
            <w:r w:rsidRPr="00D11949">
              <w:rPr>
                <w:b/>
                <w:bCs/>
              </w:rPr>
              <w:t>Limitation of liability</w:t>
            </w:r>
          </w:p>
        </w:tc>
        <w:tc>
          <w:tcPr>
            <w:tcW w:w="4502" w:type="dxa"/>
            <w:gridSpan w:val="5"/>
            <w:tcBorders>
              <w:top w:val="single" w:color="auto" w:sz="4" w:space="0"/>
              <w:bottom w:val="single" w:color="auto" w:sz="4" w:space="0"/>
            </w:tcBorders>
          </w:tcPr>
          <w:p w:rsidRPr="00D11949" w:rsidR="0024250E" w:rsidRDefault="0024250E" w14:paraId="0E0BF68F" w14:textId="77777777">
            <w:pPr>
              <w:rPr>
                <w:b/>
                <w:highlight w:val="yellow"/>
              </w:rPr>
            </w:pPr>
          </w:p>
        </w:tc>
      </w:tr>
      <w:tr w:rsidRPr="00D11949" w:rsidR="007F522B" w:rsidTr="00B45DEE" w14:paraId="3857D150" w14:textId="77777777">
        <w:tc>
          <w:tcPr>
            <w:tcW w:w="1078" w:type="dxa"/>
            <w:tcBorders>
              <w:top w:val="single" w:color="auto" w:sz="4" w:space="0"/>
              <w:bottom w:val="nil"/>
            </w:tcBorders>
          </w:tcPr>
          <w:p w:rsidRPr="00D11949" w:rsidR="0024250E" w:rsidRDefault="0024250E" w14:paraId="6F6AF33F" w14:textId="77777777">
            <w:pPr>
              <w:rPr>
                <w:bCs/>
                <w:highlight w:val="yellow"/>
              </w:rPr>
            </w:pPr>
            <w:r w:rsidRPr="00D11949">
              <w:rPr>
                <w:bCs/>
              </w:rPr>
              <w:t>X18.1</w:t>
            </w:r>
          </w:p>
        </w:tc>
        <w:tc>
          <w:tcPr>
            <w:tcW w:w="4140" w:type="dxa"/>
            <w:tcBorders>
              <w:top w:val="single" w:color="auto" w:sz="4" w:space="0"/>
              <w:bottom w:val="single" w:color="auto" w:sz="4" w:space="0"/>
            </w:tcBorders>
          </w:tcPr>
          <w:p w:rsidRPr="00D11949" w:rsidR="0024250E" w:rsidRDefault="0024250E" w14:paraId="7502B2FE" w14:textId="77777777">
            <w:r w:rsidRPr="00D11949">
              <w:t xml:space="preserve">The </w:t>
            </w:r>
            <w:r w:rsidRPr="00D11949">
              <w:rPr>
                <w:i/>
              </w:rPr>
              <w:t>Contractor</w:t>
            </w:r>
            <w:r w:rsidRPr="00D11949">
              <w:t xml:space="preserve">’s liability to the </w:t>
            </w:r>
            <w:r w:rsidRPr="00D11949">
              <w:rPr>
                <w:i/>
              </w:rPr>
              <w:t>Employer</w:t>
            </w:r>
            <w:r w:rsidRPr="00D11949">
              <w:t xml:space="preserve"> for indirect or consequential loss is limited to:</w:t>
            </w:r>
          </w:p>
        </w:tc>
        <w:tc>
          <w:tcPr>
            <w:tcW w:w="4502" w:type="dxa"/>
            <w:gridSpan w:val="5"/>
            <w:tcBorders>
              <w:top w:val="single" w:color="auto" w:sz="4" w:space="0"/>
              <w:bottom w:val="single" w:color="auto" w:sz="4" w:space="0"/>
            </w:tcBorders>
          </w:tcPr>
          <w:p w:rsidRPr="00D11949" w:rsidR="0024250E" w:rsidRDefault="0024250E" w14:paraId="0399A4E7" w14:textId="77777777">
            <w:pPr>
              <w:jc w:val="both"/>
              <w:rPr>
                <w:b/>
              </w:rPr>
            </w:pPr>
            <w:r w:rsidRPr="00D11949">
              <w:rPr>
                <w:rFonts w:cs="Arial"/>
                <w:b/>
              </w:rPr>
              <w:t>NIL</w:t>
            </w:r>
          </w:p>
        </w:tc>
      </w:tr>
      <w:tr w:rsidRPr="00D11949" w:rsidR="007F522B" w:rsidTr="00B45DEE" w14:paraId="6420C243" w14:textId="77777777">
        <w:tc>
          <w:tcPr>
            <w:tcW w:w="1078" w:type="dxa"/>
            <w:tcBorders>
              <w:top w:val="nil"/>
              <w:bottom w:val="nil"/>
            </w:tcBorders>
          </w:tcPr>
          <w:p w:rsidRPr="00D11949" w:rsidR="0024250E" w:rsidRDefault="0024250E" w14:paraId="1C05C806" w14:textId="77777777">
            <w:pPr>
              <w:rPr>
                <w:bCs/>
              </w:rPr>
            </w:pPr>
            <w:r w:rsidRPr="00D11949">
              <w:rPr>
                <w:bCs/>
              </w:rPr>
              <w:t>X18.2</w:t>
            </w:r>
          </w:p>
        </w:tc>
        <w:tc>
          <w:tcPr>
            <w:tcW w:w="4140" w:type="dxa"/>
            <w:tcBorders>
              <w:top w:val="single" w:color="auto" w:sz="4" w:space="0"/>
              <w:bottom w:val="single" w:color="auto" w:sz="4" w:space="0"/>
            </w:tcBorders>
          </w:tcPr>
          <w:p w:rsidRPr="00D11949" w:rsidR="0024250E" w:rsidRDefault="0024250E" w14:paraId="24D75F7B" w14:textId="77777777">
            <w:r w:rsidRPr="00D11949">
              <w:t xml:space="preserve">For any one event, the </w:t>
            </w:r>
            <w:r w:rsidRPr="00D11949">
              <w:rPr>
                <w:i/>
              </w:rPr>
              <w:t>Contractor</w:t>
            </w:r>
            <w:r w:rsidRPr="00D11949">
              <w:t xml:space="preserve">’s liability to the </w:t>
            </w:r>
            <w:r w:rsidRPr="00D11949">
              <w:rPr>
                <w:i/>
              </w:rPr>
              <w:t>Employer</w:t>
            </w:r>
            <w:r w:rsidRPr="00D11949">
              <w:t xml:space="preserve"> for loss of or damage to the </w:t>
            </w:r>
            <w:r w:rsidRPr="00D11949">
              <w:rPr>
                <w:i/>
              </w:rPr>
              <w:t>Employer</w:t>
            </w:r>
            <w:r w:rsidRPr="00D11949">
              <w:t>’s property is limited to:</w:t>
            </w:r>
          </w:p>
        </w:tc>
        <w:tc>
          <w:tcPr>
            <w:tcW w:w="4502" w:type="dxa"/>
            <w:gridSpan w:val="5"/>
            <w:tcBorders>
              <w:top w:val="single" w:color="auto" w:sz="4" w:space="0"/>
              <w:bottom w:val="single" w:color="auto" w:sz="4" w:space="0"/>
            </w:tcBorders>
          </w:tcPr>
          <w:p w:rsidRPr="00D11949" w:rsidR="0024250E" w:rsidRDefault="00CB5A6D" w14:paraId="7576A83A" w14:textId="1D8805A2">
            <w:pPr>
              <w:jc w:val="both"/>
            </w:pPr>
            <w:r>
              <w:rPr>
                <w:b/>
              </w:rPr>
              <w:t>T</w:t>
            </w:r>
            <w:r w:rsidRPr="00D11949" w:rsidR="0024250E">
              <w:rPr>
                <w:b/>
              </w:rPr>
              <w:t xml:space="preserve">he amount of the deductibles relevant to the event </w:t>
            </w:r>
          </w:p>
        </w:tc>
      </w:tr>
      <w:tr w:rsidRPr="00D11949" w:rsidR="007F522B" w:rsidTr="00B45DEE" w14:paraId="0D6A3FC3" w14:textId="77777777">
        <w:tc>
          <w:tcPr>
            <w:tcW w:w="1078" w:type="dxa"/>
            <w:tcBorders>
              <w:top w:val="nil"/>
              <w:bottom w:val="nil"/>
            </w:tcBorders>
          </w:tcPr>
          <w:p w:rsidRPr="00D11949" w:rsidR="0024250E" w:rsidRDefault="0024250E" w14:paraId="57C974A8" w14:textId="77777777">
            <w:pPr>
              <w:rPr>
                <w:bCs/>
              </w:rPr>
            </w:pPr>
            <w:r w:rsidRPr="00D11949">
              <w:rPr>
                <w:bCs/>
              </w:rPr>
              <w:t>X18.3</w:t>
            </w:r>
          </w:p>
        </w:tc>
        <w:tc>
          <w:tcPr>
            <w:tcW w:w="4140" w:type="dxa"/>
            <w:tcBorders>
              <w:top w:val="single" w:color="auto" w:sz="4" w:space="0"/>
              <w:bottom w:val="single" w:color="auto" w:sz="4" w:space="0"/>
            </w:tcBorders>
          </w:tcPr>
          <w:p w:rsidRPr="00D11949" w:rsidR="0024250E" w:rsidRDefault="0024250E" w14:paraId="668D3595" w14:textId="77777777">
            <w:r w:rsidRPr="00D11949">
              <w:t xml:space="preserve">The </w:t>
            </w:r>
            <w:r w:rsidRPr="00D11949">
              <w:rPr>
                <w:i/>
              </w:rPr>
              <w:t>Contractor</w:t>
            </w:r>
            <w:r w:rsidRPr="00D11949">
              <w:t>’s liability for Defects due to his design which are not listed on the Defects Certificate is limited to</w:t>
            </w:r>
          </w:p>
        </w:tc>
        <w:tc>
          <w:tcPr>
            <w:tcW w:w="4502" w:type="dxa"/>
            <w:gridSpan w:val="5"/>
            <w:tcBorders>
              <w:top w:val="single" w:color="auto" w:sz="4" w:space="0"/>
              <w:bottom w:val="single" w:color="auto" w:sz="4" w:space="0"/>
            </w:tcBorders>
          </w:tcPr>
          <w:p w:rsidRPr="00D11949" w:rsidR="0024250E" w:rsidRDefault="0024250E" w14:paraId="524D8C30" w14:textId="77777777">
            <w:pPr>
              <w:jc w:val="both"/>
              <w:rPr>
                <w:b/>
              </w:rPr>
            </w:pPr>
            <w:r w:rsidRPr="00D11949">
              <w:rPr>
                <w:b/>
              </w:rPr>
              <w:t xml:space="preserve">The </w:t>
            </w:r>
            <w:r>
              <w:rPr>
                <w:b/>
              </w:rPr>
              <w:t>C</w:t>
            </w:r>
            <w:r w:rsidRPr="00D11949">
              <w:rPr>
                <w:b/>
              </w:rPr>
              <w:t>ontractor</w:t>
            </w:r>
            <w:r>
              <w:rPr>
                <w:b/>
              </w:rPr>
              <w:t>’s liability</w:t>
            </w:r>
            <w:r w:rsidRPr="00D11949">
              <w:rPr>
                <w:b/>
              </w:rPr>
              <w:t xml:space="preserve"> </w:t>
            </w:r>
            <w:r>
              <w:rPr>
                <w:b/>
              </w:rPr>
              <w:t xml:space="preserve">for his design for the </w:t>
            </w:r>
            <w:r w:rsidRPr="00652D3E">
              <w:rPr>
                <w:b/>
                <w:i/>
                <w:iCs/>
              </w:rPr>
              <w:t>works</w:t>
            </w:r>
            <w:r>
              <w:rPr>
                <w:b/>
              </w:rPr>
              <w:t xml:space="preserve"> </w:t>
            </w:r>
            <w:r w:rsidRPr="00D11949">
              <w:rPr>
                <w:b/>
              </w:rPr>
              <w:t xml:space="preserve">is </w:t>
            </w:r>
            <w:r>
              <w:rPr>
                <w:b/>
              </w:rPr>
              <w:t>unlimited.</w:t>
            </w:r>
          </w:p>
          <w:p w:rsidRPr="00D11949" w:rsidR="0024250E" w:rsidP="00B45DEE" w:rsidRDefault="0024250E" w14:paraId="68011AB3" w14:textId="77777777">
            <w:pPr>
              <w:tabs>
                <w:tab w:val="clear" w:pos="357"/>
              </w:tabs>
              <w:jc w:val="both"/>
              <w:rPr>
                <w:b/>
                <w:szCs w:val="20"/>
              </w:rPr>
            </w:pPr>
          </w:p>
        </w:tc>
      </w:tr>
      <w:tr w:rsidRPr="00D11949" w:rsidR="007F522B" w:rsidTr="00B45DEE" w14:paraId="0676C609" w14:textId="77777777">
        <w:tc>
          <w:tcPr>
            <w:tcW w:w="1078" w:type="dxa"/>
            <w:tcBorders>
              <w:top w:val="nil"/>
              <w:bottom w:val="nil"/>
            </w:tcBorders>
          </w:tcPr>
          <w:p w:rsidRPr="00D11949" w:rsidR="0024250E" w:rsidRDefault="0024250E" w14:paraId="401CE38C" w14:textId="77777777">
            <w:pPr>
              <w:rPr>
                <w:bCs/>
              </w:rPr>
            </w:pPr>
            <w:r w:rsidRPr="00D11949">
              <w:rPr>
                <w:bCs/>
              </w:rPr>
              <w:t>X18.4</w:t>
            </w:r>
          </w:p>
        </w:tc>
        <w:tc>
          <w:tcPr>
            <w:tcW w:w="4140" w:type="dxa"/>
            <w:tcBorders>
              <w:top w:val="single" w:color="auto" w:sz="4" w:space="0"/>
              <w:bottom w:val="single" w:color="auto" w:sz="4" w:space="0"/>
            </w:tcBorders>
          </w:tcPr>
          <w:p w:rsidRPr="00D11949" w:rsidR="0024250E" w:rsidRDefault="0024250E" w14:paraId="2F52452E" w14:textId="77777777">
            <w:r w:rsidRPr="00D11949">
              <w:t xml:space="preserve">The </w:t>
            </w:r>
            <w:r w:rsidRPr="00D11949">
              <w:rPr>
                <w:i/>
              </w:rPr>
              <w:t>Contractor</w:t>
            </w:r>
            <w:r w:rsidRPr="00D11949">
              <w:t xml:space="preserve">’s total liability to the </w:t>
            </w:r>
            <w:r w:rsidRPr="00D11949">
              <w:rPr>
                <w:i/>
              </w:rPr>
              <w:t>Employer</w:t>
            </w:r>
            <w:r w:rsidRPr="00D11949">
              <w:t xml:space="preserve"> for all matters arising under or in connection with this contract, other than excluded matters, is limited to:</w:t>
            </w:r>
          </w:p>
        </w:tc>
        <w:tc>
          <w:tcPr>
            <w:tcW w:w="4502" w:type="dxa"/>
            <w:gridSpan w:val="5"/>
            <w:tcBorders>
              <w:top w:val="single" w:color="auto" w:sz="4" w:space="0"/>
              <w:bottom w:val="single" w:color="auto" w:sz="4" w:space="0"/>
            </w:tcBorders>
          </w:tcPr>
          <w:p w:rsidRPr="00D11949" w:rsidR="0024250E" w:rsidRDefault="0024250E" w14:paraId="0234CEF4" w14:textId="77777777">
            <w:pPr>
              <w:jc w:val="both"/>
              <w:rPr>
                <w:b/>
              </w:rPr>
            </w:pPr>
            <w:r w:rsidRPr="00D11949">
              <w:rPr>
                <w:b/>
              </w:rPr>
              <w:t xml:space="preserve">The </w:t>
            </w:r>
            <w:r>
              <w:rPr>
                <w:b/>
              </w:rPr>
              <w:t>T</w:t>
            </w:r>
            <w:r w:rsidRPr="00D11949">
              <w:rPr>
                <w:b/>
              </w:rPr>
              <w:t>otal of the Prices other than for the additional excluded matters.</w:t>
            </w:r>
          </w:p>
          <w:p w:rsidRPr="00D11949" w:rsidR="0024250E" w:rsidRDefault="0024250E" w14:paraId="3EF426EE" w14:textId="77777777">
            <w:pPr>
              <w:jc w:val="both"/>
              <w:rPr>
                <w:b/>
              </w:rPr>
            </w:pPr>
          </w:p>
          <w:p w:rsidRPr="00D11949" w:rsidR="0024250E" w:rsidRDefault="0024250E" w14:paraId="37864C75" w14:textId="77777777">
            <w:pPr>
              <w:jc w:val="both"/>
              <w:rPr>
                <w:b/>
              </w:rPr>
            </w:pPr>
            <w:r w:rsidRPr="00D11949">
              <w:rPr>
                <w:b/>
              </w:rPr>
              <w:t xml:space="preserve">The </w:t>
            </w:r>
            <w:r w:rsidRPr="00D11949">
              <w:rPr>
                <w:b/>
                <w:i/>
              </w:rPr>
              <w:t>Contractor’s</w:t>
            </w:r>
            <w:r w:rsidRPr="00D11949">
              <w:rPr>
                <w:b/>
              </w:rPr>
              <w:t xml:space="preserve"> total liability for the additional excluded matters is not limited. </w:t>
            </w:r>
          </w:p>
          <w:p w:rsidRPr="00D11949" w:rsidR="0024250E" w:rsidRDefault="0024250E" w14:paraId="363006BC" w14:textId="77777777">
            <w:pPr>
              <w:jc w:val="both"/>
              <w:rPr>
                <w:b/>
              </w:rPr>
            </w:pPr>
          </w:p>
          <w:p w:rsidRPr="00D11949" w:rsidR="0024250E" w:rsidRDefault="0024250E" w14:paraId="6B7F3927" w14:textId="77777777">
            <w:pPr>
              <w:jc w:val="both"/>
              <w:rPr>
                <w:b/>
              </w:rPr>
            </w:pPr>
            <w:r w:rsidRPr="00D11949">
              <w:rPr>
                <w:b/>
              </w:rPr>
              <w:t xml:space="preserve">The additional excluded matters are amounts for which the </w:t>
            </w:r>
            <w:r w:rsidRPr="00D11949">
              <w:rPr>
                <w:b/>
                <w:i/>
              </w:rPr>
              <w:t>Contractor</w:t>
            </w:r>
            <w:r w:rsidRPr="00D11949">
              <w:rPr>
                <w:b/>
              </w:rPr>
              <w:t xml:space="preserve"> is liable under this contract for</w:t>
            </w:r>
          </w:p>
          <w:p w:rsidRPr="00D11949" w:rsidR="0024250E" w:rsidRDefault="0024250E" w14:paraId="0AC08BBA" w14:textId="77777777">
            <w:pPr>
              <w:jc w:val="both"/>
              <w:rPr>
                <w:b/>
              </w:rPr>
            </w:pPr>
          </w:p>
          <w:p w:rsidRPr="00D11949" w:rsidR="0024250E" w:rsidRDefault="0024250E" w14:paraId="17BD0A1B" w14:textId="122CEBC2">
            <w:pPr>
              <w:tabs>
                <w:tab w:val="clear" w:pos="357"/>
              </w:tabs>
              <w:ind w:left="357" w:hanging="357"/>
              <w:jc w:val="both"/>
              <w:rPr>
                <w:b/>
                <w:szCs w:val="20"/>
              </w:rPr>
            </w:pPr>
            <w:r w:rsidRPr="00D11949">
              <w:rPr>
                <w:b/>
                <w:szCs w:val="20"/>
              </w:rPr>
              <w:t xml:space="preserve">Defects due to his design which arise before the Defects Certificate </w:t>
            </w:r>
            <w:r>
              <w:rPr>
                <w:b/>
                <w:szCs w:val="20"/>
              </w:rPr>
              <w:t xml:space="preserve">for Construction </w:t>
            </w:r>
          </w:p>
          <w:p w:rsidRPr="00D11949" w:rsidR="0024250E" w:rsidRDefault="0024250E" w14:paraId="4A3975BD" w14:textId="77777777">
            <w:pPr>
              <w:tabs>
                <w:tab w:val="clear" w:pos="357"/>
                <w:tab w:val="num" w:pos="360"/>
              </w:tabs>
              <w:ind w:left="357" w:hanging="357"/>
              <w:jc w:val="both"/>
              <w:rPr>
                <w:b/>
                <w:szCs w:val="20"/>
              </w:rPr>
            </w:pPr>
            <w:r w:rsidRPr="00D11949">
              <w:rPr>
                <w:b/>
                <w:szCs w:val="20"/>
              </w:rPr>
              <w:t>Defects due to manufacture and fabrication outside the Site,</w:t>
            </w:r>
          </w:p>
          <w:p w:rsidRPr="00D11949" w:rsidR="0024250E" w:rsidRDefault="0024250E" w14:paraId="1966BBE3" w14:textId="77777777">
            <w:pPr>
              <w:tabs>
                <w:tab w:val="clear" w:pos="357"/>
                <w:tab w:val="num" w:pos="360"/>
              </w:tabs>
              <w:ind w:left="357" w:hanging="357"/>
              <w:jc w:val="both"/>
              <w:rPr>
                <w:b/>
                <w:szCs w:val="20"/>
              </w:rPr>
            </w:pPr>
            <w:r w:rsidRPr="00D11949">
              <w:rPr>
                <w:b/>
                <w:szCs w:val="20"/>
              </w:rPr>
              <w:t xml:space="preserve">loss of or damage to property (other than the </w:t>
            </w:r>
            <w:r w:rsidRPr="00D11949">
              <w:rPr>
                <w:b/>
                <w:i/>
                <w:iCs/>
                <w:szCs w:val="20"/>
              </w:rPr>
              <w:t>works</w:t>
            </w:r>
            <w:r w:rsidRPr="00D11949">
              <w:rPr>
                <w:b/>
                <w:szCs w:val="20"/>
              </w:rPr>
              <w:t>, Plant and Materials),</w:t>
            </w:r>
          </w:p>
          <w:p w:rsidRPr="00D11949" w:rsidR="0024250E" w:rsidRDefault="0024250E" w14:paraId="1542C058" w14:textId="77777777">
            <w:pPr>
              <w:tabs>
                <w:tab w:val="clear" w:pos="357"/>
                <w:tab w:val="num" w:pos="360"/>
              </w:tabs>
              <w:ind w:left="360" w:hanging="360"/>
              <w:jc w:val="both"/>
              <w:rPr>
                <w:b/>
                <w:szCs w:val="20"/>
              </w:rPr>
            </w:pPr>
            <w:r w:rsidRPr="00D11949">
              <w:rPr>
                <w:b/>
                <w:szCs w:val="20"/>
              </w:rPr>
              <w:t xml:space="preserve">death of or injury to a person and </w:t>
            </w:r>
          </w:p>
          <w:p w:rsidRPr="00D11949" w:rsidR="0024250E" w:rsidRDefault="0024250E" w14:paraId="3CD9B162" w14:textId="77777777">
            <w:pPr>
              <w:tabs>
                <w:tab w:val="clear" w:pos="357"/>
                <w:tab w:val="num" w:pos="360"/>
              </w:tabs>
              <w:ind w:left="360" w:hanging="360"/>
              <w:jc w:val="both"/>
              <w:rPr>
                <w:szCs w:val="20"/>
              </w:rPr>
            </w:pPr>
            <w:r w:rsidRPr="00D11949">
              <w:rPr>
                <w:b/>
                <w:szCs w:val="20"/>
              </w:rPr>
              <w:t>infringement of an intellectual property right</w:t>
            </w:r>
            <w:r w:rsidRPr="00D11949">
              <w:rPr>
                <w:b/>
                <w:iCs/>
                <w:szCs w:val="20"/>
              </w:rPr>
              <w:t>.</w:t>
            </w:r>
          </w:p>
        </w:tc>
      </w:tr>
      <w:tr w:rsidRPr="00D11949" w:rsidR="007F522B" w:rsidTr="00B45DEE" w14:paraId="4F82EB16" w14:textId="77777777">
        <w:tc>
          <w:tcPr>
            <w:tcW w:w="1078" w:type="dxa"/>
            <w:tcBorders>
              <w:top w:val="nil"/>
              <w:bottom w:val="single" w:color="auto" w:sz="4" w:space="0"/>
            </w:tcBorders>
          </w:tcPr>
          <w:p w:rsidRPr="00D11949" w:rsidR="0024250E" w:rsidRDefault="0024250E" w14:paraId="1597FB0C" w14:textId="77777777">
            <w:pPr>
              <w:rPr>
                <w:bCs/>
              </w:rPr>
            </w:pPr>
            <w:r w:rsidRPr="00D11949">
              <w:rPr>
                <w:bCs/>
              </w:rPr>
              <w:t>X18.5</w:t>
            </w:r>
          </w:p>
        </w:tc>
        <w:tc>
          <w:tcPr>
            <w:tcW w:w="4140" w:type="dxa"/>
            <w:tcBorders>
              <w:top w:val="single" w:color="auto" w:sz="4" w:space="0"/>
              <w:bottom w:val="single" w:color="auto" w:sz="4" w:space="0"/>
            </w:tcBorders>
          </w:tcPr>
          <w:p w:rsidRPr="00D11949" w:rsidR="0024250E" w:rsidRDefault="0024250E" w14:paraId="0286C28C" w14:textId="77777777">
            <w:r w:rsidRPr="00D11949">
              <w:t xml:space="preserve">The </w:t>
            </w:r>
            <w:r w:rsidRPr="00D11949">
              <w:rPr>
                <w:i/>
              </w:rPr>
              <w:t>end of liability date</w:t>
            </w:r>
            <w:r w:rsidRPr="00D11949">
              <w:t xml:space="preserve"> is </w:t>
            </w:r>
          </w:p>
        </w:tc>
        <w:tc>
          <w:tcPr>
            <w:tcW w:w="4502" w:type="dxa"/>
            <w:gridSpan w:val="5"/>
            <w:tcBorders>
              <w:top w:val="single" w:color="auto" w:sz="4" w:space="0"/>
              <w:bottom w:val="single" w:color="auto" w:sz="4" w:space="0"/>
            </w:tcBorders>
          </w:tcPr>
          <w:p w:rsidRPr="00D11949" w:rsidR="0024250E" w:rsidRDefault="0024250E" w14:paraId="06E21768" w14:textId="5FF399DE">
            <w:pPr>
              <w:jc w:val="both"/>
              <w:rPr>
                <w:b/>
              </w:rPr>
            </w:pPr>
            <w:r w:rsidRPr="00D11949">
              <w:rPr>
                <w:b/>
              </w:rPr>
              <w:t xml:space="preserve">(i) </w:t>
            </w:r>
            <w:r w:rsidRPr="00D11949">
              <w:rPr>
                <w:b/>
                <w:bCs/>
              </w:rPr>
              <w:t>Five</w:t>
            </w:r>
            <w:r w:rsidRPr="00D11949">
              <w:rPr>
                <w:b/>
              </w:rPr>
              <w:t xml:space="preserve"> years after the </w:t>
            </w:r>
            <w:r w:rsidR="00923BFD">
              <w:rPr>
                <w:b/>
              </w:rPr>
              <w:t>Completion</w:t>
            </w:r>
            <w:r w:rsidRPr="00D11949">
              <w:rPr>
                <w:b/>
                <w:i/>
              </w:rPr>
              <w:t xml:space="preserve"> </w:t>
            </w:r>
            <w:r w:rsidRPr="00D11949">
              <w:rPr>
                <w:b/>
              </w:rPr>
              <w:t xml:space="preserve">for latent Defects and </w:t>
            </w:r>
          </w:p>
          <w:p w:rsidRPr="00D11949" w:rsidR="0024250E" w:rsidRDefault="0024250E" w14:paraId="2AA89A25" w14:textId="77777777">
            <w:pPr>
              <w:jc w:val="both"/>
              <w:rPr>
                <w:b/>
              </w:rPr>
            </w:pPr>
          </w:p>
          <w:p w:rsidRPr="00D11949" w:rsidR="0024250E" w:rsidRDefault="0024250E" w14:paraId="212E521A" w14:textId="77777777">
            <w:pPr>
              <w:jc w:val="both"/>
              <w:rPr>
                <w:b/>
              </w:rPr>
            </w:pPr>
            <w:r w:rsidRPr="00D11949">
              <w:rPr>
                <w:b/>
              </w:rPr>
              <w:t xml:space="preserve">(ii) the date on which the liability in question prescribes in accordance with </w:t>
            </w:r>
            <w:r w:rsidRPr="00D11949">
              <w:rPr>
                <w:b/>
                <w:szCs w:val="20"/>
              </w:rPr>
              <w:t>the Prescription Act No. 68 of 1969 (as amended or in terms of any replacement legislation) for any other matter</w:t>
            </w:r>
            <w:r w:rsidRPr="00D11949">
              <w:rPr>
                <w:b/>
              </w:rPr>
              <w:t>.</w:t>
            </w:r>
          </w:p>
          <w:p w:rsidRPr="00D11949" w:rsidR="0024250E" w:rsidRDefault="0024250E" w14:paraId="091083C8" w14:textId="77777777">
            <w:pPr>
              <w:jc w:val="both"/>
              <w:rPr>
                <w:b/>
              </w:rPr>
            </w:pPr>
          </w:p>
          <w:p w:rsidRPr="00D11949" w:rsidR="0024250E" w:rsidRDefault="0024250E" w14:paraId="599C40B2" w14:textId="77777777">
            <w:pPr>
              <w:jc w:val="both"/>
              <w:rPr>
                <w:b/>
              </w:rPr>
            </w:pPr>
            <w:r w:rsidRPr="00D11949">
              <w:rPr>
                <w:b/>
              </w:rPr>
              <w:t xml:space="preserve">A latent Defect is a Defect which would not have been discovered on reasonable inspection by the </w:t>
            </w:r>
            <w:r w:rsidRPr="00D11949">
              <w:rPr>
                <w:b/>
                <w:i/>
              </w:rPr>
              <w:t>Employer</w:t>
            </w:r>
            <w:r w:rsidRPr="00D11949">
              <w:rPr>
                <w:b/>
              </w:rPr>
              <w:t xml:space="preserve"> or the </w:t>
            </w:r>
            <w:r w:rsidRPr="00D11949">
              <w:rPr>
                <w:b/>
                <w:i/>
              </w:rPr>
              <w:t>Supervisor</w:t>
            </w:r>
            <w:r w:rsidRPr="00D11949">
              <w:rPr>
                <w:b/>
              </w:rPr>
              <w:t xml:space="preserve"> before the </w:t>
            </w:r>
            <w:r w:rsidRPr="00D11949">
              <w:rPr>
                <w:b/>
                <w:i/>
              </w:rPr>
              <w:t>defects date</w:t>
            </w:r>
            <w:r w:rsidRPr="00D11949">
              <w:rPr>
                <w:b/>
              </w:rPr>
              <w:t xml:space="preserve">, without requiring any inspection not ordinarily carried out by the </w:t>
            </w:r>
            <w:r w:rsidRPr="00D11949">
              <w:rPr>
                <w:b/>
                <w:i/>
              </w:rPr>
              <w:t>Employer</w:t>
            </w:r>
            <w:r w:rsidRPr="00D11949">
              <w:rPr>
                <w:b/>
              </w:rPr>
              <w:t xml:space="preserve"> or the </w:t>
            </w:r>
            <w:r w:rsidRPr="00D11949">
              <w:rPr>
                <w:b/>
                <w:i/>
              </w:rPr>
              <w:t>Supervisor</w:t>
            </w:r>
            <w:r w:rsidRPr="00D11949">
              <w:rPr>
                <w:b/>
              </w:rPr>
              <w:t xml:space="preserve"> during that period. </w:t>
            </w:r>
          </w:p>
          <w:p w:rsidRPr="00D11949" w:rsidR="0024250E" w:rsidRDefault="0024250E" w14:paraId="5A6AD53A" w14:textId="77777777">
            <w:pPr>
              <w:jc w:val="both"/>
              <w:rPr>
                <w:b/>
              </w:rPr>
            </w:pPr>
            <w:r w:rsidRPr="00D11949">
              <w:rPr>
                <w:b/>
              </w:rPr>
              <w:t xml:space="preserve">If the </w:t>
            </w:r>
            <w:r w:rsidRPr="00D11949">
              <w:rPr>
                <w:b/>
                <w:i/>
              </w:rPr>
              <w:t xml:space="preserve">Employer </w:t>
            </w:r>
            <w:r w:rsidRPr="00D11949">
              <w:rPr>
                <w:b/>
              </w:rPr>
              <w:t xml:space="preserve">or the </w:t>
            </w:r>
            <w:r w:rsidRPr="00D11949">
              <w:rPr>
                <w:b/>
                <w:i/>
              </w:rPr>
              <w:t>Supervisor</w:t>
            </w:r>
            <w:r w:rsidRPr="00D11949">
              <w:rPr>
                <w:b/>
              </w:rPr>
              <w:t xml:space="preserve"> do undertake any inspection over and above the reasonable inspection, this does not place a greater responsibility on the </w:t>
            </w:r>
            <w:r w:rsidRPr="00D11949">
              <w:rPr>
                <w:b/>
                <w:i/>
              </w:rPr>
              <w:t>Employer</w:t>
            </w:r>
            <w:r w:rsidRPr="00D11949">
              <w:rPr>
                <w:b/>
              </w:rPr>
              <w:t xml:space="preserve"> or the </w:t>
            </w:r>
            <w:r w:rsidRPr="00D11949">
              <w:rPr>
                <w:b/>
                <w:i/>
              </w:rPr>
              <w:t>Supervisor</w:t>
            </w:r>
            <w:r w:rsidRPr="00D11949">
              <w:rPr>
                <w:b/>
              </w:rPr>
              <w:t xml:space="preserve"> to have discovered the Defect.</w:t>
            </w:r>
          </w:p>
        </w:tc>
      </w:tr>
      <w:tr w:rsidR="005D70A1" w:rsidTr="00B45DEE" w14:paraId="090F6FEB" w14:textId="77777777">
        <w:tblPrEx>
          <w:tblLook w:val="04A0" w:firstRow="1" w:lastRow="0" w:firstColumn="1" w:lastColumn="0" w:noHBand="0" w:noVBand="1"/>
        </w:tblPrEx>
        <w:tc>
          <w:tcPr>
            <w:tcW w:w="1078" w:type="dxa"/>
            <w:tcBorders>
              <w:top w:val="single" w:color="auto" w:sz="4" w:space="0"/>
              <w:left w:val="nil"/>
              <w:bottom w:val="single" w:color="auto" w:sz="4" w:space="0"/>
              <w:right w:val="nil"/>
            </w:tcBorders>
            <w:hideMark/>
          </w:tcPr>
          <w:p w:rsidR="005D70A1" w:rsidP="005D70A1" w:rsidRDefault="005D70A1" w14:paraId="2825547C" w14:textId="77777777">
            <w:pPr>
              <w:rPr>
                <w:b/>
                <w:bCs/>
              </w:rPr>
            </w:pPr>
            <w:r>
              <w:rPr>
                <w:b/>
                <w:bCs/>
              </w:rPr>
              <w:t>Z</w:t>
            </w:r>
          </w:p>
        </w:tc>
        <w:tc>
          <w:tcPr>
            <w:tcW w:w="4140" w:type="dxa"/>
            <w:tcBorders>
              <w:top w:val="single" w:color="auto" w:sz="4" w:space="0"/>
              <w:left w:val="nil"/>
              <w:bottom w:val="single" w:color="auto" w:sz="4" w:space="0"/>
              <w:right w:val="nil"/>
            </w:tcBorders>
            <w:hideMark/>
          </w:tcPr>
          <w:p w:rsidR="005D70A1" w:rsidP="005D70A1" w:rsidRDefault="005D70A1" w14:paraId="3B26D48A" w14:textId="77777777">
            <w:pPr>
              <w:rPr>
                <w:b/>
              </w:rPr>
            </w:pPr>
            <w:r>
              <w:rPr>
                <w:b/>
              </w:rPr>
              <w:t xml:space="preserve">The </w:t>
            </w:r>
            <w:r>
              <w:rPr>
                <w:b/>
                <w:bCs/>
                <w:i/>
              </w:rPr>
              <w:t>Additional conditions of contract</w:t>
            </w:r>
            <w:r>
              <w:rPr>
                <w:b/>
                <w:bCs/>
              </w:rPr>
              <w:t xml:space="preserve"> are</w:t>
            </w:r>
          </w:p>
        </w:tc>
        <w:tc>
          <w:tcPr>
            <w:tcW w:w="4502" w:type="dxa"/>
            <w:gridSpan w:val="5"/>
            <w:tcBorders>
              <w:top w:val="single" w:color="auto" w:sz="4" w:space="0"/>
              <w:left w:val="nil"/>
              <w:bottom w:val="single" w:color="auto" w:sz="4" w:space="0"/>
              <w:right w:val="nil"/>
            </w:tcBorders>
          </w:tcPr>
          <w:p w:rsidR="005D70A1" w:rsidP="005D70A1" w:rsidRDefault="005D70A1" w14:paraId="5BB49483" w14:textId="77777777">
            <w:pPr>
              <w:rPr>
                <w:b/>
              </w:rPr>
            </w:pPr>
          </w:p>
          <w:p w:rsidR="005D70A1" w:rsidP="005D70A1" w:rsidRDefault="005D70A1" w14:paraId="39B25263" w14:textId="77777777">
            <w:pPr>
              <w:rPr>
                <w:b/>
              </w:rPr>
            </w:pPr>
            <w:r>
              <w:rPr>
                <w:b/>
              </w:rPr>
              <w:t>Z1 to Z12 always apply.</w:t>
            </w:r>
          </w:p>
        </w:tc>
      </w:tr>
      <w:tr w:rsidR="005D70A1" w:rsidTr="00B45DEE" w14:paraId="741431DB" w14:textId="77777777">
        <w:tblPrEx>
          <w:tblLook w:val="04A0" w:firstRow="1" w:lastRow="0" w:firstColumn="1" w:lastColumn="0" w:noHBand="0" w:noVBand="1"/>
        </w:tblPrEx>
        <w:tc>
          <w:tcPr>
            <w:tcW w:w="1078" w:type="dxa"/>
            <w:shd w:val="clear" w:color="auto" w:fill="FFFFFF" w:themeFill="background1"/>
            <w:vAlign w:val="center"/>
          </w:tcPr>
          <w:p w:rsidR="005D70A1" w:rsidP="005D70A1" w:rsidRDefault="005D70A1" w14:paraId="30453694" w14:textId="77777777">
            <w:pPr>
              <w:tabs>
                <w:tab w:val="clear" w:pos="357"/>
                <w:tab w:val="left" w:pos="720"/>
              </w:tabs>
              <w:rPr>
                <w:b/>
                <w:bCs/>
              </w:rPr>
            </w:pPr>
          </w:p>
        </w:tc>
        <w:tc>
          <w:tcPr>
            <w:tcW w:w="8642" w:type="dxa"/>
            <w:gridSpan w:val="6"/>
          </w:tcPr>
          <w:p w:rsidR="005D70A1" w:rsidP="005D70A1" w:rsidRDefault="005D70A1" w14:paraId="6A4BAC0C" w14:textId="77777777">
            <w:pPr>
              <w:rPr>
                <w:b/>
              </w:rPr>
            </w:pPr>
          </w:p>
        </w:tc>
      </w:tr>
      <w:tr w:rsidR="005D70A1" w:rsidTr="00B45DEE" w14:paraId="1AA318D9" w14:textId="77777777">
        <w:tblPrEx>
          <w:tblLook w:val="04A0" w:firstRow="1" w:lastRow="0" w:firstColumn="1" w:lastColumn="0" w:noHBand="0" w:noVBand="1"/>
        </w:tblPrEx>
        <w:tc>
          <w:tcPr>
            <w:tcW w:w="1078" w:type="dxa"/>
            <w:shd w:val="clear" w:color="auto" w:fill="FFFFFF" w:themeFill="background1"/>
            <w:vAlign w:val="center"/>
            <w:hideMark/>
          </w:tcPr>
          <w:p w:rsidR="005D70A1" w:rsidP="005D70A1" w:rsidRDefault="005D70A1" w14:paraId="45C9952C" w14:textId="77777777">
            <w:pPr>
              <w:rPr>
                <w:rFonts w:cs="Arial"/>
                <w:b/>
                <w:bCs/>
              </w:rPr>
            </w:pPr>
            <w:r>
              <w:rPr>
                <w:rFonts w:cs="Arial"/>
                <w:b/>
                <w:bCs/>
              </w:rPr>
              <w:t>Z1</w:t>
            </w:r>
          </w:p>
        </w:tc>
        <w:tc>
          <w:tcPr>
            <w:tcW w:w="8642" w:type="dxa"/>
            <w:gridSpan w:val="6"/>
            <w:hideMark/>
          </w:tcPr>
          <w:p w:rsidR="005D70A1" w:rsidP="005D70A1" w:rsidRDefault="005D70A1" w14:paraId="616C8123" w14:textId="77777777">
            <w:pPr>
              <w:rPr>
                <w:rFonts w:cs="Arial"/>
                <w:b/>
                <w:bCs/>
              </w:rPr>
            </w:pPr>
            <w:r>
              <w:rPr>
                <w:rFonts w:cs="Arial"/>
                <w:b/>
                <w:bCs/>
              </w:rPr>
              <w:t>Cession delegation and assignment</w:t>
            </w:r>
          </w:p>
        </w:tc>
      </w:tr>
      <w:tr w:rsidR="005D70A1" w:rsidTr="00B45DEE" w14:paraId="48A486E0" w14:textId="77777777">
        <w:tblPrEx>
          <w:tblLook w:val="04A0" w:firstRow="1" w:lastRow="0" w:firstColumn="1" w:lastColumn="0" w:noHBand="0" w:noVBand="1"/>
        </w:tblPrEx>
        <w:tc>
          <w:tcPr>
            <w:tcW w:w="1078" w:type="dxa"/>
            <w:shd w:val="clear" w:color="auto" w:fill="FFFFFF" w:themeFill="background1"/>
            <w:hideMark/>
          </w:tcPr>
          <w:p w:rsidR="005D70A1" w:rsidP="005D70A1" w:rsidRDefault="005D70A1" w14:paraId="7DFCFD58" w14:textId="77777777">
            <w:pPr>
              <w:jc w:val="right"/>
              <w:rPr>
                <w:bCs/>
              </w:rPr>
            </w:pPr>
            <w:r>
              <w:t>Z1.1</w:t>
            </w:r>
          </w:p>
        </w:tc>
        <w:tc>
          <w:tcPr>
            <w:tcW w:w="8642" w:type="dxa"/>
            <w:gridSpan w:val="6"/>
            <w:hideMark/>
          </w:tcPr>
          <w:p w:rsidR="005D70A1" w:rsidP="00B45DEE" w:rsidRDefault="005D70A1" w14:paraId="6D9001DE" w14:textId="77777777">
            <w:pPr>
              <w:autoSpaceDE w:val="0"/>
              <w:autoSpaceDN w:val="0"/>
              <w:adjustRightInd w:val="0"/>
              <w:ind w:left="-18" w:right="-1" w:firstLine="18"/>
              <w:jc w:val="both"/>
            </w:pPr>
            <w:r>
              <w:rPr>
                <w:rFonts w:cs="Arial"/>
                <w:bCs/>
                <w:color w:val="000000"/>
              </w:rPr>
              <w:t xml:space="preserve">The </w:t>
            </w:r>
            <w:r>
              <w:rPr>
                <w:rFonts w:cs="Arial"/>
                <w:bCs/>
                <w:i/>
                <w:color w:val="000000"/>
              </w:rPr>
              <w:t xml:space="preserve">Contractor </w:t>
            </w:r>
            <w:r>
              <w:rPr>
                <w:rFonts w:cs="Arial"/>
                <w:bCs/>
                <w:color w:val="000000"/>
              </w:rPr>
              <w:t>does not</w:t>
            </w:r>
            <w:r>
              <w:rPr>
                <w:rFonts w:cs="Arial"/>
                <w:bCs/>
                <w:i/>
                <w:color w:val="000000"/>
              </w:rPr>
              <w:t xml:space="preserve"> </w:t>
            </w:r>
            <w:r>
              <w:rPr>
                <w:rFonts w:cs="Arial"/>
                <w:bCs/>
                <w:color w:val="000000"/>
              </w:rPr>
              <w:t xml:space="preserve">cede, delegate or assign any of its rights or obligations to any person without the written consent of the </w:t>
            </w:r>
            <w:r>
              <w:rPr>
                <w:rFonts w:cs="Arial"/>
                <w:bCs/>
                <w:i/>
                <w:color w:val="000000"/>
              </w:rPr>
              <w:t>Employer.</w:t>
            </w:r>
          </w:p>
        </w:tc>
      </w:tr>
      <w:tr w:rsidR="005D70A1" w:rsidTr="00B45DEE" w14:paraId="497A55E7" w14:textId="77777777">
        <w:tblPrEx>
          <w:tblLook w:val="04A0" w:firstRow="1" w:lastRow="0" w:firstColumn="1" w:lastColumn="0" w:noHBand="0" w:noVBand="1"/>
        </w:tblPrEx>
        <w:tc>
          <w:tcPr>
            <w:tcW w:w="1078" w:type="dxa"/>
            <w:shd w:val="clear" w:color="auto" w:fill="FFFFFF" w:themeFill="background1"/>
            <w:hideMark/>
          </w:tcPr>
          <w:p w:rsidR="005D70A1" w:rsidP="005D70A1" w:rsidRDefault="005D70A1" w14:paraId="6AD7287F" w14:textId="77777777">
            <w:pPr>
              <w:jc w:val="right"/>
              <w:rPr>
                <w:bCs/>
              </w:rPr>
            </w:pPr>
            <w:r>
              <w:t>Z1.2</w:t>
            </w:r>
          </w:p>
        </w:tc>
        <w:tc>
          <w:tcPr>
            <w:tcW w:w="8642" w:type="dxa"/>
            <w:gridSpan w:val="6"/>
            <w:hideMark/>
          </w:tcPr>
          <w:p w:rsidR="005D70A1" w:rsidP="00B45DEE" w:rsidRDefault="005D70A1" w14:paraId="5B398A45" w14:textId="77777777">
            <w:pPr>
              <w:jc w:val="both"/>
            </w:pPr>
            <w:r>
              <w:rPr>
                <w:rFonts w:cs="Arial"/>
                <w:bCs/>
                <w:color w:val="000000"/>
              </w:rPr>
              <w:t>Notwithstanding the above, the</w:t>
            </w:r>
            <w:r>
              <w:rPr>
                <w:rFonts w:cs="Arial"/>
                <w:bCs/>
                <w:i/>
                <w:color w:val="000000"/>
              </w:rPr>
              <w:t xml:space="preserve"> Employer</w:t>
            </w:r>
            <w:r>
              <w:rPr>
                <w:rFonts w:cs="Arial"/>
                <w:bCs/>
                <w:color w:val="000000"/>
              </w:rPr>
              <w:t xml:space="preserve"> may on written notice to the </w:t>
            </w:r>
            <w:r>
              <w:rPr>
                <w:rFonts w:cs="Arial"/>
                <w:bCs/>
                <w:i/>
                <w:color w:val="000000"/>
              </w:rPr>
              <w:t>Contractor</w:t>
            </w:r>
            <w:r>
              <w:rPr>
                <w:rFonts w:cs="Arial"/>
                <w:bCs/>
                <w:color w:val="000000"/>
              </w:rPr>
              <w:t xml:space="preserve"> cede and delegate its rights and obligations under this contract to any of its subsidiaries or any of its present divisions or operations which may be converted into separate legal entities as a result of the restructuring of the Electricity Supply Industry. </w:t>
            </w:r>
          </w:p>
        </w:tc>
      </w:tr>
      <w:tr w:rsidR="005D70A1" w:rsidTr="00B45DEE" w14:paraId="0F7AA252" w14:textId="77777777">
        <w:tblPrEx>
          <w:tblLook w:val="04A0" w:firstRow="1" w:lastRow="0" w:firstColumn="1" w:lastColumn="0" w:noHBand="0" w:noVBand="1"/>
        </w:tblPrEx>
        <w:tc>
          <w:tcPr>
            <w:tcW w:w="1078" w:type="dxa"/>
            <w:shd w:val="clear" w:color="auto" w:fill="FFFFFF" w:themeFill="background1"/>
          </w:tcPr>
          <w:p w:rsidR="005D70A1" w:rsidP="005D70A1" w:rsidRDefault="005D70A1" w14:paraId="753E5AC7" w14:textId="77777777">
            <w:pPr>
              <w:jc w:val="right"/>
            </w:pPr>
          </w:p>
        </w:tc>
        <w:tc>
          <w:tcPr>
            <w:tcW w:w="8642" w:type="dxa"/>
            <w:gridSpan w:val="6"/>
          </w:tcPr>
          <w:p w:rsidR="005D70A1" w:rsidP="00B45DEE" w:rsidRDefault="005D70A1" w14:paraId="742D78A7" w14:textId="77777777">
            <w:pPr>
              <w:jc w:val="both"/>
              <w:rPr>
                <w:bCs/>
              </w:rPr>
            </w:pPr>
          </w:p>
        </w:tc>
      </w:tr>
      <w:tr w:rsidR="005D70A1" w:rsidTr="00B45DEE" w14:paraId="5B7A612C" w14:textId="77777777">
        <w:tblPrEx>
          <w:tblLook w:val="04A0" w:firstRow="1" w:lastRow="0" w:firstColumn="1" w:lastColumn="0" w:noHBand="0" w:noVBand="1"/>
        </w:tblPrEx>
        <w:tc>
          <w:tcPr>
            <w:tcW w:w="1078" w:type="dxa"/>
            <w:shd w:val="clear" w:color="auto" w:fill="FFFFFF" w:themeFill="background1"/>
            <w:vAlign w:val="center"/>
            <w:hideMark/>
          </w:tcPr>
          <w:p w:rsidR="005D70A1" w:rsidP="005D70A1" w:rsidRDefault="005D70A1" w14:paraId="6EB1DCCF" w14:textId="77777777">
            <w:pPr>
              <w:rPr>
                <w:b/>
                <w:bCs/>
              </w:rPr>
            </w:pPr>
            <w:r>
              <w:rPr>
                <w:b/>
                <w:bCs/>
              </w:rPr>
              <w:t>Z2</w:t>
            </w:r>
          </w:p>
        </w:tc>
        <w:tc>
          <w:tcPr>
            <w:tcW w:w="8642" w:type="dxa"/>
            <w:gridSpan w:val="6"/>
            <w:hideMark/>
          </w:tcPr>
          <w:p w:rsidR="005D70A1" w:rsidP="00B45DEE" w:rsidRDefault="005D70A1" w14:paraId="3870D3CE" w14:textId="77777777">
            <w:pPr>
              <w:jc w:val="both"/>
              <w:rPr>
                <w:b/>
              </w:rPr>
            </w:pPr>
            <w:r>
              <w:rPr>
                <w:b/>
              </w:rPr>
              <w:t>Joint ventures</w:t>
            </w:r>
          </w:p>
        </w:tc>
      </w:tr>
      <w:tr w:rsidR="005D70A1" w:rsidTr="00B45DEE" w14:paraId="73DD8608" w14:textId="77777777">
        <w:tblPrEx>
          <w:tblLook w:val="04A0" w:firstRow="1" w:lastRow="0" w:firstColumn="1" w:lastColumn="0" w:noHBand="0" w:noVBand="1"/>
        </w:tblPrEx>
        <w:tc>
          <w:tcPr>
            <w:tcW w:w="1078" w:type="dxa"/>
            <w:shd w:val="clear" w:color="auto" w:fill="FFFFFF" w:themeFill="background1"/>
            <w:hideMark/>
          </w:tcPr>
          <w:p w:rsidR="005D70A1" w:rsidP="005D70A1" w:rsidRDefault="005D70A1" w14:paraId="00EEBEF0" w14:textId="77777777">
            <w:pPr>
              <w:jc w:val="right"/>
              <w:rPr>
                <w:bCs/>
              </w:rPr>
            </w:pPr>
            <w:r>
              <w:t>Z2.1</w:t>
            </w:r>
          </w:p>
        </w:tc>
        <w:tc>
          <w:tcPr>
            <w:tcW w:w="8642" w:type="dxa"/>
            <w:gridSpan w:val="6"/>
            <w:hideMark/>
          </w:tcPr>
          <w:p w:rsidR="005D70A1" w:rsidP="00B45DEE" w:rsidRDefault="005D70A1" w14:paraId="621FAA84" w14:textId="77777777">
            <w:pPr>
              <w:jc w:val="both"/>
            </w:pPr>
            <w:r>
              <w:t xml:space="preserve">If the </w:t>
            </w:r>
            <w:r>
              <w:rPr>
                <w:i/>
              </w:rPr>
              <w:t>Contractor</w:t>
            </w:r>
            <w:r>
              <w:t xml:space="preserve"> constitutes a joint venture, consortium or other unincorporated grouping of two or more persons or organisations then these persons or organisations are deemed to be jointly and severally liable to the </w:t>
            </w:r>
            <w:r>
              <w:rPr>
                <w:i/>
              </w:rPr>
              <w:t>Employer</w:t>
            </w:r>
            <w:r>
              <w:t xml:space="preserve"> for the performance of this contract.</w:t>
            </w:r>
          </w:p>
        </w:tc>
      </w:tr>
      <w:tr w:rsidR="005D70A1" w:rsidTr="00B45DEE" w14:paraId="1F183C81" w14:textId="77777777">
        <w:tblPrEx>
          <w:tblLook w:val="04A0" w:firstRow="1" w:lastRow="0" w:firstColumn="1" w:lastColumn="0" w:noHBand="0" w:noVBand="1"/>
        </w:tblPrEx>
        <w:tc>
          <w:tcPr>
            <w:tcW w:w="1078" w:type="dxa"/>
            <w:shd w:val="clear" w:color="auto" w:fill="FFFFFF" w:themeFill="background1"/>
            <w:hideMark/>
          </w:tcPr>
          <w:p w:rsidR="005D70A1" w:rsidP="005D70A1" w:rsidRDefault="005D70A1" w14:paraId="146BE4C8" w14:textId="77777777">
            <w:pPr>
              <w:jc w:val="right"/>
              <w:rPr>
                <w:bCs/>
              </w:rPr>
            </w:pPr>
            <w:r>
              <w:t>Z2.2</w:t>
            </w:r>
          </w:p>
        </w:tc>
        <w:tc>
          <w:tcPr>
            <w:tcW w:w="8642" w:type="dxa"/>
            <w:gridSpan w:val="6"/>
            <w:hideMark/>
          </w:tcPr>
          <w:p w:rsidR="005D70A1" w:rsidP="00B45DEE" w:rsidRDefault="005D70A1" w14:paraId="0A349A83" w14:textId="77777777">
            <w:pPr>
              <w:jc w:val="both"/>
            </w:pPr>
            <w:r>
              <w:t xml:space="preserve">Unless already notified to the </w:t>
            </w:r>
            <w:r>
              <w:rPr>
                <w:i/>
              </w:rPr>
              <w:t>Employer</w:t>
            </w:r>
            <w:r>
              <w:t xml:space="preserve">, the persons or organisations notify the </w:t>
            </w:r>
            <w:r>
              <w:rPr>
                <w:i/>
              </w:rPr>
              <w:t>Project Manager</w:t>
            </w:r>
            <w:r>
              <w:t xml:space="preserve"> within two weeks of the Contract Date of the key person who has the authority to bind the </w:t>
            </w:r>
            <w:r>
              <w:rPr>
                <w:i/>
              </w:rPr>
              <w:t>Contractor</w:t>
            </w:r>
            <w:r>
              <w:t xml:space="preserve"> on their behalf.</w:t>
            </w:r>
          </w:p>
        </w:tc>
      </w:tr>
      <w:tr w:rsidR="005D70A1" w:rsidTr="00B45DEE" w14:paraId="7726BA57" w14:textId="77777777">
        <w:tblPrEx>
          <w:tblLook w:val="04A0" w:firstRow="1" w:lastRow="0" w:firstColumn="1" w:lastColumn="0" w:noHBand="0" w:noVBand="1"/>
        </w:tblPrEx>
        <w:tc>
          <w:tcPr>
            <w:tcW w:w="1078" w:type="dxa"/>
            <w:shd w:val="clear" w:color="auto" w:fill="FFFFFF" w:themeFill="background1"/>
            <w:hideMark/>
          </w:tcPr>
          <w:p w:rsidR="005D70A1" w:rsidP="005D70A1" w:rsidRDefault="005D70A1" w14:paraId="7FD5DB14" w14:textId="77777777">
            <w:pPr>
              <w:jc w:val="right"/>
              <w:rPr>
                <w:bCs/>
              </w:rPr>
            </w:pPr>
            <w:r>
              <w:t>Z2.3</w:t>
            </w:r>
          </w:p>
        </w:tc>
        <w:tc>
          <w:tcPr>
            <w:tcW w:w="8642" w:type="dxa"/>
            <w:gridSpan w:val="6"/>
            <w:hideMark/>
          </w:tcPr>
          <w:p w:rsidR="005D70A1" w:rsidP="00B45DEE" w:rsidRDefault="005D70A1" w14:paraId="4A4293A3" w14:textId="77777777">
            <w:pPr>
              <w:jc w:val="both"/>
            </w:pPr>
            <w:r>
              <w:t xml:space="preserve">The </w:t>
            </w:r>
            <w:r>
              <w:rPr>
                <w:i/>
              </w:rPr>
              <w:t>Contractor</w:t>
            </w:r>
            <w:r>
              <w:t xml:space="preserve"> does not alter the composition of the joint venture, consortium or other unincorporated grouping of two or more persons without the consent of the </w:t>
            </w:r>
            <w:r>
              <w:rPr>
                <w:i/>
              </w:rPr>
              <w:t>Employer</w:t>
            </w:r>
            <w:r>
              <w:t xml:space="preserve"> having been given to the </w:t>
            </w:r>
            <w:r>
              <w:rPr>
                <w:i/>
              </w:rPr>
              <w:t>Contractor</w:t>
            </w:r>
            <w:r>
              <w:t xml:space="preserve"> in writing.</w:t>
            </w:r>
          </w:p>
        </w:tc>
      </w:tr>
      <w:tr w:rsidR="005D70A1" w:rsidTr="00B45DEE" w14:paraId="1C5CB2DF" w14:textId="77777777">
        <w:tblPrEx>
          <w:tblLook w:val="04A0" w:firstRow="1" w:lastRow="0" w:firstColumn="1" w:lastColumn="0" w:noHBand="0" w:noVBand="1"/>
        </w:tblPrEx>
        <w:tc>
          <w:tcPr>
            <w:tcW w:w="1078" w:type="dxa"/>
            <w:shd w:val="clear" w:color="auto" w:fill="FFFFFF" w:themeFill="background1"/>
          </w:tcPr>
          <w:p w:rsidR="005D70A1" w:rsidP="005D70A1" w:rsidRDefault="005D70A1" w14:paraId="23C78B8D" w14:textId="77777777">
            <w:pPr>
              <w:jc w:val="right"/>
            </w:pPr>
          </w:p>
        </w:tc>
        <w:tc>
          <w:tcPr>
            <w:tcW w:w="8642" w:type="dxa"/>
            <w:gridSpan w:val="6"/>
          </w:tcPr>
          <w:p w:rsidR="005D70A1" w:rsidP="00B45DEE" w:rsidRDefault="005D70A1" w14:paraId="39416216" w14:textId="77777777">
            <w:pPr>
              <w:jc w:val="both"/>
            </w:pPr>
          </w:p>
        </w:tc>
      </w:tr>
      <w:tr w:rsidR="005D70A1" w:rsidTr="00B45DEE" w14:paraId="37D82FAF" w14:textId="77777777">
        <w:tblPrEx>
          <w:tblLook w:val="04A0" w:firstRow="1" w:lastRow="0" w:firstColumn="1" w:lastColumn="0" w:noHBand="0" w:noVBand="1"/>
        </w:tblPrEx>
        <w:tc>
          <w:tcPr>
            <w:tcW w:w="1078" w:type="dxa"/>
            <w:shd w:val="clear" w:color="auto" w:fill="FFFFFF" w:themeFill="background1"/>
            <w:vAlign w:val="center"/>
            <w:hideMark/>
          </w:tcPr>
          <w:p w:rsidR="005D70A1" w:rsidP="005D70A1" w:rsidRDefault="005D70A1" w14:paraId="2B46D66D" w14:textId="77777777">
            <w:pPr>
              <w:rPr>
                <w:b/>
                <w:bCs/>
              </w:rPr>
            </w:pPr>
            <w:r>
              <w:rPr>
                <w:b/>
                <w:bCs/>
              </w:rPr>
              <w:t>Z3</w:t>
            </w:r>
          </w:p>
        </w:tc>
        <w:tc>
          <w:tcPr>
            <w:tcW w:w="8642" w:type="dxa"/>
            <w:gridSpan w:val="6"/>
            <w:hideMark/>
          </w:tcPr>
          <w:p w:rsidR="005D70A1" w:rsidP="00B45DEE" w:rsidRDefault="005D70A1" w14:paraId="579CDD07" w14:textId="77777777">
            <w:pPr>
              <w:jc w:val="both"/>
              <w:rPr>
                <w:b/>
                <w:iCs/>
              </w:rPr>
            </w:pPr>
            <w:r>
              <w:rPr>
                <w:b/>
              </w:rPr>
              <w:t>Change of Broad Based Black Economic Empowerment (B-BBEE) status</w:t>
            </w:r>
          </w:p>
        </w:tc>
      </w:tr>
      <w:tr w:rsidR="005D70A1" w:rsidTr="00B45DEE" w14:paraId="0561F967" w14:textId="77777777">
        <w:tblPrEx>
          <w:tblLook w:val="04A0" w:firstRow="1" w:lastRow="0" w:firstColumn="1" w:lastColumn="0" w:noHBand="0" w:noVBand="1"/>
        </w:tblPrEx>
        <w:tc>
          <w:tcPr>
            <w:tcW w:w="1078" w:type="dxa"/>
            <w:shd w:val="clear" w:color="auto" w:fill="FFFFFF" w:themeFill="background1"/>
            <w:hideMark/>
          </w:tcPr>
          <w:p w:rsidR="005D70A1" w:rsidP="005D70A1" w:rsidRDefault="005D70A1" w14:paraId="7BAA13C1" w14:textId="77777777">
            <w:pPr>
              <w:jc w:val="right"/>
              <w:rPr>
                <w:bCs/>
              </w:rPr>
            </w:pPr>
            <w:r>
              <w:rPr>
                <w:bCs/>
              </w:rPr>
              <w:t>Z3.1</w:t>
            </w:r>
          </w:p>
        </w:tc>
        <w:tc>
          <w:tcPr>
            <w:tcW w:w="8642" w:type="dxa"/>
            <w:gridSpan w:val="6"/>
            <w:hideMark/>
          </w:tcPr>
          <w:p w:rsidR="005D70A1" w:rsidP="00B45DEE" w:rsidRDefault="005D70A1" w14:paraId="46C4C262" w14:textId="77777777">
            <w:pPr>
              <w:jc w:val="both"/>
              <w:rPr>
                <w:iCs/>
              </w:rPr>
            </w:pPr>
            <w:r>
              <w:rPr>
                <w:rFonts w:cs="Arial"/>
              </w:rPr>
              <w:t xml:space="preserve">Where a change in the </w:t>
            </w:r>
            <w:r>
              <w:rPr>
                <w:rFonts w:cs="Arial"/>
                <w:i/>
              </w:rPr>
              <w:t>Contractor’s</w:t>
            </w:r>
            <w:r>
              <w:rPr>
                <w:rFonts w:cs="Arial"/>
              </w:rPr>
              <w:t xml:space="preserve"> legal status, ownership or any other change to his business composition or business dealings results in a change to the </w:t>
            </w:r>
            <w:r>
              <w:rPr>
                <w:rFonts w:cs="Arial"/>
                <w:i/>
              </w:rPr>
              <w:t>Contractor</w:t>
            </w:r>
            <w:r>
              <w:rPr>
                <w:rFonts w:cs="Arial"/>
              </w:rPr>
              <w:t xml:space="preserve">’s B-BBEE status, the </w:t>
            </w:r>
            <w:r>
              <w:rPr>
                <w:rFonts w:cs="Arial"/>
                <w:i/>
              </w:rPr>
              <w:t>Contractor</w:t>
            </w:r>
            <w:r>
              <w:rPr>
                <w:rFonts w:cs="Arial"/>
              </w:rPr>
              <w:t xml:space="preserve"> notifies the </w:t>
            </w:r>
            <w:r>
              <w:rPr>
                <w:rFonts w:cs="Arial"/>
                <w:i/>
              </w:rPr>
              <w:t>Employer</w:t>
            </w:r>
            <w:r>
              <w:rPr>
                <w:rFonts w:cs="Arial"/>
              </w:rPr>
              <w:t xml:space="preserve"> within seven days of the change.</w:t>
            </w:r>
          </w:p>
        </w:tc>
      </w:tr>
      <w:tr w:rsidR="005D70A1" w:rsidTr="00B45DEE" w14:paraId="6BF899A2" w14:textId="77777777">
        <w:tblPrEx>
          <w:tblLook w:val="04A0" w:firstRow="1" w:lastRow="0" w:firstColumn="1" w:lastColumn="0" w:noHBand="0" w:noVBand="1"/>
        </w:tblPrEx>
        <w:tc>
          <w:tcPr>
            <w:tcW w:w="1078" w:type="dxa"/>
            <w:shd w:val="clear" w:color="auto" w:fill="FFFFFF" w:themeFill="background1"/>
            <w:hideMark/>
          </w:tcPr>
          <w:p w:rsidR="005D70A1" w:rsidP="005D70A1" w:rsidRDefault="005D70A1" w14:paraId="1AA9A90E" w14:textId="77777777">
            <w:pPr>
              <w:jc w:val="right"/>
              <w:rPr>
                <w:bCs/>
              </w:rPr>
            </w:pPr>
            <w:r>
              <w:rPr>
                <w:bCs/>
              </w:rPr>
              <w:t>Z3.2</w:t>
            </w:r>
          </w:p>
        </w:tc>
        <w:tc>
          <w:tcPr>
            <w:tcW w:w="8642" w:type="dxa"/>
            <w:gridSpan w:val="6"/>
            <w:hideMark/>
          </w:tcPr>
          <w:p w:rsidR="005D70A1" w:rsidP="00B45DEE" w:rsidRDefault="005D70A1" w14:paraId="79C7403F" w14:textId="77777777">
            <w:pPr>
              <w:jc w:val="both"/>
              <w:rPr>
                <w:iCs/>
              </w:rPr>
            </w:pPr>
            <w:r>
              <w:rPr>
                <w:iCs/>
              </w:rPr>
              <w:t xml:space="preserve">The </w:t>
            </w:r>
            <w:r>
              <w:rPr>
                <w:i/>
                <w:iCs/>
              </w:rPr>
              <w:t>Contractor</w:t>
            </w:r>
            <w:r>
              <w:rPr>
                <w:iCs/>
              </w:rPr>
              <w:t xml:space="preserve"> is required to submit an updated verification certificate and necessary supporting documentation confirming the change in his B-BBEE status to the </w:t>
            </w:r>
            <w:r>
              <w:rPr>
                <w:i/>
                <w:iCs/>
              </w:rPr>
              <w:t>Project Manager</w:t>
            </w:r>
            <w:r>
              <w:rPr>
                <w:iCs/>
              </w:rPr>
              <w:t xml:space="preserve"> within thirty days of the notification or as otherwise instructed by the </w:t>
            </w:r>
            <w:r>
              <w:rPr>
                <w:i/>
                <w:iCs/>
              </w:rPr>
              <w:t>Project Manager</w:t>
            </w:r>
            <w:r>
              <w:rPr>
                <w:iCs/>
              </w:rPr>
              <w:t>.</w:t>
            </w:r>
          </w:p>
        </w:tc>
      </w:tr>
      <w:tr w:rsidR="005D70A1" w:rsidTr="00B45DEE" w14:paraId="1A994D3D" w14:textId="77777777">
        <w:tblPrEx>
          <w:tblLook w:val="04A0" w:firstRow="1" w:lastRow="0" w:firstColumn="1" w:lastColumn="0" w:noHBand="0" w:noVBand="1"/>
        </w:tblPrEx>
        <w:tc>
          <w:tcPr>
            <w:tcW w:w="1078" w:type="dxa"/>
            <w:shd w:val="clear" w:color="auto" w:fill="FFFFFF" w:themeFill="background1"/>
            <w:hideMark/>
          </w:tcPr>
          <w:p w:rsidR="005D70A1" w:rsidP="005D70A1" w:rsidRDefault="005D70A1" w14:paraId="3B2AD9A8" w14:textId="77777777">
            <w:pPr>
              <w:jc w:val="right"/>
              <w:rPr>
                <w:bCs/>
              </w:rPr>
            </w:pPr>
            <w:r>
              <w:rPr>
                <w:bCs/>
              </w:rPr>
              <w:t>Z3.3</w:t>
            </w:r>
          </w:p>
        </w:tc>
        <w:tc>
          <w:tcPr>
            <w:tcW w:w="8642" w:type="dxa"/>
            <w:gridSpan w:val="6"/>
            <w:hideMark/>
          </w:tcPr>
          <w:p w:rsidR="005D70A1" w:rsidP="00B45DEE" w:rsidRDefault="005D70A1" w14:paraId="75ECDAF8" w14:textId="77777777">
            <w:pPr>
              <w:jc w:val="both"/>
              <w:rPr>
                <w:iCs/>
              </w:rPr>
            </w:pPr>
            <w:r>
              <w:rPr>
                <w:rFonts w:cs="Arial"/>
              </w:rPr>
              <w:t xml:space="preserve">Where, as a result, the </w:t>
            </w:r>
            <w:r>
              <w:rPr>
                <w:rFonts w:cs="Arial"/>
                <w:i/>
              </w:rPr>
              <w:t>Contractor’s</w:t>
            </w:r>
            <w:r>
              <w:rPr>
                <w:rFonts w:cs="Arial"/>
              </w:rPr>
              <w:t xml:space="preserve"> B-BBEE status has decreased since the Contract Date the</w:t>
            </w:r>
            <w:r>
              <w:rPr>
                <w:rFonts w:cs="Arial"/>
                <w:i/>
              </w:rPr>
              <w:t xml:space="preserve"> Employer </w:t>
            </w:r>
            <w:r>
              <w:rPr>
                <w:rFonts w:cs="Arial"/>
              </w:rPr>
              <w:t xml:space="preserve">may either re-negotiate this contract or alternatively, terminate the </w:t>
            </w:r>
            <w:r>
              <w:rPr>
                <w:rFonts w:cs="Arial"/>
                <w:i/>
              </w:rPr>
              <w:t>Contractor</w:t>
            </w:r>
            <w:r>
              <w:rPr>
                <w:rFonts w:cs="Arial"/>
              </w:rPr>
              <w:t>’s obligation to Provide the Works.</w:t>
            </w:r>
          </w:p>
        </w:tc>
      </w:tr>
      <w:tr w:rsidR="005D70A1" w:rsidTr="00B45DEE" w14:paraId="138D441D" w14:textId="77777777">
        <w:tblPrEx>
          <w:tblLook w:val="04A0" w:firstRow="1" w:lastRow="0" w:firstColumn="1" w:lastColumn="0" w:noHBand="0" w:noVBand="1"/>
        </w:tblPrEx>
        <w:tc>
          <w:tcPr>
            <w:tcW w:w="1078" w:type="dxa"/>
            <w:shd w:val="clear" w:color="auto" w:fill="FFFFFF" w:themeFill="background1"/>
            <w:hideMark/>
          </w:tcPr>
          <w:p w:rsidR="005D70A1" w:rsidP="005D70A1" w:rsidRDefault="005D70A1" w14:paraId="0634DB6E" w14:textId="77777777">
            <w:pPr>
              <w:jc w:val="right"/>
              <w:rPr>
                <w:bCs/>
              </w:rPr>
            </w:pPr>
            <w:r>
              <w:rPr>
                <w:bCs/>
              </w:rPr>
              <w:t>Z3.4</w:t>
            </w:r>
          </w:p>
        </w:tc>
        <w:tc>
          <w:tcPr>
            <w:tcW w:w="8642" w:type="dxa"/>
            <w:gridSpan w:val="6"/>
            <w:hideMark/>
          </w:tcPr>
          <w:p w:rsidR="005D70A1" w:rsidP="00B45DEE" w:rsidRDefault="005D70A1" w14:paraId="34D2BC44" w14:textId="77777777">
            <w:pPr>
              <w:jc w:val="both"/>
              <w:rPr>
                <w:iCs/>
              </w:rPr>
            </w:pPr>
            <w:r>
              <w:rPr>
                <w:rFonts w:cs="Arial"/>
              </w:rPr>
              <w:t xml:space="preserve">Failure by the </w:t>
            </w:r>
            <w:r>
              <w:rPr>
                <w:rFonts w:cs="Arial"/>
                <w:i/>
              </w:rPr>
              <w:t xml:space="preserve">Contractor </w:t>
            </w:r>
            <w:r>
              <w:rPr>
                <w:rFonts w:cs="Arial"/>
              </w:rPr>
              <w:t xml:space="preserve">to notify the </w:t>
            </w:r>
            <w:r>
              <w:rPr>
                <w:rFonts w:cs="Arial"/>
                <w:i/>
              </w:rPr>
              <w:t xml:space="preserve">Employer </w:t>
            </w:r>
            <w:r>
              <w:rPr>
                <w:rFonts w:cs="Arial"/>
              </w:rPr>
              <w:t xml:space="preserve">of a change in its B-BBEE status may constitute a reason for termination. </w:t>
            </w:r>
            <w:r>
              <w:rPr>
                <w:rFonts w:cs="Arial"/>
                <w:color w:val="000000"/>
              </w:rPr>
              <w:t xml:space="preserve">If the </w:t>
            </w:r>
            <w:r>
              <w:rPr>
                <w:rFonts w:cs="Arial"/>
                <w:i/>
                <w:color w:val="000000"/>
              </w:rPr>
              <w:t>Employer</w:t>
            </w:r>
            <w:r>
              <w:rPr>
                <w:rFonts w:cs="Arial"/>
                <w:color w:val="000000"/>
              </w:rPr>
              <w:t xml:space="preserve"> terminates in terms of this clause, the procedures on termination are P1, P2 and P3 as stated in clause 92, and the amount due is A1 and A3 as stated in clause 93.</w:t>
            </w:r>
          </w:p>
        </w:tc>
      </w:tr>
      <w:tr w:rsidR="005D70A1" w:rsidTr="00B45DEE" w14:paraId="50C8726F" w14:textId="77777777">
        <w:tblPrEx>
          <w:tblLook w:val="04A0" w:firstRow="1" w:lastRow="0" w:firstColumn="1" w:lastColumn="0" w:noHBand="0" w:noVBand="1"/>
        </w:tblPrEx>
        <w:tc>
          <w:tcPr>
            <w:tcW w:w="1078" w:type="dxa"/>
            <w:shd w:val="clear" w:color="auto" w:fill="FFFFFF" w:themeFill="background1"/>
          </w:tcPr>
          <w:p w:rsidR="005D70A1" w:rsidP="005D70A1" w:rsidRDefault="005D70A1" w14:paraId="2D7AC3FC" w14:textId="77777777">
            <w:pPr>
              <w:jc w:val="right"/>
              <w:rPr>
                <w:bCs/>
              </w:rPr>
            </w:pPr>
          </w:p>
        </w:tc>
        <w:tc>
          <w:tcPr>
            <w:tcW w:w="8642" w:type="dxa"/>
            <w:gridSpan w:val="6"/>
          </w:tcPr>
          <w:p w:rsidR="005D70A1" w:rsidP="00B45DEE" w:rsidRDefault="005D70A1" w14:paraId="59BD5DE8" w14:textId="77777777">
            <w:pPr>
              <w:jc w:val="both"/>
              <w:rPr>
                <w:rFonts w:cs="Arial"/>
              </w:rPr>
            </w:pPr>
          </w:p>
        </w:tc>
      </w:tr>
      <w:tr w:rsidR="005D70A1" w:rsidTr="00B45DEE" w14:paraId="5F37C5D2" w14:textId="77777777">
        <w:tblPrEx>
          <w:tblLook w:val="04A0" w:firstRow="1" w:lastRow="0" w:firstColumn="1" w:lastColumn="0" w:noHBand="0" w:noVBand="1"/>
        </w:tblPrEx>
        <w:tc>
          <w:tcPr>
            <w:tcW w:w="1078" w:type="dxa"/>
            <w:shd w:val="clear" w:color="auto" w:fill="FFFFFF" w:themeFill="background1"/>
            <w:vAlign w:val="center"/>
            <w:hideMark/>
          </w:tcPr>
          <w:p w:rsidR="005D70A1" w:rsidP="005D70A1" w:rsidRDefault="005D70A1" w14:paraId="34DAEE68" w14:textId="77777777">
            <w:pPr>
              <w:rPr>
                <w:b/>
                <w:bCs/>
              </w:rPr>
            </w:pPr>
            <w:r>
              <w:rPr>
                <w:b/>
                <w:bCs/>
              </w:rPr>
              <w:t>Z4</w:t>
            </w:r>
          </w:p>
        </w:tc>
        <w:tc>
          <w:tcPr>
            <w:tcW w:w="8642" w:type="dxa"/>
            <w:gridSpan w:val="6"/>
            <w:hideMark/>
          </w:tcPr>
          <w:p w:rsidR="005D70A1" w:rsidP="00B45DEE" w:rsidRDefault="005D70A1" w14:paraId="4DF8DCB4" w14:textId="77777777">
            <w:pPr>
              <w:jc w:val="both"/>
              <w:rPr>
                <w:b/>
                <w:iCs/>
              </w:rPr>
            </w:pPr>
            <w:r>
              <w:rPr>
                <w:b/>
              </w:rPr>
              <w:t>Ethics</w:t>
            </w:r>
          </w:p>
        </w:tc>
      </w:tr>
      <w:tr w:rsidR="005D70A1" w:rsidTr="00B45DEE" w14:paraId="4386A1AC" w14:textId="77777777">
        <w:tblPrEx>
          <w:tblLook w:val="04A0" w:firstRow="1" w:lastRow="0" w:firstColumn="1" w:lastColumn="0" w:noHBand="0" w:noVBand="1"/>
        </w:tblPrEx>
        <w:tc>
          <w:tcPr>
            <w:tcW w:w="1078" w:type="dxa"/>
            <w:shd w:val="clear" w:color="auto" w:fill="FFFFFF" w:themeFill="background1"/>
            <w:hideMark/>
          </w:tcPr>
          <w:p w:rsidR="005D70A1" w:rsidP="005D70A1" w:rsidRDefault="005D70A1" w14:paraId="79AD00B9" w14:textId="77777777">
            <w:pPr>
              <w:jc w:val="right"/>
              <w:rPr>
                <w:bCs/>
              </w:rPr>
            </w:pPr>
            <w:r>
              <w:rPr>
                <w:bCs/>
              </w:rPr>
              <w:t>Z4.1</w:t>
            </w:r>
          </w:p>
        </w:tc>
        <w:tc>
          <w:tcPr>
            <w:tcW w:w="8642" w:type="dxa"/>
            <w:gridSpan w:val="6"/>
            <w:hideMark/>
          </w:tcPr>
          <w:p w:rsidR="005D70A1" w:rsidP="00B45DEE" w:rsidRDefault="005D70A1" w14:paraId="7D01A793" w14:textId="77777777">
            <w:pPr>
              <w:autoSpaceDE w:val="0"/>
              <w:autoSpaceDN w:val="0"/>
              <w:adjustRightInd w:val="0"/>
              <w:jc w:val="both"/>
            </w:pPr>
            <w:r>
              <w:rPr>
                <w:rFonts w:cs="Arial"/>
                <w:color w:val="000000"/>
              </w:rPr>
              <w:t xml:space="preserve">Any offer, payment, consideration, or benefit of any kind made by the </w:t>
            </w:r>
            <w:r>
              <w:rPr>
                <w:rFonts w:cs="Arial"/>
                <w:i/>
                <w:color w:val="000000"/>
              </w:rPr>
              <w:t>Contractor</w:t>
            </w:r>
            <w:r>
              <w:rPr>
                <w:rFonts w:cs="Arial"/>
                <w:color w:val="000000"/>
              </w:rPr>
              <w:t xml:space="preserve">, which constitutes or could be construed either directly or indirectly as an illegal or corrupt practice, as an inducement or reward for the award or in execution of this contract constitutes grounds for terminating the </w:t>
            </w:r>
            <w:r>
              <w:rPr>
                <w:rFonts w:cs="Arial"/>
                <w:i/>
                <w:color w:val="000000"/>
              </w:rPr>
              <w:t>Contractor</w:t>
            </w:r>
            <w:r>
              <w:rPr>
                <w:rFonts w:cs="Arial"/>
                <w:color w:val="000000"/>
              </w:rPr>
              <w:t xml:space="preserve">’s obligation to Provide the Works or taking any other action as appropriate against the </w:t>
            </w:r>
            <w:r>
              <w:rPr>
                <w:rFonts w:cs="Arial"/>
                <w:i/>
                <w:color w:val="000000"/>
              </w:rPr>
              <w:t xml:space="preserve">Contractor </w:t>
            </w:r>
            <w:r>
              <w:rPr>
                <w:rFonts w:cs="Arial"/>
                <w:color w:val="000000"/>
              </w:rPr>
              <w:t>(including civil or criminal action).</w:t>
            </w:r>
          </w:p>
        </w:tc>
      </w:tr>
      <w:tr w:rsidR="005D70A1" w:rsidTr="00B45DEE" w14:paraId="28ECE904" w14:textId="77777777">
        <w:tblPrEx>
          <w:tblLook w:val="04A0" w:firstRow="1" w:lastRow="0" w:firstColumn="1" w:lastColumn="0" w:noHBand="0" w:noVBand="1"/>
        </w:tblPrEx>
        <w:tc>
          <w:tcPr>
            <w:tcW w:w="1078" w:type="dxa"/>
            <w:shd w:val="clear" w:color="auto" w:fill="FFFFFF" w:themeFill="background1"/>
            <w:hideMark/>
          </w:tcPr>
          <w:p w:rsidR="005D70A1" w:rsidP="005D70A1" w:rsidRDefault="005D70A1" w14:paraId="1EF51349" w14:textId="77777777">
            <w:pPr>
              <w:jc w:val="right"/>
              <w:rPr>
                <w:bCs/>
              </w:rPr>
            </w:pPr>
            <w:r>
              <w:rPr>
                <w:bCs/>
              </w:rPr>
              <w:t>Z4.2</w:t>
            </w:r>
          </w:p>
        </w:tc>
        <w:tc>
          <w:tcPr>
            <w:tcW w:w="8642" w:type="dxa"/>
            <w:gridSpan w:val="6"/>
          </w:tcPr>
          <w:p w:rsidR="005D70A1" w:rsidP="00B45DEE" w:rsidRDefault="005D70A1" w14:paraId="3AF19C28" w14:textId="77777777">
            <w:pPr>
              <w:jc w:val="both"/>
            </w:pPr>
            <w:r>
              <w:t xml:space="preserve">The </w:t>
            </w:r>
            <w:r>
              <w:rPr>
                <w:i/>
              </w:rPr>
              <w:t>Employer</w:t>
            </w:r>
            <w:r>
              <w:t xml:space="preserve"> may terminate </w:t>
            </w:r>
            <w:r>
              <w:rPr>
                <w:rFonts w:cs="Arial"/>
                <w:color w:val="000000"/>
              </w:rPr>
              <w:t xml:space="preserve">the </w:t>
            </w:r>
            <w:r>
              <w:rPr>
                <w:rFonts w:cs="Arial"/>
                <w:i/>
                <w:color w:val="000000"/>
              </w:rPr>
              <w:t>Contractor</w:t>
            </w:r>
            <w:r>
              <w:rPr>
                <w:rFonts w:cs="Arial"/>
                <w:color w:val="000000"/>
              </w:rPr>
              <w:t>’s obligation to Provide the Works</w:t>
            </w:r>
            <w:r>
              <w:t xml:space="preserve"> if the </w:t>
            </w:r>
            <w:r>
              <w:rPr>
                <w:i/>
              </w:rPr>
              <w:t>Contractor</w:t>
            </w:r>
            <w:r>
              <w:t xml:space="preserve"> </w:t>
            </w:r>
            <w:r>
              <w:rPr>
                <w:rFonts w:cs="Arial"/>
                <w:color w:val="000000"/>
              </w:rPr>
              <w:t xml:space="preserve">(or any member of the </w:t>
            </w:r>
            <w:r>
              <w:rPr>
                <w:rFonts w:cs="Arial"/>
                <w:i/>
                <w:color w:val="000000"/>
              </w:rPr>
              <w:t>Contractor</w:t>
            </w:r>
            <w:r>
              <w:rPr>
                <w:rFonts w:cs="Arial"/>
                <w:color w:val="000000"/>
              </w:rPr>
              <w:t xml:space="preserve"> where </w:t>
            </w:r>
            <w:r>
              <w:t xml:space="preserve">the </w:t>
            </w:r>
            <w:r>
              <w:rPr>
                <w:i/>
              </w:rPr>
              <w:t>Contractor</w:t>
            </w:r>
            <w:r>
              <w:t xml:space="preserve"> constitutes a joint venture, consortium or other unincorporated grouping of two or more persons or organisations</w:t>
            </w:r>
            <w:r>
              <w:rPr>
                <w:rFonts w:cs="Arial"/>
                <w:color w:val="000000"/>
              </w:rPr>
              <w:t>)</w:t>
            </w:r>
            <w:r>
              <w:t xml:space="preserve"> is found guilty by a competent court, administrative or regulatory body of participating in illegal or corrupt practices.   </w:t>
            </w:r>
          </w:p>
          <w:p w:rsidR="005D70A1" w:rsidP="00B45DEE" w:rsidRDefault="005D70A1" w14:paraId="62006CB1" w14:textId="77777777">
            <w:pPr>
              <w:jc w:val="both"/>
            </w:pPr>
          </w:p>
          <w:p w:rsidR="005D70A1" w:rsidP="00B45DEE" w:rsidRDefault="005D70A1" w14:paraId="4556AB0D" w14:textId="77777777">
            <w:pPr>
              <w:jc w:val="both"/>
            </w:pPr>
            <w:r>
              <w:t xml:space="preserve">Such practices include making of offers, payments, considerations, or benefits of any kind or otherwise, whether </w:t>
            </w:r>
            <w:r>
              <w:rPr>
                <w:rFonts w:cs="Arial"/>
                <w:color w:val="000000"/>
              </w:rPr>
              <w:t xml:space="preserve">in connection with any procurement process or contract with the </w:t>
            </w:r>
            <w:r>
              <w:rPr>
                <w:rFonts w:cs="Arial"/>
                <w:i/>
                <w:color w:val="000000"/>
              </w:rPr>
              <w:t>Employer</w:t>
            </w:r>
            <w:r>
              <w:rPr>
                <w:rFonts w:cs="Arial"/>
                <w:color w:val="000000"/>
              </w:rPr>
              <w:t xml:space="preserve"> or other people or organisations and including in circumstances where the </w:t>
            </w:r>
            <w:r>
              <w:rPr>
                <w:i/>
              </w:rPr>
              <w:t xml:space="preserve">Contractor </w:t>
            </w:r>
            <w:r>
              <w:rPr>
                <w:rFonts w:cs="Arial"/>
                <w:color w:val="000000"/>
              </w:rPr>
              <w:t xml:space="preserve">or any such member is removed from the an approved vendor data base of the </w:t>
            </w:r>
            <w:r>
              <w:rPr>
                <w:rFonts w:cs="Arial"/>
                <w:i/>
                <w:color w:val="000000"/>
              </w:rPr>
              <w:t>Employer</w:t>
            </w:r>
            <w:r>
              <w:rPr>
                <w:rFonts w:cs="Arial"/>
                <w:color w:val="000000"/>
              </w:rPr>
              <w:t xml:space="preserve"> as a consequence of such practice</w:t>
            </w:r>
            <w:r>
              <w:t>.</w:t>
            </w:r>
          </w:p>
        </w:tc>
      </w:tr>
      <w:tr w:rsidR="005D70A1" w:rsidTr="00B45DEE" w14:paraId="3263AE85" w14:textId="77777777">
        <w:tblPrEx>
          <w:tblLook w:val="04A0" w:firstRow="1" w:lastRow="0" w:firstColumn="1" w:lastColumn="0" w:noHBand="0" w:noVBand="1"/>
        </w:tblPrEx>
        <w:tc>
          <w:tcPr>
            <w:tcW w:w="1078" w:type="dxa"/>
            <w:shd w:val="clear" w:color="auto" w:fill="FFFFFF" w:themeFill="background1"/>
            <w:hideMark/>
          </w:tcPr>
          <w:p w:rsidR="005D70A1" w:rsidP="005D70A1" w:rsidRDefault="005D70A1" w14:paraId="23B40962" w14:textId="77777777">
            <w:pPr>
              <w:jc w:val="right"/>
              <w:rPr>
                <w:bCs/>
              </w:rPr>
            </w:pPr>
            <w:r>
              <w:rPr>
                <w:bCs/>
              </w:rPr>
              <w:t>Z4.3</w:t>
            </w:r>
          </w:p>
        </w:tc>
        <w:tc>
          <w:tcPr>
            <w:tcW w:w="8642" w:type="dxa"/>
            <w:gridSpan w:val="6"/>
            <w:hideMark/>
          </w:tcPr>
          <w:p w:rsidR="005D70A1" w:rsidP="00B45DEE" w:rsidRDefault="005D70A1" w14:paraId="4CD8C0A7" w14:textId="77777777">
            <w:pPr>
              <w:jc w:val="both"/>
            </w:pPr>
            <w:r>
              <w:t>Notwithstanding the provisions of core clause 90.2, the procedures on termination in terms of this clause are P1, P2 and P3 as stated in the core clause 92 and the amount due is A1 and A3 as stated in core clause 93.</w:t>
            </w:r>
          </w:p>
        </w:tc>
      </w:tr>
      <w:tr w:rsidR="005D70A1" w:rsidTr="00B45DEE" w14:paraId="7369840E" w14:textId="77777777">
        <w:tblPrEx>
          <w:tblLook w:val="04A0" w:firstRow="1" w:lastRow="0" w:firstColumn="1" w:lastColumn="0" w:noHBand="0" w:noVBand="1"/>
        </w:tblPrEx>
        <w:tc>
          <w:tcPr>
            <w:tcW w:w="1078" w:type="dxa"/>
            <w:shd w:val="clear" w:color="auto" w:fill="FFFFFF" w:themeFill="background1"/>
          </w:tcPr>
          <w:p w:rsidR="005D70A1" w:rsidP="005D70A1" w:rsidRDefault="005D70A1" w14:paraId="352AF4B7" w14:textId="77777777">
            <w:pPr>
              <w:jc w:val="right"/>
              <w:rPr>
                <w:bCs/>
              </w:rPr>
            </w:pPr>
          </w:p>
        </w:tc>
        <w:tc>
          <w:tcPr>
            <w:tcW w:w="8642" w:type="dxa"/>
            <w:gridSpan w:val="6"/>
          </w:tcPr>
          <w:p w:rsidR="005D70A1" w:rsidP="00B45DEE" w:rsidRDefault="005D70A1" w14:paraId="4BFAE67F" w14:textId="77777777">
            <w:pPr>
              <w:jc w:val="both"/>
            </w:pPr>
          </w:p>
        </w:tc>
      </w:tr>
      <w:tr w:rsidR="005D70A1" w:rsidTr="00B45DEE" w14:paraId="6DAF7190" w14:textId="77777777">
        <w:tblPrEx>
          <w:tblLook w:val="04A0" w:firstRow="1" w:lastRow="0" w:firstColumn="1" w:lastColumn="0" w:noHBand="0" w:noVBand="1"/>
        </w:tblPrEx>
        <w:tc>
          <w:tcPr>
            <w:tcW w:w="1078" w:type="dxa"/>
            <w:shd w:val="clear" w:color="auto" w:fill="FFFFFF" w:themeFill="background1"/>
            <w:hideMark/>
          </w:tcPr>
          <w:p w:rsidR="005D70A1" w:rsidP="005D70A1" w:rsidRDefault="005D70A1" w14:paraId="31FBF8D6" w14:textId="77777777">
            <w:pPr>
              <w:rPr>
                <w:b/>
                <w:bCs/>
              </w:rPr>
            </w:pPr>
            <w:r>
              <w:rPr>
                <w:b/>
                <w:bCs/>
              </w:rPr>
              <w:t>Z5</w:t>
            </w:r>
          </w:p>
        </w:tc>
        <w:tc>
          <w:tcPr>
            <w:tcW w:w="8642" w:type="dxa"/>
            <w:gridSpan w:val="6"/>
            <w:hideMark/>
          </w:tcPr>
          <w:p w:rsidR="005D70A1" w:rsidP="00B45DEE" w:rsidRDefault="005D70A1" w14:paraId="2A85E503" w14:textId="77777777">
            <w:pPr>
              <w:jc w:val="both"/>
              <w:rPr>
                <w:b/>
              </w:rPr>
            </w:pPr>
            <w:r>
              <w:rPr>
                <w:b/>
              </w:rPr>
              <w:t>Confidentiality</w:t>
            </w:r>
          </w:p>
        </w:tc>
      </w:tr>
      <w:tr w:rsidR="005D70A1" w:rsidTr="00B45DEE" w14:paraId="67F9CFBC" w14:textId="77777777">
        <w:tblPrEx>
          <w:tblLook w:val="04A0" w:firstRow="1" w:lastRow="0" w:firstColumn="1" w:lastColumn="0" w:noHBand="0" w:noVBand="1"/>
        </w:tblPrEx>
        <w:tc>
          <w:tcPr>
            <w:tcW w:w="1078" w:type="dxa"/>
            <w:shd w:val="clear" w:color="auto" w:fill="FFFFFF" w:themeFill="background1"/>
            <w:hideMark/>
          </w:tcPr>
          <w:p w:rsidR="005D70A1" w:rsidP="005D70A1" w:rsidRDefault="005D70A1" w14:paraId="7EA49A78" w14:textId="77777777">
            <w:pPr>
              <w:jc w:val="right"/>
              <w:rPr>
                <w:bCs/>
              </w:rPr>
            </w:pPr>
            <w:r>
              <w:t>Z5.1</w:t>
            </w:r>
          </w:p>
        </w:tc>
        <w:tc>
          <w:tcPr>
            <w:tcW w:w="8642" w:type="dxa"/>
            <w:gridSpan w:val="6"/>
            <w:hideMark/>
          </w:tcPr>
          <w:p w:rsidR="005D70A1" w:rsidP="00B45DEE" w:rsidRDefault="005D70A1" w14:paraId="0BC6E2DC" w14:textId="77777777">
            <w:pPr>
              <w:jc w:val="both"/>
            </w:pPr>
            <w:r>
              <w:t xml:space="preserve">The </w:t>
            </w:r>
            <w:r>
              <w:rPr>
                <w:i/>
              </w:rPr>
              <w:t>Contractor</w:t>
            </w:r>
            <w:r>
              <w:t xml:space="preserve"> does not disclose or make any information arising from or in connection with this contract available to Others. This undertaking does not, however, apply to information which at the time of disclosure or thereafter, without default on the part of the </w:t>
            </w:r>
            <w:r>
              <w:rPr>
                <w:i/>
              </w:rPr>
              <w:t>Contractor</w:t>
            </w:r>
            <w:r>
              <w:t xml:space="preserve">, enters the public domain or to information which was already in the possession of the </w:t>
            </w:r>
            <w:r>
              <w:rPr>
                <w:i/>
              </w:rPr>
              <w:t>Contractor</w:t>
            </w:r>
            <w:r>
              <w:t xml:space="preserve"> at the time of disclosure (evidenced by written records in existence at that time).  Should the </w:t>
            </w:r>
            <w:r>
              <w:rPr>
                <w:i/>
              </w:rPr>
              <w:t xml:space="preserve">Contractor </w:t>
            </w:r>
            <w:r>
              <w:t xml:space="preserve">disclose information to Others in terms of clause 25.1, the </w:t>
            </w:r>
            <w:r>
              <w:rPr>
                <w:i/>
              </w:rPr>
              <w:t>Contractor</w:t>
            </w:r>
            <w:r>
              <w:t xml:space="preserve"> ensures that the provisions of this clause are complied with by the recipient.</w:t>
            </w:r>
          </w:p>
        </w:tc>
      </w:tr>
      <w:tr w:rsidR="005D70A1" w:rsidTr="00B45DEE" w14:paraId="427B02A6" w14:textId="77777777">
        <w:tblPrEx>
          <w:tblLook w:val="04A0" w:firstRow="1" w:lastRow="0" w:firstColumn="1" w:lastColumn="0" w:noHBand="0" w:noVBand="1"/>
        </w:tblPrEx>
        <w:tc>
          <w:tcPr>
            <w:tcW w:w="1078" w:type="dxa"/>
            <w:shd w:val="clear" w:color="auto" w:fill="FFFFFF" w:themeFill="background1"/>
            <w:hideMark/>
          </w:tcPr>
          <w:p w:rsidR="005D70A1" w:rsidP="005D70A1" w:rsidRDefault="005D70A1" w14:paraId="75A359E0" w14:textId="77777777">
            <w:pPr>
              <w:jc w:val="right"/>
              <w:rPr>
                <w:bCs/>
              </w:rPr>
            </w:pPr>
            <w:r>
              <w:t>Z5.2</w:t>
            </w:r>
          </w:p>
        </w:tc>
        <w:tc>
          <w:tcPr>
            <w:tcW w:w="8642" w:type="dxa"/>
            <w:gridSpan w:val="6"/>
            <w:hideMark/>
          </w:tcPr>
          <w:p w:rsidR="005D70A1" w:rsidP="00B45DEE" w:rsidRDefault="005D70A1" w14:paraId="16BBECE0" w14:textId="77777777">
            <w:pPr>
              <w:jc w:val="both"/>
            </w:pPr>
            <w:r>
              <w:t xml:space="preserve">If </w:t>
            </w:r>
            <w:r>
              <w:rPr>
                <w:lang w:val="en-US"/>
              </w:rPr>
              <w:t xml:space="preserve">the </w:t>
            </w:r>
            <w:r>
              <w:rPr>
                <w:i/>
                <w:lang w:val="en-US"/>
              </w:rPr>
              <w:t>Contractor</w:t>
            </w:r>
            <w:r>
              <w:rPr>
                <w:lang w:val="en-US"/>
              </w:rPr>
              <w:t xml:space="preserve"> </w:t>
            </w:r>
            <w:r>
              <w:t xml:space="preserve">is uncertain about whether any such information is confidential, it is to be regarded as such until notified otherwise by the </w:t>
            </w:r>
            <w:r>
              <w:rPr>
                <w:i/>
              </w:rPr>
              <w:t>Project Manager</w:t>
            </w:r>
            <w:r>
              <w:t>.</w:t>
            </w:r>
          </w:p>
        </w:tc>
      </w:tr>
      <w:tr w:rsidR="005D70A1" w:rsidTr="00B45DEE" w14:paraId="761414B9" w14:textId="77777777">
        <w:tblPrEx>
          <w:tblLook w:val="04A0" w:firstRow="1" w:lastRow="0" w:firstColumn="1" w:lastColumn="0" w:noHBand="0" w:noVBand="1"/>
        </w:tblPrEx>
        <w:tc>
          <w:tcPr>
            <w:tcW w:w="1078" w:type="dxa"/>
            <w:shd w:val="clear" w:color="auto" w:fill="FFFFFF" w:themeFill="background1"/>
            <w:hideMark/>
          </w:tcPr>
          <w:p w:rsidR="005D70A1" w:rsidP="005D70A1" w:rsidRDefault="005D70A1" w14:paraId="042179C4" w14:textId="77777777">
            <w:pPr>
              <w:jc w:val="right"/>
              <w:rPr>
                <w:bCs/>
              </w:rPr>
            </w:pPr>
            <w:r>
              <w:t>Z5.3</w:t>
            </w:r>
          </w:p>
        </w:tc>
        <w:tc>
          <w:tcPr>
            <w:tcW w:w="8642" w:type="dxa"/>
            <w:gridSpan w:val="6"/>
            <w:hideMark/>
          </w:tcPr>
          <w:p w:rsidR="005D70A1" w:rsidP="00B45DEE" w:rsidRDefault="005D70A1" w14:paraId="1349176B" w14:textId="77777777">
            <w:pPr>
              <w:jc w:val="both"/>
            </w:pPr>
            <w:r>
              <w:t xml:space="preserve">In the event that the </w:t>
            </w:r>
            <w:r>
              <w:rPr>
                <w:i/>
              </w:rPr>
              <w:t>Contractor</w:t>
            </w:r>
            <w:r>
              <w:t xml:space="preserve"> is, at any time, required by law to disclose any such information which is required to be kept confidential, the </w:t>
            </w:r>
            <w:r>
              <w:rPr>
                <w:i/>
              </w:rPr>
              <w:t>Contractor</w:t>
            </w:r>
            <w:r>
              <w:t xml:space="preserve">, to the extent permitted by law prior to disclosure, notifies the </w:t>
            </w:r>
            <w:r>
              <w:rPr>
                <w:i/>
              </w:rPr>
              <w:t>Employer</w:t>
            </w:r>
            <w:r>
              <w:t xml:space="preserve"> so that an appropriate protection order and/or any other action can be taken if possible, prior to any disclosure.  In the event that such protective order is not, or cannot, be obtained, then the </w:t>
            </w:r>
            <w:r>
              <w:rPr>
                <w:i/>
              </w:rPr>
              <w:t>Contractor</w:t>
            </w:r>
            <w:r>
              <w:t xml:space="preserve"> may disclose that portion of the information which it is required to be disclosed by law and uses reasonable efforts to obtain assurances that confidential treatment will be afforded to the information so disclosed.</w:t>
            </w:r>
          </w:p>
        </w:tc>
      </w:tr>
      <w:tr w:rsidR="005D70A1" w:rsidTr="00B45DEE" w14:paraId="4DBE2130" w14:textId="77777777">
        <w:tblPrEx>
          <w:tblLook w:val="04A0" w:firstRow="1" w:lastRow="0" w:firstColumn="1" w:lastColumn="0" w:noHBand="0" w:noVBand="1"/>
        </w:tblPrEx>
        <w:tc>
          <w:tcPr>
            <w:tcW w:w="1078" w:type="dxa"/>
            <w:shd w:val="clear" w:color="auto" w:fill="FFFFFF" w:themeFill="background1"/>
            <w:hideMark/>
          </w:tcPr>
          <w:p w:rsidR="005D70A1" w:rsidP="005D70A1" w:rsidRDefault="005D70A1" w14:paraId="7B6BE787" w14:textId="77777777">
            <w:pPr>
              <w:jc w:val="right"/>
              <w:rPr>
                <w:bCs/>
              </w:rPr>
            </w:pPr>
            <w:r>
              <w:rPr>
                <w:bCs/>
              </w:rPr>
              <w:t>Z5.4</w:t>
            </w:r>
          </w:p>
        </w:tc>
        <w:tc>
          <w:tcPr>
            <w:tcW w:w="8642" w:type="dxa"/>
            <w:gridSpan w:val="6"/>
            <w:hideMark/>
          </w:tcPr>
          <w:p w:rsidR="005D70A1" w:rsidP="00B45DEE" w:rsidRDefault="005D70A1" w14:paraId="759E1CA7" w14:textId="77777777">
            <w:pPr>
              <w:jc w:val="both"/>
            </w:pPr>
            <w:r>
              <w:t xml:space="preserve">The taking of images (whether photographs, video footage or otherwise) of the </w:t>
            </w:r>
            <w:r>
              <w:rPr>
                <w:i/>
              </w:rPr>
              <w:t>works</w:t>
            </w:r>
            <w:r>
              <w:t xml:space="preserve"> or any portion thereof, in the course of Providing the Works and after Completion, requires the prior written consent of the </w:t>
            </w:r>
            <w:r>
              <w:rPr>
                <w:i/>
              </w:rPr>
              <w:t>Project Manager</w:t>
            </w:r>
            <w:r>
              <w:t xml:space="preserve">.  All rights in and to all such images vests exclusively in the </w:t>
            </w:r>
            <w:r>
              <w:rPr>
                <w:i/>
              </w:rPr>
              <w:t>Employer</w:t>
            </w:r>
            <w:r>
              <w:t xml:space="preserve">.  </w:t>
            </w:r>
          </w:p>
        </w:tc>
      </w:tr>
      <w:tr w:rsidR="005D70A1" w:rsidTr="00B45DEE" w14:paraId="385BEBFF" w14:textId="77777777">
        <w:tblPrEx>
          <w:tblLook w:val="04A0" w:firstRow="1" w:lastRow="0" w:firstColumn="1" w:lastColumn="0" w:noHBand="0" w:noVBand="1"/>
        </w:tblPrEx>
        <w:tc>
          <w:tcPr>
            <w:tcW w:w="1078" w:type="dxa"/>
            <w:shd w:val="clear" w:color="auto" w:fill="FFFFFF" w:themeFill="background1"/>
            <w:vAlign w:val="center"/>
            <w:hideMark/>
          </w:tcPr>
          <w:p w:rsidR="005D70A1" w:rsidP="005D70A1" w:rsidRDefault="005D70A1" w14:paraId="120C0548" w14:textId="77777777">
            <w:pPr>
              <w:jc w:val="right"/>
              <w:rPr>
                <w:bCs/>
              </w:rPr>
            </w:pPr>
            <w:r>
              <w:rPr>
                <w:bCs/>
              </w:rPr>
              <w:t>Z5.5</w:t>
            </w:r>
          </w:p>
        </w:tc>
        <w:tc>
          <w:tcPr>
            <w:tcW w:w="8642" w:type="dxa"/>
            <w:gridSpan w:val="6"/>
            <w:hideMark/>
          </w:tcPr>
          <w:p w:rsidR="005D70A1" w:rsidP="00B45DEE" w:rsidRDefault="005D70A1" w14:paraId="723362A3" w14:textId="77777777">
            <w:pPr>
              <w:jc w:val="both"/>
            </w:pPr>
            <w:r>
              <w:t xml:space="preserve">The </w:t>
            </w:r>
            <w:r>
              <w:rPr>
                <w:i/>
              </w:rPr>
              <w:t xml:space="preserve">Contractor </w:t>
            </w:r>
            <w:r>
              <w:t>ensures that all his subcontractors abide by the undertakings in this clause.</w:t>
            </w:r>
          </w:p>
        </w:tc>
      </w:tr>
      <w:tr w:rsidR="005D70A1" w:rsidTr="00B45DEE" w14:paraId="2E21B85F" w14:textId="77777777">
        <w:tblPrEx>
          <w:tblLook w:val="04A0" w:firstRow="1" w:lastRow="0" w:firstColumn="1" w:lastColumn="0" w:noHBand="0" w:noVBand="1"/>
        </w:tblPrEx>
        <w:tc>
          <w:tcPr>
            <w:tcW w:w="1078" w:type="dxa"/>
            <w:shd w:val="clear" w:color="auto" w:fill="FFFFFF" w:themeFill="background1"/>
            <w:vAlign w:val="center"/>
          </w:tcPr>
          <w:p w:rsidR="005D70A1" w:rsidP="005D70A1" w:rsidRDefault="005D70A1" w14:paraId="397954F4" w14:textId="77777777">
            <w:pPr>
              <w:jc w:val="right"/>
              <w:rPr>
                <w:bCs/>
              </w:rPr>
            </w:pPr>
          </w:p>
        </w:tc>
        <w:tc>
          <w:tcPr>
            <w:tcW w:w="8642" w:type="dxa"/>
            <w:gridSpan w:val="6"/>
          </w:tcPr>
          <w:p w:rsidR="005D70A1" w:rsidP="00B45DEE" w:rsidRDefault="005D70A1" w14:paraId="7EBCDAC5" w14:textId="77777777">
            <w:pPr>
              <w:jc w:val="both"/>
            </w:pPr>
          </w:p>
        </w:tc>
      </w:tr>
      <w:tr w:rsidR="005D70A1" w:rsidTr="00B45DEE" w14:paraId="506FA5F6" w14:textId="77777777">
        <w:tblPrEx>
          <w:tblLook w:val="04A0" w:firstRow="1" w:lastRow="0" w:firstColumn="1" w:lastColumn="0" w:noHBand="0" w:noVBand="1"/>
        </w:tblPrEx>
        <w:tc>
          <w:tcPr>
            <w:tcW w:w="1078" w:type="dxa"/>
            <w:shd w:val="clear" w:color="auto" w:fill="FFFFFF" w:themeFill="background1"/>
            <w:vAlign w:val="center"/>
            <w:hideMark/>
          </w:tcPr>
          <w:p w:rsidR="005D70A1" w:rsidP="005D70A1" w:rsidRDefault="005D70A1" w14:paraId="5EAAD147" w14:textId="77777777">
            <w:pPr>
              <w:rPr>
                <w:b/>
                <w:bCs/>
              </w:rPr>
            </w:pPr>
            <w:r>
              <w:rPr>
                <w:b/>
                <w:bCs/>
              </w:rPr>
              <w:t>Z6</w:t>
            </w:r>
          </w:p>
        </w:tc>
        <w:tc>
          <w:tcPr>
            <w:tcW w:w="8642" w:type="dxa"/>
            <w:gridSpan w:val="6"/>
            <w:hideMark/>
          </w:tcPr>
          <w:p w:rsidR="005D70A1" w:rsidP="00B45DEE" w:rsidRDefault="005D70A1" w14:paraId="5A2B768B" w14:textId="77777777">
            <w:pPr>
              <w:jc w:val="both"/>
              <w:rPr>
                <w:b/>
              </w:rPr>
            </w:pPr>
            <w:r>
              <w:rPr>
                <w:b/>
              </w:rPr>
              <w:t>Waiver and estoppel: Add to core clause 12.3:</w:t>
            </w:r>
          </w:p>
        </w:tc>
      </w:tr>
      <w:tr w:rsidR="005D70A1" w:rsidTr="00B45DEE" w14:paraId="28D34EA1" w14:textId="77777777">
        <w:tblPrEx>
          <w:tblLook w:val="04A0" w:firstRow="1" w:lastRow="0" w:firstColumn="1" w:lastColumn="0" w:noHBand="0" w:noVBand="1"/>
        </w:tblPrEx>
        <w:tc>
          <w:tcPr>
            <w:tcW w:w="1078" w:type="dxa"/>
            <w:shd w:val="clear" w:color="auto" w:fill="FFFFFF" w:themeFill="background1"/>
            <w:hideMark/>
          </w:tcPr>
          <w:p w:rsidR="005D70A1" w:rsidP="005D70A1" w:rsidRDefault="005D70A1" w14:paraId="663EA4AF" w14:textId="77777777">
            <w:pPr>
              <w:jc w:val="right"/>
              <w:rPr>
                <w:bCs/>
              </w:rPr>
            </w:pPr>
            <w:r>
              <w:rPr>
                <w:bCs/>
              </w:rPr>
              <w:t>Z6.1</w:t>
            </w:r>
          </w:p>
        </w:tc>
        <w:tc>
          <w:tcPr>
            <w:tcW w:w="8642" w:type="dxa"/>
            <w:gridSpan w:val="6"/>
            <w:hideMark/>
          </w:tcPr>
          <w:p w:rsidR="005D70A1" w:rsidP="00B45DEE" w:rsidRDefault="005D70A1" w14:paraId="0C40B102" w14:textId="77777777">
            <w:pPr>
              <w:jc w:val="both"/>
            </w:pPr>
            <w:r>
              <w:t>Any extension, concession, waiver or relaxation of any action stated in this contract by the Parties</w:t>
            </w:r>
            <w:r>
              <w:rPr>
                <w:i/>
              </w:rPr>
              <w:t>,</w:t>
            </w:r>
            <w:r>
              <w:t xml:space="preserve"> the </w:t>
            </w:r>
            <w:r>
              <w:rPr>
                <w:i/>
              </w:rPr>
              <w:t>Project Manager</w:t>
            </w:r>
            <w:r>
              <w:t xml:space="preserve">, the </w:t>
            </w:r>
            <w:r>
              <w:rPr>
                <w:i/>
              </w:rPr>
              <w:t>Supervisor</w:t>
            </w:r>
            <w:r>
              <w:t xml:space="preserve">, or the </w:t>
            </w:r>
            <w:r>
              <w:rPr>
                <w:i/>
              </w:rPr>
              <w:t>Adjudicator</w:t>
            </w:r>
            <w:r>
              <w:t xml:space="preserve"> does not constitute a waiver of rights</w:t>
            </w:r>
            <w:r>
              <w:rPr>
                <w:lang w:val="en-US"/>
              </w:rPr>
              <w:t>, and does not give rise to an estoppel unless the Parties agree otherwise and confirm such agreement in writing.</w:t>
            </w:r>
          </w:p>
        </w:tc>
      </w:tr>
      <w:tr w:rsidR="005D70A1" w:rsidTr="00B45DEE" w14:paraId="07245179" w14:textId="77777777">
        <w:tblPrEx>
          <w:tblLook w:val="04A0" w:firstRow="1" w:lastRow="0" w:firstColumn="1" w:lastColumn="0" w:noHBand="0" w:noVBand="1"/>
        </w:tblPrEx>
        <w:tc>
          <w:tcPr>
            <w:tcW w:w="1078" w:type="dxa"/>
            <w:shd w:val="clear" w:color="auto" w:fill="FFFFFF" w:themeFill="background1"/>
          </w:tcPr>
          <w:p w:rsidR="005D70A1" w:rsidP="005D70A1" w:rsidRDefault="005D70A1" w14:paraId="4D7C331B" w14:textId="77777777">
            <w:pPr>
              <w:jc w:val="right"/>
              <w:rPr>
                <w:bCs/>
              </w:rPr>
            </w:pPr>
          </w:p>
        </w:tc>
        <w:tc>
          <w:tcPr>
            <w:tcW w:w="8642" w:type="dxa"/>
            <w:gridSpan w:val="6"/>
          </w:tcPr>
          <w:p w:rsidR="005D70A1" w:rsidP="00B45DEE" w:rsidRDefault="005D70A1" w14:paraId="30C16AA0" w14:textId="77777777">
            <w:pPr>
              <w:jc w:val="both"/>
            </w:pPr>
          </w:p>
        </w:tc>
      </w:tr>
      <w:tr w:rsidR="005D70A1" w:rsidTr="00B45DEE" w14:paraId="05BE1543" w14:textId="77777777">
        <w:tblPrEx>
          <w:tblLook w:val="04A0" w:firstRow="1" w:lastRow="0" w:firstColumn="1" w:lastColumn="0" w:noHBand="0" w:noVBand="1"/>
        </w:tblPrEx>
        <w:trPr>
          <w:cantSplit/>
        </w:trPr>
        <w:tc>
          <w:tcPr>
            <w:tcW w:w="1078" w:type="dxa"/>
            <w:shd w:val="clear" w:color="auto" w:fill="FFFFFF" w:themeFill="background1"/>
            <w:hideMark/>
          </w:tcPr>
          <w:p w:rsidR="005D70A1" w:rsidP="005D70A1" w:rsidRDefault="005D70A1" w14:paraId="17563E2A" w14:textId="77777777">
            <w:pPr>
              <w:rPr>
                <w:bCs/>
              </w:rPr>
            </w:pPr>
            <w:r>
              <w:rPr>
                <w:b/>
                <w:bCs/>
              </w:rPr>
              <w:t>Z7</w:t>
            </w:r>
          </w:p>
        </w:tc>
        <w:tc>
          <w:tcPr>
            <w:tcW w:w="8642" w:type="dxa"/>
            <w:gridSpan w:val="6"/>
            <w:hideMark/>
          </w:tcPr>
          <w:p w:rsidR="005D70A1" w:rsidP="00B45DEE" w:rsidRDefault="005D70A1" w14:paraId="629B955E" w14:textId="77777777">
            <w:pPr>
              <w:jc w:val="both"/>
            </w:pPr>
            <w:r>
              <w:rPr>
                <w:b/>
              </w:rPr>
              <w:t>Health, safety and the environment:  Add to core clause 27.4</w:t>
            </w:r>
          </w:p>
        </w:tc>
      </w:tr>
      <w:tr w:rsidR="005D70A1" w:rsidTr="00B45DEE" w14:paraId="004009C3" w14:textId="77777777">
        <w:tblPrEx>
          <w:tblLook w:val="04A0" w:firstRow="1" w:lastRow="0" w:firstColumn="1" w:lastColumn="0" w:noHBand="0" w:noVBand="1"/>
        </w:tblPrEx>
        <w:tc>
          <w:tcPr>
            <w:tcW w:w="1078" w:type="dxa"/>
            <w:shd w:val="clear" w:color="auto" w:fill="FFFFFF" w:themeFill="background1"/>
            <w:hideMark/>
          </w:tcPr>
          <w:p w:rsidR="005D70A1" w:rsidP="005D70A1" w:rsidRDefault="005D70A1" w14:paraId="68426435" w14:textId="77777777">
            <w:pPr>
              <w:jc w:val="right"/>
              <w:rPr>
                <w:bCs/>
              </w:rPr>
            </w:pPr>
            <w:r>
              <w:rPr>
                <w:bCs/>
              </w:rPr>
              <w:t>Z7.1</w:t>
            </w:r>
          </w:p>
        </w:tc>
        <w:tc>
          <w:tcPr>
            <w:tcW w:w="8642" w:type="dxa"/>
            <w:gridSpan w:val="6"/>
            <w:hideMark/>
          </w:tcPr>
          <w:p w:rsidR="005D70A1" w:rsidP="00B45DEE" w:rsidRDefault="005D70A1" w14:paraId="560B4049" w14:textId="77777777">
            <w:pPr>
              <w:ind w:left="33" w:hanging="33"/>
              <w:jc w:val="both"/>
              <w:rPr>
                <w:rFonts w:cs="Arial"/>
                <w:szCs w:val="20"/>
              </w:rPr>
            </w:pPr>
            <w:r>
              <w:rPr>
                <w:rFonts w:cs="Arial"/>
                <w:szCs w:val="20"/>
              </w:rPr>
              <w:t xml:space="preserve">The </w:t>
            </w:r>
            <w:r>
              <w:rPr>
                <w:rFonts w:cs="Arial"/>
                <w:i/>
                <w:szCs w:val="20"/>
              </w:rPr>
              <w:t>Contractor</w:t>
            </w:r>
            <w:r>
              <w:rPr>
                <w:rFonts w:cs="Arial"/>
                <w:szCs w:val="20"/>
              </w:rPr>
              <w:t xml:space="preserve"> undertakes to take all reasonable precautions to maintain the health and safety of persons in and about the execution of the </w:t>
            </w:r>
            <w:r>
              <w:rPr>
                <w:rFonts w:cs="Arial"/>
                <w:i/>
                <w:szCs w:val="20"/>
              </w:rPr>
              <w:t>works</w:t>
            </w:r>
            <w:r>
              <w:rPr>
                <w:rFonts w:cs="Arial"/>
                <w:szCs w:val="20"/>
              </w:rPr>
              <w:t xml:space="preserve">. Without limitation the </w:t>
            </w:r>
            <w:r>
              <w:rPr>
                <w:rFonts w:cs="Arial"/>
                <w:i/>
                <w:szCs w:val="20"/>
              </w:rPr>
              <w:t>Contractor</w:t>
            </w:r>
            <w:r>
              <w:rPr>
                <w:rFonts w:cs="Arial"/>
                <w:szCs w:val="20"/>
              </w:rPr>
              <w:t>:</w:t>
            </w:r>
          </w:p>
          <w:p w:rsidR="005D70A1" w:rsidP="00B45DEE" w:rsidRDefault="005D70A1" w14:paraId="08AE141A" w14:textId="77777777">
            <w:pPr>
              <w:pStyle w:val="ListBullet"/>
              <w:ind w:left="360" w:hanging="360"/>
              <w:jc w:val="both"/>
            </w:pPr>
            <w:r>
              <w:t xml:space="preserve">accepts that the </w:t>
            </w:r>
            <w:r>
              <w:rPr>
                <w:i/>
              </w:rPr>
              <w:t>Employer</w:t>
            </w:r>
            <w:r>
              <w:t xml:space="preserve"> may appoint him as the “Principal Contractor” (as defined and provided for under the Construction Regulations 2014 (promulgated under the Occupational Health &amp; Safety Act 85 of 1993) (“the Construction Regulations”) for the Site;</w:t>
            </w:r>
          </w:p>
          <w:p w:rsidR="005D70A1" w:rsidP="00B45DEE" w:rsidRDefault="005D70A1" w14:paraId="1945EC49" w14:textId="77777777">
            <w:pPr>
              <w:pStyle w:val="ListBullet"/>
              <w:ind w:left="360" w:hanging="360"/>
              <w:jc w:val="both"/>
            </w:pPr>
            <w:r>
              <w:t xml:space="preserve">warrants that the total of the Prices as at the Contract Date includes a sufficient amount for proper compliance with the Construction Regulations, all applicable health &amp; safety laws and regulations and the health and safety rules, guidelines and procedures provided for in this contract and generally for the proper maintenance of health &amp; safety in and about the execution of </w:t>
            </w:r>
            <w:r>
              <w:rPr>
                <w:i/>
              </w:rPr>
              <w:t>works</w:t>
            </w:r>
            <w:r>
              <w:t>; and</w:t>
            </w:r>
          </w:p>
          <w:p w:rsidR="005D70A1" w:rsidP="00B45DEE" w:rsidRDefault="005D70A1" w14:paraId="2A8660E5" w14:textId="77777777">
            <w:pPr>
              <w:pStyle w:val="ListBullet"/>
              <w:ind w:left="360" w:hanging="360"/>
              <w:jc w:val="both"/>
            </w:pPr>
            <w:r>
              <w:t xml:space="preserve">undertakes, in and about the execution of the </w:t>
            </w:r>
            <w:r>
              <w:rPr>
                <w:i/>
              </w:rPr>
              <w:t>works</w:t>
            </w:r>
            <w:r>
              <w:t xml:space="preserve">, to comply with the Construction Regulations and with all applicable health &amp; safety laws and regulations and rules, guidelines and procedures otherwise provided for under this contract and ensures that his Subcontractors, employees and others under the </w:t>
            </w:r>
            <w:r>
              <w:rPr>
                <w:i/>
              </w:rPr>
              <w:t>Contractor’s</w:t>
            </w:r>
            <w:r>
              <w:t xml:space="preserve"> direction and control, likewise observe and comply with the foregoing.</w:t>
            </w:r>
          </w:p>
        </w:tc>
      </w:tr>
      <w:tr w:rsidR="005D70A1" w:rsidTr="00B45DEE" w14:paraId="1F926DB3" w14:textId="77777777">
        <w:tblPrEx>
          <w:tblLook w:val="04A0" w:firstRow="1" w:lastRow="0" w:firstColumn="1" w:lastColumn="0" w:noHBand="0" w:noVBand="1"/>
        </w:tblPrEx>
        <w:tc>
          <w:tcPr>
            <w:tcW w:w="1078" w:type="dxa"/>
            <w:shd w:val="clear" w:color="auto" w:fill="FFFFFF" w:themeFill="background1"/>
            <w:hideMark/>
          </w:tcPr>
          <w:p w:rsidR="005D70A1" w:rsidP="005D70A1" w:rsidRDefault="005D70A1" w14:paraId="33C325C7" w14:textId="77777777">
            <w:pPr>
              <w:jc w:val="right"/>
              <w:rPr>
                <w:bCs/>
              </w:rPr>
            </w:pPr>
            <w:r>
              <w:rPr>
                <w:bCs/>
              </w:rPr>
              <w:t>Z7.2</w:t>
            </w:r>
          </w:p>
        </w:tc>
        <w:tc>
          <w:tcPr>
            <w:tcW w:w="8642" w:type="dxa"/>
            <w:gridSpan w:val="6"/>
            <w:hideMark/>
          </w:tcPr>
          <w:p w:rsidR="005D70A1" w:rsidP="00B45DEE" w:rsidRDefault="005D70A1" w14:paraId="608D1603" w14:textId="77777777">
            <w:pPr>
              <w:ind w:left="33" w:hanging="33"/>
              <w:jc w:val="both"/>
              <w:rPr>
                <w:rFonts w:cs="Arial"/>
                <w:szCs w:val="20"/>
              </w:rPr>
            </w:pPr>
            <w:r>
              <w:rPr>
                <w:rFonts w:cs="Arial"/>
                <w:szCs w:val="20"/>
              </w:rPr>
              <w:t xml:space="preserve">The </w:t>
            </w:r>
            <w:r>
              <w:rPr>
                <w:rFonts w:cs="Arial"/>
                <w:i/>
                <w:szCs w:val="20"/>
              </w:rPr>
              <w:t>Contractor</w:t>
            </w:r>
            <w:r>
              <w:rPr>
                <w:rFonts w:cs="Arial"/>
                <w:szCs w:val="20"/>
              </w:rPr>
              <w:t xml:space="preserve">, in and about the execution of the </w:t>
            </w:r>
            <w:r>
              <w:rPr>
                <w:rFonts w:cs="Arial"/>
                <w:i/>
                <w:szCs w:val="20"/>
              </w:rPr>
              <w:t>works</w:t>
            </w:r>
            <w:r>
              <w:rPr>
                <w:rFonts w:cs="Arial"/>
                <w:szCs w:val="20"/>
              </w:rPr>
              <w:t xml:space="preserve">, complies with all applicable environmental laws and regulations and rules, guidelines and procedures otherwise provided for under this contract and ensures that his Subcontractors, employees and others under the </w:t>
            </w:r>
            <w:r>
              <w:rPr>
                <w:rFonts w:cs="Arial"/>
                <w:i/>
                <w:szCs w:val="20"/>
              </w:rPr>
              <w:t>Contractor’s</w:t>
            </w:r>
            <w:r>
              <w:rPr>
                <w:rFonts w:cs="Arial"/>
                <w:szCs w:val="20"/>
              </w:rPr>
              <w:t xml:space="preserve"> direction and control, likewise observe and comply with the foregoing.</w:t>
            </w:r>
          </w:p>
        </w:tc>
      </w:tr>
      <w:tr w:rsidR="00B45DEE" w:rsidTr="00B45DEE" w14:paraId="2F66C5A0" w14:textId="77777777">
        <w:tblPrEx>
          <w:tblLook w:val="04A0" w:firstRow="1" w:lastRow="0" w:firstColumn="1" w:lastColumn="0" w:noHBand="0" w:noVBand="1"/>
        </w:tblPrEx>
        <w:trPr>
          <w:cantSplit/>
        </w:trPr>
        <w:tc>
          <w:tcPr>
            <w:tcW w:w="1078" w:type="dxa"/>
            <w:shd w:val="clear" w:color="auto" w:fill="FFFFFF" w:themeFill="background1"/>
            <w:hideMark/>
          </w:tcPr>
          <w:p w:rsidR="00B45DEE" w:rsidP="007C5C60" w:rsidRDefault="00B45DEE" w14:paraId="7042B607" w14:textId="6CFACC1B">
            <w:pPr>
              <w:rPr>
                <w:bCs/>
              </w:rPr>
            </w:pPr>
            <w:r>
              <w:rPr>
                <w:b/>
                <w:bCs/>
              </w:rPr>
              <w:t>Z</w:t>
            </w:r>
            <w:r>
              <w:rPr>
                <w:b/>
                <w:bCs/>
              </w:rPr>
              <w:t>8</w:t>
            </w:r>
          </w:p>
        </w:tc>
        <w:tc>
          <w:tcPr>
            <w:tcW w:w="8642" w:type="dxa"/>
            <w:gridSpan w:val="6"/>
            <w:hideMark/>
          </w:tcPr>
          <w:p w:rsidR="00B45DEE" w:rsidP="00B45DEE" w:rsidRDefault="00B45DEE" w14:paraId="5FF7591D" w14:textId="77777777">
            <w:pPr>
              <w:jc w:val="both"/>
              <w:rPr>
                <w:b/>
                <w:bCs/>
              </w:rPr>
            </w:pPr>
            <w:r w:rsidRPr="00184ADD">
              <w:rPr>
                <w:b/>
                <w:bCs/>
              </w:rPr>
              <w:t xml:space="preserve">Provision of a Tax Invoice, </w:t>
            </w:r>
            <w:proofErr w:type="gramStart"/>
            <w:r w:rsidRPr="00184ADD">
              <w:rPr>
                <w:b/>
                <w:bCs/>
              </w:rPr>
              <w:t>payment</w:t>
            </w:r>
            <w:proofErr w:type="gramEnd"/>
            <w:r w:rsidRPr="00184ADD">
              <w:rPr>
                <w:b/>
                <w:bCs/>
              </w:rPr>
              <w:t xml:space="preserve"> and interest</w:t>
            </w:r>
          </w:p>
          <w:p w:rsidR="00B45DEE" w:rsidP="00B45DEE" w:rsidRDefault="00B45DEE" w14:paraId="4A4E0D73" w14:textId="2F22A233">
            <w:pPr>
              <w:jc w:val="both"/>
            </w:pPr>
          </w:p>
        </w:tc>
      </w:tr>
      <w:tr w:rsidR="005D70A1" w:rsidTr="00B45DEE" w14:paraId="230E0056" w14:textId="77777777">
        <w:tblPrEx>
          <w:tblLook w:val="04A0" w:firstRow="1" w:lastRow="0" w:firstColumn="1" w:lastColumn="0" w:noHBand="0" w:noVBand="1"/>
        </w:tblPrEx>
        <w:tc>
          <w:tcPr>
            <w:tcW w:w="1078" w:type="dxa"/>
            <w:shd w:val="clear" w:color="auto" w:fill="FFFFFF" w:themeFill="background1"/>
          </w:tcPr>
          <w:p w:rsidR="00184ADD" w:rsidP="00184ADD" w:rsidRDefault="00184ADD" w14:paraId="086940D6" w14:textId="77777777">
            <w:r>
              <w:t xml:space="preserve">        Z8.1   </w:t>
            </w:r>
          </w:p>
          <w:p w:rsidRPr="00184ADD" w:rsidR="00184ADD" w:rsidP="00184ADD" w:rsidRDefault="00184ADD" w14:paraId="2E7CE6E3" w14:textId="77777777"/>
          <w:p w:rsidRPr="00184ADD" w:rsidR="00184ADD" w:rsidP="00184ADD" w:rsidRDefault="00184ADD" w14:paraId="3F4265E6" w14:textId="77777777"/>
          <w:p w:rsidRPr="00184ADD" w:rsidR="00184ADD" w:rsidP="00184ADD" w:rsidRDefault="00184ADD" w14:paraId="09612CC2" w14:textId="77777777"/>
          <w:p w:rsidR="00184ADD" w:rsidP="00184ADD" w:rsidRDefault="00184ADD" w14:paraId="1CBC6FCC" w14:textId="77777777"/>
          <w:p w:rsidR="00184ADD" w:rsidP="00184ADD" w:rsidRDefault="00184ADD" w14:paraId="7596973E" w14:textId="77777777">
            <w:r>
              <w:t xml:space="preserve">        Z8.2    </w:t>
            </w:r>
          </w:p>
          <w:p w:rsidRPr="00184ADD" w:rsidR="00184ADD" w:rsidP="00184ADD" w:rsidRDefault="00184ADD" w14:paraId="69D88F0B" w14:textId="77777777"/>
          <w:p w:rsidRPr="00184ADD" w:rsidR="00184ADD" w:rsidP="00184ADD" w:rsidRDefault="00184ADD" w14:paraId="477B4429" w14:textId="77777777"/>
          <w:p w:rsidRPr="00184ADD" w:rsidR="00184ADD" w:rsidP="00184ADD" w:rsidRDefault="00184ADD" w14:paraId="1E249A77" w14:textId="77777777"/>
          <w:p w:rsidRPr="00184ADD" w:rsidR="00184ADD" w:rsidP="00184ADD" w:rsidRDefault="00184ADD" w14:paraId="15E0CC48" w14:textId="77777777"/>
          <w:p w:rsidRPr="00184ADD" w:rsidR="00184ADD" w:rsidP="00184ADD" w:rsidRDefault="00184ADD" w14:paraId="45F8FD4D" w14:textId="77777777"/>
          <w:p w:rsidRPr="00184ADD" w:rsidR="00184ADD" w:rsidP="00184ADD" w:rsidRDefault="00184ADD" w14:paraId="188B9308" w14:textId="77777777"/>
          <w:p w:rsidR="00184ADD" w:rsidP="00184ADD" w:rsidRDefault="00184ADD" w14:paraId="7C780522" w14:textId="77777777"/>
          <w:p w:rsidR="00184ADD" w:rsidP="00184ADD" w:rsidRDefault="00184ADD" w14:paraId="3142FD8F" w14:textId="77777777"/>
          <w:p w:rsidR="00184ADD" w:rsidP="00184ADD" w:rsidRDefault="00184ADD" w14:paraId="16AEA37F" w14:textId="77777777">
            <w:r>
              <w:t xml:space="preserve">        Z8.3    </w:t>
            </w:r>
          </w:p>
          <w:p w:rsidRPr="00184ADD" w:rsidR="00184ADD" w:rsidP="00184ADD" w:rsidRDefault="00184ADD" w14:paraId="05978613" w14:textId="77777777"/>
          <w:p w:rsidRPr="00184ADD" w:rsidR="00184ADD" w:rsidP="00184ADD" w:rsidRDefault="00184ADD" w14:paraId="792D7B64" w14:textId="77777777"/>
          <w:p w:rsidRPr="00184ADD" w:rsidR="00184ADD" w:rsidP="00184ADD" w:rsidRDefault="00184ADD" w14:paraId="195510DD" w14:textId="77777777"/>
          <w:p w:rsidRPr="00184ADD" w:rsidR="00184ADD" w:rsidP="00184ADD" w:rsidRDefault="00184ADD" w14:paraId="68FB612C" w14:textId="77777777"/>
          <w:p w:rsidR="00184ADD" w:rsidP="00184ADD" w:rsidRDefault="00184ADD" w14:paraId="3B2BF637" w14:textId="77777777"/>
          <w:p w:rsidRPr="00184ADD" w:rsidR="00184ADD" w:rsidP="00371265" w:rsidRDefault="00184ADD" w14:paraId="4F872220" w14:textId="3C48D0E5">
            <w:r>
              <w:t xml:space="preserve">        Z8.4    </w:t>
            </w:r>
          </w:p>
        </w:tc>
        <w:tc>
          <w:tcPr>
            <w:tcW w:w="8642" w:type="dxa"/>
            <w:gridSpan w:val="6"/>
          </w:tcPr>
          <w:p w:rsidRPr="00184ADD" w:rsidR="00184ADD" w:rsidP="00B45DEE" w:rsidRDefault="00184ADD" w14:paraId="6A552347" w14:textId="1D515D03">
            <w:pPr>
              <w:tabs>
                <w:tab w:val="clear" w:pos="357"/>
              </w:tabs>
              <w:autoSpaceDE w:val="0"/>
              <w:autoSpaceDN w:val="0"/>
              <w:adjustRightInd w:val="0"/>
              <w:jc w:val="both"/>
              <w:rPr>
                <w:rFonts w:cs="Arial"/>
                <w:bCs/>
                <w:color w:val="000000"/>
                <w:szCs w:val="20"/>
                <w:lang w:val="en-US" w:eastAsia="en-ZA"/>
              </w:rPr>
            </w:pPr>
            <w:r w:rsidRPr="00184ADD">
              <w:rPr>
                <w:rFonts w:cs="Arial"/>
                <w:bCs/>
                <w:color w:val="000000"/>
                <w:szCs w:val="20"/>
                <w:lang w:val="en-ZA" w:eastAsia="en-ZA"/>
              </w:rPr>
              <w:t xml:space="preserve">The </w:t>
            </w:r>
            <w:r w:rsidRPr="00184ADD">
              <w:rPr>
                <w:rFonts w:cs="Arial"/>
                <w:bCs/>
                <w:i/>
                <w:iCs/>
                <w:color w:val="000000"/>
                <w:szCs w:val="20"/>
                <w:lang w:val="en-ZA" w:eastAsia="en-ZA"/>
              </w:rPr>
              <w:t>Contractor/</w:t>
            </w:r>
            <w:r w:rsidRPr="00184ADD">
              <w:rPr>
                <w:rFonts w:cs="Arial"/>
                <w:bCs/>
                <w:color w:val="000000"/>
                <w:szCs w:val="20"/>
                <w:lang w:val="en-ZA" w:eastAsia="en-ZA"/>
              </w:rPr>
              <w:t xml:space="preserve"> (if registered in South Africa in terms of the companies Act) is required to comply with the requirements of the Value Added Tax Act, </w:t>
            </w:r>
            <w:proofErr w:type="gramStart"/>
            <w:r w:rsidRPr="00184ADD">
              <w:rPr>
                <w:rFonts w:cs="Arial"/>
                <w:bCs/>
                <w:color w:val="000000"/>
                <w:szCs w:val="20"/>
                <w:lang w:val="en-ZA" w:eastAsia="en-ZA"/>
              </w:rPr>
              <w:t>No</w:t>
            </w:r>
            <w:proofErr w:type="gramEnd"/>
            <w:r w:rsidRPr="00184ADD">
              <w:rPr>
                <w:rFonts w:cs="Arial"/>
                <w:bCs/>
                <w:color w:val="000000"/>
                <w:szCs w:val="20"/>
                <w:lang w:val="en-ZA" w:eastAsia="en-ZA"/>
              </w:rPr>
              <w:t xml:space="preserve"> 89 of 1991 (as amended)</w:t>
            </w:r>
            <w:r w:rsidRPr="00184ADD">
              <w:rPr>
                <w:rFonts w:cs="Arial"/>
                <w:bCs/>
                <w:color w:val="000000"/>
                <w:szCs w:val="20"/>
                <w:lang w:val="en-US" w:eastAsia="en-ZA"/>
              </w:rPr>
              <w:t xml:space="preserve"> and to include the </w:t>
            </w:r>
            <w:r w:rsidRPr="00184ADD">
              <w:rPr>
                <w:rFonts w:cs="Arial"/>
                <w:bCs/>
                <w:i/>
                <w:color w:val="000000"/>
                <w:szCs w:val="20"/>
                <w:lang w:val="en-US" w:eastAsia="en-ZA"/>
              </w:rPr>
              <w:t>Employer/Client/Purchaser</w:t>
            </w:r>
            <w:r w:rsidRPr="00184ADD">
              <w:rPr>
                <w:rFonts w:cs="Arial"/>
                <w:bCs/>
                <w:color w:val="000000"/>
                <w:szCs w:val="20"/>
                <w:lang w:val="en-US" w:eastAsia="en-ZA"/>
              </w:rPr>
              <w:t>’s VAT number 4740101508 on each invoice submitted for payment.</w:t>
            </w:r>
          </w:p>
          <w:p w:rsidR="00184ADD" w:rsidP="00B45DEE" w:rsidRDefault="00184ADD" w14:paraId="5D7B1316" w14:textId="77777777">
            <w:pPr>
              <w:jc w:val="both"/>
            </w:pPr>
          </w:p>
          <w:p w:rsidR="00184ADD" w:rsidP="00B45DEE" w:rsidRDefault="00184ADD" w14:paraId="799CAF6B" w14:textId="3DF8B101">
            <w:pPr>
              <w:jc w:val="both"/>
              <w:rPr>
                <w:szCs w:val="20"/>
              </w:rPr>
            </w:pPr>
            <w:r w:rsidRPr="00184ADD">
              <w:rPr>
                <w:szCs w:val="20"/>
              </w:rPr>
              <w:t xml:space="preserve">Within one week of receiving a payment certificate from the </w:t>
            </w:r>
            <w:r w:rsidRPr="00184ADD">
              <w:rPr>
                <w:i/>
                <w:iCs/>
                <w:szCs w:val="20"/>
              </w:rPr>
              <w:t>Project Manager</w:t>
            </w:r>
            <w:r w:rsidRPr="00184ADD">
              <w:rPr>
                <w:szCs w:val="20"/>
              </w:rPr>
              <w:t xml:space="preserve"> or the </w:t>
            </w:r>
            <w:r w:rsidRPr="00184ADD">
              <w:rPr>
                <w:i/>
                <w:iCs/>
                <w:szCs w:val="20"/>
              </w:rPr>
              <w:t>Employer</w:t>
            </w:r>
            <w:r w:rsidRPr="00184ADD">
              <w:rPr>
                <w:szCs w:val="20"/>
              </w:rPr>
              <w:t xml:space="preserve"> acceptance or correction of </w:t>
            </w:r>
            <w:r w:rsidRPr="00184ADD">
              <w:rPr>
                <w:bCs/>
                <w:szCs w:val="20"/>
              </w:rPr>
              <w:t xml:space="preserve"> the </w:t>
            </w:r>
            <w:r w:rsidRPr="00184ADD">
              <w:rPr>
                <w:bCs/>
                <w:i/>
                <w:iCs/>
                <w:szCs w:val="20"/>
              </w:rPr>
              <w:t>Contractor/</w:t>
            </w:r>
            <w:r w:rsidRPr="00184ADD">
              <w:rPr>
                <w:iCs/>
                <w:szCs w:val="20"/>
              </w:rPr>
              <w:t xml:space="preserve"> assessment or application for payment</w:t>
            </w:r>
            <w:r w:rsidRPr="00184ADD">
              <w:rPr>
                <w:szCs w:val="20"/>
              </w:rPr>
              <w:t xml:space="preserve">, the </w:t>
            </w:r>
            <w:r w:rsidRPr="00184ADD">
              <w:rPr>
                <w:i/>
                <w:iCs/>
                <w:szCs w:val="20"/>
              </w:rPr>
              <w:t>Contractor</w:t>
            </w:r>
            <w:r w:rsidRPr="00184ADD">
              <w:rPr>
                <w:bCs/>
                <w:i/>
                <w:iCs/>
                <w:szCs w:val="20"/>
              </w:rPr>
              <w:t>/</w:t>
            </w:r>
            <w:r w:rsidRPr="00184ADD">
              <w:rPr>
                <w:i/>
                <w:iCs/>
                <w:szCs w:val="20"/>
              </w:rPr>
              <w:t xml:space="preserve"> </w:t>
            </w:r>
            <w:r w:rsidRPr="00184ADD">
              <w:rPr>
                <w:szCs w:val="20"/>
              </w:rPr>
              <w:t xml:space="preserve">provides the </w:t>
            </w:r>
            <w:r w:rsidRPr="00184ADD">
              <w:rPr>
                <w:i/>
                <w:iCs/>
                <w:szCs w:val="20"/>
              </w:rPr>
              <w:t>Employer</w:t>
            </w:r>
            <w:r w:rsidRPr="00184ADD">
              <w:rPr>
                <w:bCs/>
                <w:i/>
                <w:szCs w:val="20"/>
                <w:lang w:val="en-US"/>
              </w:rPr>
              <w:t>/</w:t>
            </w:r>
            <w:r w:rsidRPr="00184ADD">
              <w:rPr>
                <w:szCs w:val="20"/>
              </w:rPr>
              <w:t xml:space="preserve"> with a tax invoice in the form required by the </w:t>
            </w:r>
            <w:r w:rsidRPr="00184ADD">
              <w:rPr>
                <w:i/>
                <w:iCs/>
                <w:szCs w:val="20"/>
              </w:rPr>
              <w:t>law of the contract</w:t>
            </w:r>
            <w:r w:rsidRPr="00184ADD">
              <w:rPr>
                <w:szCs w:val="20"/>
              </w:rPr>
              <w:t xml:space="preserve">, and this contract, including in accordance with any requirements and procedures stated in the Works/Service/Goods Information/Scope, and showing the amount due for payment equal to that stated in the payment certificate, or that accepted or corrected </w:t>
            </w:r>
            <w:r w:rsidRPr="00184ADD">
              <w:rPr>
                <w:iCs/>
                <w:szCs w:val="20"/>
              </w:rPr>
              <w:t>assessment or application for payment</w:t>
            </w:r>
            <w:r w:rsidRPr="00184ADD">
              <w:rPr>
                <w:szCs w:val="20"/>
              </w:rPr>
              <w:t>.</w:t>
            </w:r>
          </w:p>
          <w:p w:rsidRPr="00184ADD" w:rsidR="00184ADD" w:rsidP="00B45DEE" w:rsidRDefault="00184ADD" w14:paraId="15FB9C1B" w14:textId="77777777">
            <w:pPr>
              <w:jc w:val="both"/>
              <w:rPr>
                <w:szCs w:val="20"/>
              </w:rPr>
            </w:pPr>
          </w:p>
          <w:p w:rsidR="00184ADD" w:rsidP="00B45DEE" w:rsidRDefault="00184ADD" w14:paraId="5DA24AD7" w14:textId="1F21BE7D">
            <w:pPr>
              <w:tabs>
                <w:tab w:val="clear" w:pos="357"/>
              </w:tabs>
              <w:autoSpaceDE w:val="0"/>
              <w:autoSpaceDN w:val="0"/>
              <w:adjustRightInd w:val="0"/>
              <w:jc w:val="both"/>
              <w:rPr>
                <w:rFonts w:cs="Arial"/>
                <w:szCs w:val="20"/>
                <w:lang w:val="en-ZA" w:eastAsia="en-ZA"/>
              </w:rPr>
            </w:pPr>
            <w:r w:rsidRPr="00184ADD">
              <w:rPr>
                <w:rFonts w:cs="Arial"/>
                <w:szCs w:val="20"/>
                <w:lang w:val="en-ZA" w:eastAsia="en-ZA"/>
              </w:rPr>
              <w:t xml:space="preserve">If the </w:t>
            </w:r>
            <w:r w:rsidRPr="00184ADD">
              <w:rPr>
                <w:rFonts w:cs="Arial"/>
                <w:i/>
                <w:iCs/>
                <w:szCs w:val="20"/>
                <w:lang w:val="en-ZA" w:eastAsia="en-ZA"/>
              </w:rPr>
              <w:t>Contractor</w:t>
            </w:r>
            <w:r w:rsidRPr="00184ADD">
              <w:rPr>
                <w:rFonts w:cs="Arial"/>
                <w:bCs/>
                <w:i/>
                <w:iCs/>
                <w:color w:val="000000"/>
                <w:szCs w:val="20"/>
                <w:lang w:val="en-ZA" w:eastAsia="en-ZA"/>
              </w:rPr>
              <w:t>/</w:t>
            </w:r>
            <w:r w:rsidRPr="00184ADD">
              <w:rPr>
                <w:rFonts w:cs="Arial"/>
                <w:i/>
                <w:iCs/>
                <w:szCs w:val="20"/>
                <w:lang w:val="en-ZA" w:eastAsia="en-ZA"/>
              </w:rPr>
              <w:t xml:space="preserve"> </w:t>
            </w:r>
            <w:r w:rsidRPr="00184ADD">
              <w:rPr>
                <w:rFonts w:cs="Arial"/>
                <w:szCs w:val="20"/>
                <w:lang w:val="en-ZA" w:eastAsia="en-ZA"/>
              </w:rPr>
              <w:t xml:space="preserve">does not provide a tax invoice in the form, reflecting the certified, accepted or corrected amount and by the time required by this contract, the time by when the </w:t>
            </w:r>
            <w:r w:rsidRPr="00184ADD">
              <w:rPr>
                <w:rFonts w:cs="Arial"/>
                <w:i/>
                <w:iCs/>
                <w:szCs w:val="20"/>
                <w:lang w:val="en-ZA" w:eastAsia="en-ZA"/>
              </w:rPr>
              <w:t>Employer</w:t>
            </w:r>
            <w:r w:rsidRPr="00184ADD">
              <w:rPr>
                <w:rFonts w:cs="Arial"/>
                <w:bCs/>
                <w:i/>
                <w:color w:val="000000"/>
                <w:szCs w:val="20"/>
                <w:lang w:val="en-US" w:eastAsia="en-ZA"/>
              </w:rPr>
              <w:t>/</w:t>
            </w:r>
            <w:r w:rsidRPr="00184ADD">
              <w:rPr>
                <w:rFonts w:cs="Arial"/>
                <w:i/>
                <w:iCs/>
                <w:szCs w:val="20"/>
                <w:lang w:val="en-ZA" w:eastAsia="en-ZA"/>
              </w:rPr>
              <w:t xml:space="preserve"> </w:t>
            </w:r>
            <w:r w:rsidRPr="00184ADD">
              <w:rPr>
                <w:rFonts w:cs="Arial"/>
                <w:szCs w:val="20"/>
                <w:lang w:val="en-ZA" w:eastAsia="en-ZA"/>
              </w:rPr>
              <w:t>is to make a payment, and the date from which interest is assessed for the certified, accepted or corrected amount, is extended by a period equal in time to the delayed submission of the tax invoice.</w:t>
            </w:r>
          </w:p>
          <w:p w:rsidR="00184ADD" w:rsidP="00B45DEE" w:rsidRDefault="00184ADD" w14:paraId="38368AE2" w14:textId="07E8C987">
            <w:pPr>
              <w:tabs>
                <w:tab w:val="clear" w:pos="357"/>
              </w:tabs>
              <w:autoSpaceDE w:val="0"/>
              <w:autoSpaceDN w:val="0"/>
              <w:adjustRightInd w:val="0"/>
              <w:jc w:val="both"/>
              <w:rPr>
                <w:rFonts w:cs="Arial"/>
                <w:szCs w:val="20"/>
                <w:lang w:val="en-ZA" w:eastAsia="en-ZA"/>
              </w:rPr>
            </w:pPr>
          </w:p>
          <w:p w:rsidRPr="00B45DEE" w:rsidR="00184ADD" w:rsidP="00B45DEE" w:rsidRDefault="00184ADD" w14:paraId="0E350503" w14:textId="6C750910">
            <w:pPr>
              <w:tabs>
                <w:tab w:val="clear" w:pos="357"/>
              </w:tabs>
              <w:autoSpaceDE w:val="0"/>
              <w:autoSpaceDN w:val="0"/>
              <w:adjustRightInd w:val="0"/>
              <w:jc w:val="both"/>
              <w:rPr>
                <w:rFonts w:cs="Arial"/>
                <w:szCs w:val="20"/>
                <w:lang w:val="en-ZA" w:eastAsia="en-ZA"/>
              </w:rPr>
            </w:pPr>
            <w:r w:rsidRPr="00184ADD">
              <w:rPr>
                <w:szCs w:val="20"/>
              </w:rPr>
              <w:t xml:space="preserve">The </w:t>
            </w:r>
            <w:r w:rsidRPr="00184ADD">
              <w:rPr>
                <w:i/>
                <w:iCs/>
                <w:szCs w:val="20"/>
              </w:rPr>
              <w:t xml:space="preserve">Contractor </w:t>
            </w:r>
            <w:r w:rsidRPr="00184ADD">
              <w:rPr>
                <w:szCs w:val="20"/>
              </w:rPr>
              <w:t xml:space="preserve">provision of a tax invoice reflecting the certified, </w:t>
            </w:r>
            <w:proofErr w:type="gramStart"/>
            <w:r w:rsidRPr="00184ADD">
              <w:rPr>
                <w:szCs w:val="20"/>
              </w:rPr>
              <w:t>accepted</w:t>
            </w:r>
            <w:proofErr w:type="gramEnd"/>
            <w:r w:rsidRPr="00184ADD">
              <w:rPr>
                <w:szCs w:val="20"/>
              </w:rPr>
              <w:t xml:space="preserve"> or corrected amount does not affect the Parties’ rights in terms of this contract, including with respect to disputed amounts.</w:t>
            </w:r>
          </w:p>
        </w:tc>
      </w:tr>
      <w:tr w:rsidR="005D70A1" w:rsidTr="00B45DEE" w14:paraId="3233206B" w14:textId="77777777">
        <w:tblPrEx>
          <w:tblLook w:val="04A0" w:firstRow="1" w:lastRow="0" w:firstColumn="1" w:lastColumn="0" w:noHBand="0" w:noVBand="1"/>
        </w:tblPrEx>
        <w:tc>
          <w:tcPr>
            <w:tcW w:w="1078" w:type="dxa"/>
            <w:shd w:val="clear" w:color="auto" w:fill="FFFFFF" w:themeFill="background1"/>
          </w:tcPr>
          <w:p w:rsidR="005D70A1" w:rsidP="005D70A1" w:rsidRDefault="005D70A1" w14:paraId="4F808FED" w14:textId="77777777">
            <w:pPr>
              <w:jc w:val="right"/>
            </w:pPr>
          </w:p>
        </w:tc>
        <w:tc>
          <w:tcPr>
            <w:tcW w:w="8642" w:type="dxa"/>
            <w:gridSpan w:val="6"/>
          </w:tcPr>
          <w:p w:rsidR="005D70A1" w:rsidP="00B45DEE" w:rsidRDefault="005D70A1" w14:paraId="121E5F1A" w14:textId="77777777">
            <w:pPr>
              <w:jc w:val="both"/>
              <w:rPr>
                <w:bCs/>
              </w:rPr>
            </w:pPr>
          </w:p>
        </w:tc>
      </w:tr>
      <w:tr w:rsidR="005D70A1" w:rsidTr="00B45DEE" w14:paraId="1863F374" w14:textId="77777777">
        <w:tblPrEx>
          <w:tblLook w:val="04A0" w:firstRow="1" w:lastRow="0" w:firstColumn="1" w:lastColumn="0" w:noHBand="0" w:noVBand="1"/>
        </w:tblPrEx>
        <w:tc>
          <w:tcPr>
            <w:tcW w:w="1078" w:type="dxa"/>
            <w:shd w:val="clear" w:color="auto" w:fill="FFFFFF" w:themeFill="background1"/>
            <w:vAlign w:val="center"/>
            <w:hideMark/>
          </w:tcPr>
          <w:p w:rsidR="005D70A1" w:rsidP="005D70A1" w:rsidRDefault="005D70A1" w14:paraId="6E6F76A5" w14:textId="77777777">
            <w:pPr>
              <w:rPr>
                <w:b/>
              </w:rPr>
            </w:pPr>
            <w:r>
              <w:rPr>
                <w:b/>
              </w:rPr>
              <w:t>Z9</w:t>
            </w:r>
          </w:p>
        </w:tc>
        <w:tc>
          <w:tcPr>
            <w:tcW w:w="8642" w:type="dxa"/>
            <w:gridSpan w:val="6"/>
            <w:hideMark/>
          </w:tcPr>
          <w:p w:rsidR="005D70A1" w:rsidP="00B45DEE" w:rsidRDefault="005D70A1" w14:paraId="4527869C" w14:textId="77777777">
            <w:pPr>
              <w:jc w:val="both"/>
              <w:rPr>
                <w:b/>
                <w:bCs/>
              </w:rPr>
            </w:pPr>
            <w:r>
              <w:rPr>
                <w:b/>
                <w:bCs/>
              </w:rPr>
              <w:t>Notifying compensation events</w:t>
            </w:r>
          </w:p>
        </w:tc>
      </w:tr>
      <w:tr w:rsidR="005D70A1" w:rsidTr="00B45DEE" w14:paraId="0745DBC4" w14:textId="77777777">
        <w:tblPrEx>
          <w:tblLook w:val="04A0" w:firstRow="1" w:lastRow="0" w:firstColumn="1" w:lastColumn="0" w:noHBand="0" w:noVBand="1"/>
        </w:tblPrEx>
        <w:tc>
          <w:tcPr>
            <w:tcW w:w="1078" w:type="dxa"/>
            <w:shd w:val="clear" w:color="auto" w:fill="FFFFFF" w:themeFill="background1"/>
            <w:hideMark/>
          </w:tcPr>
          <w:p w:rsidR="005D70A1" w:rsidP="005D70A1" w:rsidRDefault="005D70A1" w14:paraId="4D7F6861" w14:textId="77777777">
            <w:pPr>
              <w:jc w:val="right"/>
            </w:pPr>
            <w:r>
              <w:t>Z9.1</w:t>
            </w:r>
          </w:p>
        </w:tc>
        <w:tc>
          <w:tcPr>
            <w:tcW w:w="8642" w:type="dxa"/>
            <w:gridSpan w:val="6"/>
            <w:hideMark/>
          </w:tcPr>
          <w:p w:rsidR="005D70A1" w:rsidP="00B45DEE" w:rsidRDefault="005D70A1" w14:paraId="2BD436C5" w14:textId="77777777">
            <w:pPr>
              <w:jc w:val="both"/>
              <w:rPr>
                <w:bCs/>
              </w:rPr>
            </w:pPr>
            <w:r>
              <w:rPr>
                <w:bCs/>
              </w:rPr>
              <w:t xml:space="preserve">Delete from the last sentence in core clause 61.3, “unless the </w:t>
            </w:r>
            <w:r>
              <w:rPr>
                <w:bCs/>
                <w:i/>
                <w:lang w:val="en-US"/>
              </w:rPr>
              <w:t>Project Manager</w:t>
            </w:r>
            <w:r>
              <w:rPr>
                <w:bCs/>
              </w:rPr>
              <w:t xml:space="preserve"> should have notified the event to the </w:t>
            </w:r>
            <w:r>
              <w:rPr>
                <w:bCs/>
                <w:i/>
              </w:rPr>
              <w:t>Contractor</w:t>
            </w:r>
            <w:r>
              <w:rPr>
                <w:bCs/>
              </w:rPr>
              <w:t xml:space="preserve"> but did not”.</w:t>
            </w:r>
          </w:p>
        </w:tc>
      </w:tr>
      <w:tr w:rsidR="005D70A1" w:rsidTr="00B45DEE" w14:paraId="1C63C397" w14:textId="77777777">
        <w:tblPrEx>
          <w:tblLook w:val="04A0" w:firstRow="1" w:lastRow="0" w:firstColumn="1" w:lastColumn="0" w:noHBand="0" w:noVBand="1"/>
        </w:tblPrEx>
        <w:tc>
          <w:tcPr>
            <w:tcW w:w="1078" w:type="dxa"/>
            <w:shd w:val="clear" w:color="auto" w:fill="FFFFFF" w:themeFill="background1"/>
          </w:tcPr>
          <w:p w:rsidR="005D70A1" w:rsidP="005D70A1" w:rsidRDefault="005D70A1" w14:paraId="1E0CAA86" w14:textId="77777777">
            <w:pPr>
              <w:jc w:val="right"/>
            </w:pPr>
          </w:p>
        </w:tc>
        <w:tc>
          <w:tcPr>
            <w:tcW w:w="8642" w:type="dxa"/>
            <w:gridSpan w:val="6"/>
          </w:tcPr>
          <w:p w:rsidR="005D70A1" w:rsidP="00B45DEE" w:rsidRDefault="005D70A1" w14:paraId="66F6929F" w14:textId="77777777">
            <w:pPr>
              <w:jc w:val="both"/>
              <w:rPr>
                <w:bCs/>
              </w:rPr>
            </w:pPr>
          </w:p>
        </w:tc>
      </w:tr>
      <w:tr w:rsidR="005D70A1" w:rsidTr="00B45DEE" w14:paraId="6730420C" w14:textId="77777777">
        <w:tblPrEx>
          <w:tblLook w:val="04A0" w:firstRow="1" w:lastRow="0" w:firstColumn="1" w:lastColumn="0" w:noHBand="0" w:noVBand="1"/>
        </w:tblPrEx>
        <w:tc>
          <w:tcPr>
            <w:tcW w:w="1078" w:type="dxa"/>
            <w:shd w:val="clear" w:color="auto" w:fill="FFFFFF" w:themeFill="background1"/>
            <w:hideMark/>
          </w:tcPr>
          <w:p w:rsidR="005D70A1" w:rsidP="005D70A1" w:rsidRDefault="005D70A1" w14:paraId="3A534BED" w14:textId="77777777">
            <w:pPr>
              <w:rPr>
                <w:b/>
                <w:bCs/>
              </w:rPr>
            </w:pPr>
            <w:bookmarkStart w:name="OLE_LINK5" w:id="12"/>
            <w:bookmarkStart w:name="OLE_LINK6" w:id="13"/>
            <w:r>
              <w:rPr>
                <w:b/>
                <w:bCs/>
              </w:rPr>
              <w:t>Z10</w:t>
            </w:r>
          </w:p>
        </w:tc>
        <w:tc>
          <w:tcPr>
            <w:tcW w:w="8642" w:type="dxa"/>
            <w:gridSpan w:val="6"/>
            <w:hideMark/>
          </w:tcPr>
          <w:p w:rsidR="005D70A1" w:rsidP="00B45DEE" w:rsidRDefault="005D70A1" w14:paraId="2894954C" w14:textId="77777777">
            <w:pPr>
              <w:jc w:val="both"/>
              <w:rPr>
                <w:b/>
                <w:iCs/>
                <w:lang w:val="en-US"/>
              </w:rPr>
            </w:pPr>
            <w:r>
              <w:rPr>
                <w:b/>
                <w:i/>
                <w:iCs/>
                <w:lang w:val="en-US"/>
              </w:rPr>
              <w:t>Employer’s</w:t>
            </w:r>
            <w:r>
              <w:rPr>
                <w:b/>
                <w:iCs/>
                <w:lang w:val="en-US"/>
              </w:rPr>
              <w:t xml:space="preserve"> limitation of liability</w:t>
            </w:r>
          </w:p>
        </w:tc>
      </w:tr>
      <w:tr w:rsidR="005D70A1" w:rsidTr="00B45DEE" w14:paraId="7EB72EFF" w14:textId="77777777">
        <w:tblPrEx>
          <w:tblLook w:val="04A0" w:firstRow="1" w:lastRow="0" w:firstColumn="1" w:lastColumn="0" w:noHBand="0" w:noVBand="1"/>
        </w:tblPrEx>
        <w:tc>
          <w:tcPr>
            <w:tcW w:w="1078" w:type="dxa"/>
            <w:shd w:val="clear" w:color="auto" w:fill="FFFFFF" w:themeFill="background1"/>
            <w:hideMark/>
          </w:tcPr>
          <w:p w:rsidR="005D70A1" w:rsidP="005D70A1" w:rsidRDefault="005D70A1" w14:paraId="4162C477" w14:textId="77777777">
            <w:pPr>
              <w:jc w:val="right"/>
              <w:rPr>
                <w:bCs/>
              </w:rPr>
            </w:pPr>
            <w:r>
              <w:rPr>
                <w:bCs/>
              </w:rPr>
              <w:t>Z10.1</w:t>
            </w:r>
          </w:p>
        </w:tc>
        <w:tc>
          <w:tcPr>
            <w:tcW w:w="8642" w:type="dxa"/>
            <w:gridSpan w:val="6"/>
            <w:hideMark/>
          </w:tcPr>
          <w:p w:rsidR="005D70A1" w:rsidP="00B45DEE" w:rsidRDefault="005D70A1" w14:paraId="0517D79C" w14:textId="77777777">
            <w:pPr>
              <w:jc w:val="both"/>
              <w:rPr>
                <w:lang w:val="en-ZA"/>
              </w:rPr>
            </w:pPr>
            <w:r>
              <w:rPr>
                <w:lang w:val="en-ZA"/>
              </w:rPr>
              <w:t xml:space="preserve">The </w:t>
            </w:r>
            <w:r>
              <w:rPr>
                <w:i/>
                <w:lang w:val="en-ZA"/>
              </w:rPr>
              <w:t>Employer’s</w:t>
            </w:r>
            <w:r>
              <w:rPr>
                <w:lang w:val="en-ZA"/>
              </w:rPr>
              <w:t xml:space="preserve"> liability to the </w:t>
            </w:r>
            <w:r>
              <w:rPr>
                <w:i/>
                <w:lang w:val="en-ZA"/>
              </w:rPr>
              <w:t>Contractor</w:t>
            </w:r>
            <w:r>
              <w:rPr>
                <w:lang w:val="en-ZA"/>
              </w:rPr>
              <w:t xml:space="preserve"> for the </w:t>
            </w:r>
            <w:r>
              <w:rPr>
                <w:i/>
                <w:lang w:val="en-ZA"/>
              </w:rPr>
              <w:t>Contractor’s</w:t>
            </w:r>
            <w:r>
              <w:rPr>
                <w:lang w:val="en-ZA"/>
              </w:rPr>
              <w:t xml:space="preserve"> indirect or consequential loss is limited to R0.00 (zero Rand)</w:t>
            </w:r>
          </w:p>
        </w:tc>
      </w:tr>
      <w:tr w:rsidR="005D70A1" w:rsidTr="00B45DEE" w14:paraId="0A5036F1" w14:textId="77777777">
        <w:tblPrEx>
          <w:tblLook w:val="04A0" w:firstRow="1" w:lastRow="0" w:firstColumn="1" w:lastColumn="0" w:noHBand="0" w:noVBand="1"/>
        </w:tblPrEx>
        <w:tc>
          <w:tcPr>
            <w:tcW w:w="1078" w:type="dxa"/>
            <w:shd w:val="clear" w:color="auto" w:fill="FFFFFF" w:themeFill="background1"/>
            <w:hideMark/>
          </w:tcPr>
          <w:p w:rsidR="005D70A1" w:rsidP="005D70A1" w:rsidRDefault="005D70A1" w14:paraId="5492D6BC" w14:textId="77777777">
            <w:pPr>
              <w:jc w:val="right"/>
              <w:rPr>
                <w:bCs/>
              </w:rPr>
            </w:pPr>
            <w:r>
              <w:rPr>
                <w:bCs/>
              </w:rPr>
              <w:t>Z10.2</w:t>
            </w:r>
          </w:p>
        </w:tc>
        <w:tc>
          <w:tcPr>
            <w:tcW w:w="8642" w:type="dxa"/>
            <w:gridSpan w:val="6"/>
            <w:hideMark/>
          </w:tcPr>
          <w:p w:rsidR="005D70A1" w:rsidP="00B45DEE" w:rsidRDefault="005D70A1" w14:paraId="2044CBEE" w14:textId="77777777">
            <w:pPr>
              <w:jc w:val="both"/>
              <w:rPr>
                <w:lang w:val="en-ZA"/>
              </w:rPr>
            </w:pPr>
            <w:r>
              <w:rPr>
                <w:lang w:val="en-ZA"/>
              </w:rPr>
              <w:t xml:space="preserve">The </w:t>
            </w:r>
            <w:r>
              <w:rPr>
                <w:i/>
                <w:lang w:val="en-ZA"/>
              </w:rPr>
              <w:t>Contractor</w:t>
            </w:r>
            <w:r>
              <w:rPr>
                <w:lang w:val="en-ZA"/>
              </w:rPr>
              <w:t xml:space="preserve">’s entitlement under the indemnity in 83.1 is provided for in 60.1(14) and the </w:t>
            </w:r>
            <w:r>
              <w:rPr>
                <w:i/>
                <w:lang w:val="en-ZA"/>
              </w:rPr>
              <w:t>Employer</w:t>
            </w:r>
            <w:r>
              <w:rPr>
                <w:lang w:val="en-ZA"/>
              </w:rPr>
              <w:t>’s liability under the indemnity is limited.</w:t>
            </w:r>
          </w:p>
        </w:tc>
      </w:tr>
      <w:bookmarkEnd w:id="12"/>
      <w:bookmarkEnd w:id="13"/>
      <w:tr w:rsidR="005D70A1" w:rsidTr="00B45DEE" w14:paraId="329A02A6" w14:textId="77777777">
        <w:tblPrEx>
          <w:tblLook w:val="04A0" w:firstRow="1" w:lastRow="0" w:firstColumn="1" w:lastColumn="0" w:noHBand="0" w:noVBand="1"/>
        </w:tblPrEx>
        <w:tc>
          <w:tcPr>
            <w:tcW w:w="1078" w:type="dxa"/>
            <w:shd w:val="clear" w:color="auto" w:fill="FFFFFF" w:themeFill="background1"/>
          </w:tcPr>
          <w:p w:rsidR="005D70A1" w:rsidP="005D70A1" w:rsidRDefault="005D70A1" w14:paraId="425867FC" w14:textId="77777777">
            <w:pPr>
              <w:jc w:val="right"/>
              <w:rPr>
                <w:bCs/>
              </w:rPr>
            </w:pPr>
          </w:p>
        </w:tc>
        <w:tc>
          <w:tcPr>
            <w:tcW w:w="8642" w:type="dxa"/>
            <w:gridSpan w:val="6"/>
          </w:tcPr>
          <w:p w:rsidR="005D70A1" w:rsidP="00B45DEE" w:rsidRDefault="005D70A1" w14:paraId="5499FD5F" w14:textId="77777777">
            <w:pPr>
              <w:jc w:val="both"/>
              <w:rPr>
                <w:lang w:val="en-ZA"/>
              </w:rPr>
            </w:pPr>
          </w:p>
        </w:tc>
      </w:tr>
      <w:tr w:rsidR="005D70A1" w:rsidTr="00B45DEE" w14:paraId="62F95147" w14:textId="77777777">
        <w:tblPrEx>
          <w:tblLook w:val="04A0" w:firstRow="1" w:lastRow="0" w:firstColumn="1" w:lastColumn="0" w:noHBand="0" w:noVBand="1"/>
        </w:tblPrEx>
        <w:tc>
          <w:tcPr>
            <w:tcW w:w="1078" w:type="dxa"/>
            <w:shd w:val="clear" w:color="auto" w:fill="FFFFFF" w:themeFill="background1"/>
            <w:vAlign w:val="center"/>
            <w:hideMark/>
          </w:tcPr>
          <w:p w:rsidR="005D70A1" w:rsidP="005D70A1" w:rsidRDefault="005D70A1" w14:paraId="59646BAD" w14:textId="77777777">
            <w:pPr>
              <w:rPr>
                <w:b/>
                <w:bCs/>
              </w:rPr>
            </w:pPr>
            <w:r>
              <w:rPr>
                <w:b/>
                <w:bCs/>
              </w:rPr>
              <w:t>Z11</w:t>
            </w:r>
          </w:p>
        </w:tc>
        <w:tc>
          <w:tcPr>
            <w:tcW w:w="8642" w:type="dxa"/>
            <w:gridSpan w:val="6"/>
            <w:hideMark/>
          </w:tcPr>
          <w:p w:rsidR="005D70A1" w:rsidP="00B45DEE" w:rsidRDefault="005D70A1" w14:paraId="7C83AFB9" w14:textId="77777777">
            <w:pPr>
              <w:jc w:val="both"/>
              <w:rPr>
                <w:b/>
              </w:rPr>
            </w:pPr>
            <w:r>
              <w:rPr>
                <w:b/>
              </w:rPr>
              <w:t xml:space="preserve">Termination: Add to core clause 91.1, at the second main bullet point, fourth sub-bullet point, after the words "against it":  </w:t>
            </w:r>
          </w:p>
        </w:tc>
      </w:tr>
      <w:tr w:rsidR="005D70A1" w:rsidTr="00B45DEE" w14:paraId="45A91ED5" w14:textId="77777777">
        <w:tblPrEx>
          <w:tblLook w:val="04A0" w:firstRow="1" w:lastRow="0" w:firstColumn="1" w:lastColumn="0" w:noHBand="0" w:noVBand="1"/>
        </w:tblPrEx>
        <w:tc>
          <w:tcPr>
            <w:tcW w:w="1078" w:type="dxa"/>
            <w:shd w:val="clear" w:color="auto" w:fill="FFFFFF" w:themeFill="background1"/>
            <w:hideMark/>
          </w:tcPr>
          <w:p w:rsidR="005D70A1" w:rsidP="005D70A1" w:rsidRDefault="005D70A1" w14:paraId="11B0016A" w14:textId="77777777">
            <w:pPr>
              <w:jc w:val="right"/>
              <w:rPr>
                <w:bCs/>
              </w:rPr>
            </w:pPr>
            <w:r>
              <w:rPr>
                <w:bCs/>
              </w:rPr>
              <w:t>Z11.1</w:t>
            </w:r>
          </w:p>
        </w:tc>
        <w:tc>
          <w:tcPr>
            <w:tcW w:w="8642" w:type="dxa"/>
            <w:gridSpan w:val="6"/>
            <w:hideMark/>
          </w:tcPr>
          <w:p w:rsidR="005D70A1" w:rsidP="00B45DEE" w:rsidRDefault="005D70A1" w14:paraId="2832F336" w14:textId="77777777">
            <w:pPr>
              <w:jc w:val="both"/>
            </w:pPr>
            <w:r>
              <w:t xml:space="preserve">   or had a business rescue order granted against it.</w:t>
            </w:r>
          </w:p>
        </w:tc>
      </w:tr>
      <w:tr w:rsidR="005D70A1" w:rsidTr="00B45DEE" w14:paraId="0312988B" w14:textId="77777777">
        <w:tblPrEx>
          <w:tblLook w:val="04A0" w:firstRow="1" w:lastRow="0" w:firstColumn="1" w:lastColumn="0" w:noHBand="0" w:noVBand="1"/>
        </w:tblPrEx>
        <w:tc>
          <w:tcPr>
            <w:tcW w:w="1078" w:type="dxa"/>
            <w:shd w:val="clear" w:color="auto" w:fill="FFFFFF" w:themeFill="background1"/>
          </w:tcPr>
          <w:p w:rsidR="005D70A1" w:rsidP="005D70A1" w:rsidRDefault="005D70A1" w14:paraId="04109E69" w14:textId="77777777">
            <w:pPr>
              <w:jc w:val="right"/>
              <w:rPr>
                <w:bCs/>
              </w:rPr>
            </w:pPr>
          </w:p>
        </w:tc>
        <w:tc>
          <w:tcPr>
            <w:tcW w:w="8642" w:type="dxa"/>
            <w:gridSpan w:val="6"/>
          </w:tcPr>
          <w:p w:rsidR="005D70A1" w:rsidP="00B45DEE" w:rsidRDefault="005D70A1" w14:paraId="0C99CB22" w14:textId="77777777">
            <w:pPr>
              <w:jc w:val="both"/>
            </w:pPr>
          </w:p>
        </w:tc>
      </w:tr>
      <w:tr w:rsidR="005D70A1" w:rsidTr="00B45DEE" w14:paraId="1A48FDED" w14:textId="77777777">
        <w:tblPrEx>
          <w:tblLook w:val="04A0" w:firstRow="1" w:lastRow="0" w:firstColumn="1" w:lastColumn="0" w:noHBand="0" w:noVBand="1"/>
        </w:tblPrEx>
        <w:tc>
          <w:tcPr>
            <w:tcW w:w="1078" w:type="dxa"/>
            <w:shd w:val="clear" w:color="auto" w:fill="FFFFFF" w:themeFill="background1"/>
            <w:hideMark/>
          </w:tcPr>
          <w:p w:rsidR="005D70A1" w:rsidP="005D70A1" w:rsidRDefault="005D70A1" w14:paraId="7B72C104" w14:textId="77777777">
            <w:pPr>
              <w:rPr>
                <w:b/>
                <w:bCs/>
              </w:rPr>
            </w:pPr>
            <w:r>
              <w:rPr>
                <w:b/>
                <w:bCs/>
              </w:rPr>
              <w:t>Z12</w:t>
            </w:r>
          </w:p>
        </w:tc>
        <w:tc>
          <w:tcPr>
            <w:tcW w:w="8642" w:type="dxa"/>
            <w:gridSpan w:val="6"/>
            <w:hideMark/>
          </w:tcPr>
          <w:p w:rsidR="005D70A1" w:rsidP="00B45DEE" w:rsidRDefault="005D70A1" w14:paraId="7C63C351" w14:textId="77777777">
            <w:pPr>
              <w:jc w:val="both"/>
              <w:rPr>
                <w:b/>
                <w:iCs/>
              </w:rPr>
            </w:pPr>
            <w:r>
              <w:rPr>
                <w:b/>
                <w:iCs/>
              </w:rPr>
              <w:t>Addition to secondary Option X7 Delay damages (if applicable in this contract)</w:t>
            </w:r>
          </w:p>
        </w:tc>
      </w:tr>
      <w:tr w:rsidR="005D70A1" w:rsidTr="00B45DEE" w14:paraId="7B7F1BB4" w14:textId="77777777">
        <w:tblPrEx>
          <w:tblLook w:val="04A0" w:firstRow="1" w:lastRow="0" w:firstColumn="1" w:lastColumn="0" w:noHBand="0" w:noVBand="1"/>
        </w:tblPrEx>
        <w:tc>
          <w:tcPr>
            <w:tcW w:w="1078" w:type="dxa"/>
            <w:shd w:val="clear" w:color="auto" w:fill="FFFFFF" w:themeFill="background1"/>
            <w:hideMark/>
          </w:tcPr>
          <w:p w:rsidR="005D70A1" w:rsidP="005D70A1" w:rsidRDefault="005D70A1" w14:paraId="7D423E8B" w14:textId="77777777">
            <w:pPr>
              <w:jc w:val="right"/>
              <w:rPr>
                <w:bCs/>
              </w:rPr>
            </w:pPr>
            <w:r>
              <w:rPr>
                <w:bCs/>
              </w:rPr>
              <w:t>Z12.1</w:t>
            </w:r>
          </w:p>
        </w:tc>
        <w:tc>
          <w:tcPr>
            <w:tcW w:w="8642" w:type="dxa"/>
            <w:gridSpan w:val="6"/>
            <w:hideMark/>
          </w:tcPr>
          <w:p w:rsidR="005D70A1" w:rsidP="00B45DEE" w:rsidRDefault="005D70A1" w14:paraId="71664557" w14:textId="77777777">
            <w:pPr>
              <w:jc w:val="both"/>
            </w:pPr>
            <w:r>
              <w:rPr>
                <w:iCs/>
              </w:rPr>
              <w:t xml:space="preserve">If the amount due for the </w:t>
            </w:r>
            <w:r>
              <w:rPr>
                <w:i/>
                <w:iCs/>
              </w:rPr>
              <w:t>Contractor</w:t>
            </w:r>
            <w:r>
              <w:rPr>
                <w:iCs/>
              </w:rPr>
              <w:t xml:space="preserve">’s payment of delay damages reaches the limits stated in this Contract Data for Option X7 or Options X5 and X7 used together, the </w:t>
            </w:r>
            <w:r>
              <w:rPr>
                <w:i/>
                <w:iCs/>
              </w:rPr>
              <w:t>Employer</w:t>
            </w:r>
            <w:r>
              <w:rPr>
                <w:iCs/>
              </w:rPr>
              <w:t xml:space="preserve"> may terminate the </w:t>
            </w:r>
            <w:r>
              <w:rPr>
                <w:i/>
                <w:iCs/>
              </w:rPr>
              <w:t>Contractor</w:t>
            </w:r>
            <w:r>
              <w:rPr>
                <w:iCs/>
              </w:rPr>
              <w:t xml:space="preserve">’s obligation to Provide the Works using the same </w:t>
            </w:r>
            <w:r>
              <w:t>procedures and payment on termination as those applied for reasons R1 to R15 or R18 stated in the Termination Table.</w:t>
            </w:r>
          </w:p>
        </w:tc>
      </w:tr>
      <w:tr w:rsidR="005D70A1" w:rsidTr="00B45DEE" w14:paraId="6F1485D6" w14:textId="77777777">
        <w:tblPrEx>
          <w:tblLook w:val="04A0" w:firstRow="1" w:lastRow="0" w:firstColumn="1" w:lastColumn="0" w:noHBand="0" w:noVBand="1"/>
        </w:tblPrEx>
        <w:tc>
          <w:tcPr>
            <w:tcW w:w="1078" w:type="dxa"/>
            <w:tcBorders>
              <w:top w:val="nil"/>
              <w:left w:val="nil"/>
              <w:bottom w:val="single" w:color="auto" w:sz="4" w:space="0"/>
              <w:right w:val="nil"/>
            </w:tcBorders>
            <w:shd w:val="clear" w:color="auto" w:fill="FFFFFF" w:themeFill="background1"/>
          </w:tcPr>
          <w:p w:rsidR="005D70A1" w:rsidP="005D70A1" w:rsidRDefault="005D70A1" w14:paraId="5656C765" w14:textId="77777777">
            <w:pPr>
              <w:jc w:val="right"/>
              <w:rPr>
                <w:bCs/>
              </w:rPr>
            </w:pPr>
          </w:p>
        </w:tc>
        <w:tc>
          <w:tcPr>
            <w:tcW w:w="8642" w:type="dxa"/>
            <w:gridSpan w:val="6"/>
            <w:tcBorders>
              <w:top w:val="nil"/>
              <w:left w:val="nil"/>
              <w:bottom w:val="single" w:color="auto" w:sz="4" w:space="0"/>
              <w:right w:val="nil"/>
            </w:tcBorders>
          </w:tcPr>
          <w:p w:rsidR="005D70A1" w:rsidP="00B45DEE" w:rsidRDefault="005D70A1" w14:paraId="5A2C4309" w14:textId="77777777">
            <w:pPr>
              <w:jc w:val="both"/>
              <w:rPr>
                <w:iCs/>
              </w:rPr>
            </w:pPr>
          </w:p>
        </w:tc>
      </w:tr>
      <w:tr w:rsidRPr="00B45DEE" w:rsidR="00B45DEE" w:rsidTr="00B45DEE" w14:paraId="0290E2BB" w14:textId="77777777">
        <w:tblPrEx>
          <w:tblLook w:val="04A0" w:firstRow="1" w:lastRow="0" w:firstColumn="1" w:lastColumn="0" w:noHBand="0" w:noVBand="1"/>
        </w:tblPrEx>
        <w:tc>
          <w:tcPr>
            <w:tcW w:w="1078" w:type="dxa"/>
            <w:tcBorders>
              <w:top w:val="nil"/>
              <w:left w:val="nil"/>
              <w:bottom w:val="single" w:color="auto" w:sz="4" w:space="0"/>
              <w:right w:val="nil"/>
            </w:tcBorders>
            <w:shd w:val="clear" w:color="auto" w:fill="FFFFFF" w:themeFill="background1"/>
          </w:tcPr>
          <w:p w:rsidRPr="00B45DEE" w:rsidR="00B45DEE" w:rsidP="00B45DEE" w:rsidRDefault="00B45DEE" w14:paraId="0CDAF497" w14:textId="03022833">
            <w:pPr>
              <w:rPr>
                <w:b/>
                <w:bCs/>
              </w:rPr>
            </w:pPr>
            <w:r w:rsidRPr="00B45DEE">
              <w:rPr>
                <w:b/>
                <w:bCs/>
              </w:rPr>
              <w:t xml:space="preserve">Z 13    </w:t>
            </w:r>
          </w:p>
        </w:tc>
        <w:tc>
          <w:tcPr>
            <w:tcW w:w="8642" w:type="dxa"/>
            <w:gridSpan w:val="6"/>
            <w:tcBorders>
              <w:top w:val="nil"/>
              <w:left w:val="nil"/>
              <w:bottom w:val="single" w:color="auto" w:sz="4" w:space="0"/>
              <w:right w:val="nil"/>
            </w:tcBorders>
          </w:tcPr>
          <w:p w:rsidRPr="00B45DEE" w:rsidR="00B45DEE" w:rsidP="00B45DEE" w:rsidRDefault="00B45DEE" w14:paraId="46E60D16" w14:textId="708C57C5">
            <w:pPr>
              <w:jc w:val="both"/>
              <w:rPr>
                <w:b/>
                <w:bCs/>
              </w:rPr>
            </w:pPr>
            <w:r w:rsidRPr="00B45DEE">
              <w:rPr>
                <w:b/>
                <w:bCs/>
              </w:rPr>
              <w:t>Cooperation with Operations and Maintenance Contractor</w:t>
            </w:r>
          </w:p>
        </w:tc>
      </w:tr>
      <w:tr w:rsidR="00B45DEE" w:rsidTr="00B45DEE" w14:paraId="62275F4C" w14:textId="77777777">
        <w:tblPrEx>
          <w:tblLook w:val="04A0" w:firstRow="1" w:lastRow="0" w:firstColumn="1" w:lastColumn="0" w:noHBand="0" w:noVBand="1"/>
        </w:tblPrEx>
        <w:tc>
          <w:tcPr>
            <w:tcW w:w="1078" w:type="dxa"/>
            <w:tcBorders>
              <w:top w:val="nil"/>
              <w:left w:val="nil"/>
              <w:bottom w:val="single" w:color="auto" w:sz="4" w:space="0"/>
              <w:right w:val="nil"/>
            </w:tcBorders>
            <w:shd w:val="clear" w:color="auto" w:fill="FFFFFF" w:themeFill="background1"/>
          </w:tcPr>
          <w:p w:rsidRPr="00B45DEE" w:rsidR="00B45DEE" w:rsidP="00B45DEE" w:rsidRDefault="00B45DEE" w14:paraId="4F3444FA" w14:textId="77777777">
            <w:pPr>
              <w:jc w:val="right"/>
              <w:rPr>
                <w:bCs/>
              </w:rPr>
            </w:pPr>
            <w:r w:rsidRPr="00B45DEE">
              <w:rPr>
                <w:bCs/>
              </w:rPr>
              <w:t xml:space="preserve">Z13.1 </w:t>
            </w:r>
          </w:p>
          <w:p w:rsidR="00B45DEE" w:rsidP="00B45DEE" w:rsidRDefault="00B45DEE" w14:paraId="0B56DC54" w14:textId="737916C4">
            <w:pPr>
              <w:jc w:val="right"/>
              <w:rPr>
                <w:bCs/>
              </w:rPr>
            </w:pPr>
          </w:p>
        </w:tc>
        <w:tc>
          <w:tcPr>
            <w:tcW w:w="8642" w:type="dxa"/>
            <w:gridSpan w:val="6"/>
            <w:tcBorders>
              <w:top w:val="nil"/>
              <w:left w:val="nil"/>
              <w:bottom w:val="single" w:color="auto" w:sz="4" w:space="0"/>
              <w:right w:val="nil"/>
            </w:tcBorders>
          </w:tcPr>
          <w:p w:rsidRPr="00B45DEE" w:rsidR="00B45DEE" w:rsidP="00B45DEE" w:rsidRDefault="00B45DEE" w14:paraId="1E4F456E" w14:textId="6AD988ED">
            <w:pPr>
              <w:jc w:val="both"/>
              <w:rPr>
                <w:iCs/>
              </w:rPr>
            </w:pPr>
            <w:r w:rsidRPr="00A01E59">
              <w:rPr>
                <w:rFonts w:cs="Arial"/>
              </w:rPr>
              <w:t xml:space="preserve">The Parties acknowledge and agree that (a) as of the </w:t>
            </w:r>
            <w:r>
              <w:rPr>
                <w:rFonts w:cs="Arial"/>
              </w:rPr>
              <w:t>start date</w:t>
            </w:r>
            <w:r w:rsidRPr="00A01E59">
              <w:rPr>
                <w:rFonts w:cs="Arial"/>
              </w:rPr>
              <w:t xml:space="preserve"> the Contractor and the </w:t>
            </w:r>
            <w:r>
              <w:rPr>
                <w:rFonts w:cs="Arial"/>
              </w:rPr>
              <w:t>Contractor under the Operations and Maintenance Contract (O &amp;M Contractor) are</w:t>
            </w:r>
            <w:r w:rsidRPr="00A01E59">
              <w:rPr>
                <w:rFonts w:cs="Arial"/>
              </w:rPr>
              <w:t xml:space="preserve"> the same legal entity</w:t>
            </w:r>
            <w:r>
              <w:rPr>
                <w:rFonts w:cs="Arial"/>
              </w:rPr>
              <w:t>.</w:t>
            </w:r>
          </w:p>
        </w:tc>
      </w:tr>
      <w:tr w:rsidR="00B45DEE" w:rsidTr="007C5C60" w14:paraId="54D00FC0" w14:textId="77777777">
        <w:tblPrEx>
          <w:tblLook w:val="04A0" w:firstRow="1" w:lastRow="0" w:firstColumn="1" w:lastColumn="0" w:noHBand="0" w:noVBand="1"/>
        </w:tblPrEx>
        <w:tc>
          <w:tcPr>
            <w:tcW w:w="1078" w:type="dxa"/>
            <w:tcBorders>
              <w:top w:val="nil"/>
              <w:left w:val="nil"/>
              <w:bottom w:val="single" w:color="auto" w:sz="4" w:space="0"/>
              <w:right w:val="nil"/>
            </w:tcBorders>
            <w:shd w:val="clear" w:color="auto" w:fill="FFFFFF" w:themeFill="background1"/>
          </w:tcPr>
          <w:p w:rsidRPr="00B45DEE" w:rsidR="00B45DEE" w:rsidP="00B45DEE" w:rsidRDefault="00B45DEE" w14:paraId="66D0D5CC" w14:textId="77777777">
            <w:pPr>
              <w:jc w:val="right"/>
              <w:rPr>
                <w:bCs/>
              </w:rPr>
            </w:pPr>
            <w:r w:rsidRPr="00B45DEE">
              <w:rPr>
                <w:bCs/>
              </w:rPr>
              <w:t xml:space="preserve">Z13.2  </w:t>
            </w:r>
          </w:p>
          <w:p w:rsidR="00B45DEE" w:rsidP="00B45DEE" w:rsidRDefault="00B45DEE" w14:paraId="2FD4D21D" w14:textId="77777777">
            <w:pPr>
              <w:jc w:val="right"/>
              <w:rPr>
                <w:bCs/>
              </w:rPr>
            </w:pPr>
          </w:p>
        </w:tc>
        <w:tc>
          <w:tcPr>
            <w:tcW w:w="8642" w:type="dxa"/>
            <w:gridSpan w:val="6"/>
            <w:tcBorders>
              <w:top w:val="nil"/>
              <w:left w:val="nil"/>
              <w:bottom w:val="single" w:color="auto" w:sz="4" w:space="0"/>
              <w:right w:val="nil"/>
            </w:tcBorders>
          </w:tcPr>
          <w:p w:rsidR="00B45DEE" w:rsidP="00B45DEE" w:rsidRDefault="00B45DEE" w14:paraId="128D6107" w14:textId="7DC4119D">
            <w:pPr>
              <w:jc w:val="both"/>
              <w:rPr>
                <w:iCs/>
              </w:rPr>
            </w:pPr>
            <w:r>
              <w:rPr>
                <w:rFonts w:cs="Arial"/>
              </w:rPr>
              <w:t>F</w:t>
            </w:r>
            <w:r w:rsidRPr="00A01E59">
              <w:rPr>
                <w:rFonts w:cs="Arial"/>
              </w:rPr>
              <w:t>or the avoidance of doubt, if at any time after the Effective Date the</w:t>
            </w:r>
            <w:r w:rsidRPr="00A01E59">
              <w:t xml:space="preserve"> </w:t>
            </w:r>
            <w:r>
              <w:rPr>
                <w:rFonts w:cs="Arial"/>
              </w:rPr>
              <w:t xml:space="preserve">O &amp;M Contractor </w:t>
            </w:r>
            <w:r w:rsidRPr="00A01E59">
              <w:rPr>
                <w:rFonts w:cs="Arial"/>
              </w:rPr>
              <w:t>and the Contractor are no longer the same legal entity, then the Contractor further acknowledges and agrees that (i) the Employer’s objective is for the Contractor and the</w:t>
            </w:r>
            <w:r>
              <w:rPr>
                <w:rFonts w:cs="Arial"/>
              </w:rPr>
              <w:t xml:space="preserve">  O&amp;M Contractor </w:t>
            </w:r>
            <w:r w:rsidRPr="00A01E59">
              <w:rPr>
                <w:rFonts w:cs="Arial"/>
              </w:rPr>
              <w:t xml:space="preserve">, on a collaborative and coordinated basis, to design, supply, install, test, commission, operate and maintain the </w:t>
            </w:r>
            <w:r>
              <w:rPr>
                <w:rFonts w:cs="Arial"/>
              </w:rPr>
              <w:t xml:space="preserve">Arnot Solar PV plant </w:t>
            </w:r>
            <w:r w:rsidRPr="00A01E59">
              <w:rPr>
                <w:rFonts w:cs="Arial"/>
              </w:rPr>
              <w:t>in accordance with the terms of this Contract and the O&amp;M Agreement, (ii) the Parties intend that this Contract will promote and support such objective, and that this Contract shall be performed and interpreted in a way that gives greatest effect to this purpose, and (iii) during the period from the Effective Date until Operational  Acceptance, the Contractor shall use commercially reasonable efforts to coordinate its activities under this Contract with the O</w:t>
            </w:r>
            <w:r>
              <w:rPr>
                <w:rFonts w:cs="Arial"/>
              </w:rPr>
              <w:t xml:space="preserve"> &amp; M Contractor </w:t>
            </w:r>
            <w:r w:rsidRPr="00A01E59">
              <w:rPr>
                <w:rFonts w:cs="Arial"/>
              </w:rPr>
              <w:t>and the Employer in order to reduce duplicative efforts, maximize efficiencies, resolve disputes collaboratively and expeditiously, and minimize delays.</w:t>
            </w:r>
          </w:p>
        </w:tc>
      </w:tr>
      <w:tr w:rsidR="00B45DEE" w:rsidTr="007C5C60" w14:paraId="7B8E6763" w14:textId="77777777">
        <w:tblPrEx>
          <w:tblLook w:val="04A0" w:firstRow="1" w:lastRow="0" w:firstColumn="1" w:lastColumn="0" w:noHBand="0" w:noVBand="1"/>
        </w:tblPrEx>
        <w:tc>
          <w:tcPr>
            <w:tcW w:w="1078" w:type="dxa"/>
            <w:tcBorders>
              <w:top w:val="nil"/>
              <w:left w:val="nil"/>
              <w:bottom w:val="single" w:color="auto" w:sz="4" w:space="0"/>
              <w:right w:val="nil"/>
            </w:tcBorders>
            <w:shd w:val="clear" w:color="auto" w:fill="FFFFFF" w:themeFill="background1"/>
          </w:tcPr>
          <w:p w:rsidRPr="00B45DEE" w:rsidR="00B45DEE" w:rsidP="00B45DEE" w:rsidRDefault="00B45DEE" w14:paraId="5E48FC87" w14:textId="77777777">
            <w:pPr>
              <w:jc w:val="right"/>
              <w:rPr>
                <w:bCs/>
              </w:rPr>
            </w:pPr>
            <w:r w:rsidRPr="00B45DEE">
              <w:rPr>
                <w:bCs/>
              </w:rPr>
              <w:t xml:space="preserve">Z13.3 </w:t>
            </w:r>
          </w:p>
          <w:p w:rsidR="00B45DEE" w:rsidP="00B45DEE" w:rsidRDefault="00B45DEE" w14:paraId="4CF91A28" w14:textId="77777777">
            <w:pPr>
              <w:jc w:val="right"/>
              <w:rPr>
                <w:bCs/>
              </w:rPr>
            </w:pPr>
          </w:p>
        </w:tc>
        <w:tc>
          <w:tcPr>
            <w:tcW w:w="8642" w:type="dxa"/>
            <w:gridSpan w:val="6"/>
            <w:tcBorders>
              <w:top w:val="nil"/>
              <w:left w:val="nil"/>
              <w:bottom w:val="single" w:color="auto" w:sz="4" w:space="0"/>
              <w:right w:val="nil"/>
            </w:tcBorders>
          </w:tcPr>
          <w:p w:rsidR="00B45DEE" w:rsidP="00B45DEE" w:rsidRDefault="00B45DEE" w14:paraId="0B6D4F78" w14:textId="71B1A1A2">
            <w:pPr>
              <w:jc w:val="both"/>
              <w:rPr>
                <w:iCs/>
              </w:rPr>
            </w:pPr>
            <w:r w:rsidRPr="00A01E59">
              <w:rPr>
                <w:rFonts w:cs="Arial"/>
              </w:rPr>
              <w:t>The Contractor shall take no action which could reasonably be expected to relieve the</w:t>
            </w:r>
            <w:r>
              <w:rPr>
                <w:rFonts w:cs="Arial"/>
              </w:rPr>
              <w:t xml:space="preserve"> O &amp;M Contractor </w:t>
            </w:r>
            <w:r w:rsidRPr="00A01E59">
              <w:rPr>
                <w:rFonts w:cs="Arial"/>
              </w:rPr>
              <w:t xml:space="preserve">from any obligation or liability under the O&amp;M Agreement or to give rise to any claim by the </w:t>
            </w:r>
            <w:r>
              <w:rPr>
                <w:rFonts w:cs="Arial"/>
              </w:rPr>
              <w:t xml:space="preserve">O &amp;M Contractor </w:t>
            </w:r>
            <w:r w:rsidRPr="00A01E59">
              <w:rPr>
                <w:rFonts w:cs="Arial"/>
              </w:rPr>
              <w:t>against the Employer</w:t>
            </w:r>
          </w:p>
        </w:tc>
      </w:tr>
      <w:tr w:rsidR="00B45DEE" w:rsidTr="007C5C60" w14:paraId="13965439" w14:textId="77777777">
        <w:tblPrEx>
          <w:tblLook w:val="04A0" w:firstRow="1" w:lastRow="0" w:firstColumn="1" w:lastColumn="0" w:noHBand="0" w:noVBand="1"/>
        </w:tblPrEx>
        <w:tc>
          <w:tcPr>
            <w:tcW w:w="1078" w:type="dxa"/>
            <w:tcBorders>
              <w:top w:val="nil"/>
              <w:left w:val="nil"/>
              <w:bottom w:val="single" w:color="auto" w:sz="4" w:space="0"/>
              <w:right w:val="nil"/>
            </w:tcBorders>
            <w:shd w:val="clear" w:color="auto" w:fill="FFFFFF" w:themeFill="background1"/>
          </w:tcPr>
          <w:p w:rsidR="00B45DEE" w:rsidP="007C5C60" w:rsidRDefault="00B45DEE" w14:paraId="21213508" w14:textId="77777777">
            <w:pPr>
              <w:jc w:val="right"/>
              <w:rPr>
                <w:bCs/>
              </w:rPr>
            </w:pPr>
          </w:p>
        </w:tc>
        <w:tc>
          <w:tcPr>
            <w:tcW w:w="8642" w:type="dxa"/>
            <w:gridSpan w:val="6"/>
            <w:tcBorders>
              <w:top w:val="nil"/>
              <w:left w:val="nil"/>
              <w:bottom w:val="single" w:color="auto" w:sz="4" w:space="0"/>
              <w:right w:val="nil"/>
            </w:tcBorders>
          </w:tcPr>
          <w:p w:rsidR="00B45DEE" w:rsidP="007C5C60" w:rsidRDefault="00B45DEE" w14:paraId="11FC3552" w14:textId="77777777">
            <w:pPr>
              <w:rPr>
                <w:iCs/>
              </w:rPr>
            </w:pPr>
          </w:p>
        </w:tc>
      </w:tr>
    </w:tbl>
    <w:p w:rsidR="00995073" w:rsidP="00995073" w:rsidRDefault="00995073" w14:paraId="015F4D38" w14:textId="77777777">
      <w:pPr>
        <w:rPr>
          <w:rFonts w:cs="Arial"/>
        </w:rPr>
      </w:pPr>
    </w:p>
    <w:p w:rsidR="00995073" w:rsidP="00995073" w:rsidRDefault="00995073" w14:paraId="4022152A" w14:textId="77777777">
      <w:pPr>
        <w:rPr>
          <w:rFonts w:cs="Arial"/>
        </w:rPr>
      </w:pPr>
    </w:p>
    <w:p w:rsidR="00011550" w:rsidP="00995073" w:rsidRDefault="00011550" w14:paraId="7FC3E5B2" w14:textId="77777777">
      <w:pPr>
        <w:rPr>
          <w:rFonts w:cs="Arial"/>
        </w:rPr>
      </w:pPr>
    </w:p>
    <w:p w:rsidR="00371265" w:rsidP="00C20664" w:rsidRDefault="00371265" w14:paraId="72B3AED4" w14:textId="17EEB200">
      <w:pPr>
        <w:rPr>
          <w:rFonts w:cs="Arial"/>
        </w:rPr>
      </w:pPr>
    </w:p>
    <w:p w:rsidR="00371265" w:rsidP="00C20664" w:rsidRDefault="00371265" w14:paraId="3B2F6B90" w14:textId="5B98663B">
      <w:pPr>
        <w:rPr>
          <w:rFonts w:cs="Arial"/>
        </w:rPr>
      </w:pPr>
    </w:p>
    <w:p w:rsidR="00371265" w:rsidP="00C20664" w:rsidRDefault="00371265" w14:paraId="0096CFE9" w14:textId="4A675D8D">
      <w:pPr>
        <w:rPr>
          <w:rFonts w:cs="Arial"/>
        </w:rPr>
      </w:pPr>
    </w:p>
    <w:p w:rsidR="00371265" w:rsidP="00C20664" w:rsidRDefault="00371265" w14:paraId="7A7CD36B" w14:textId="1EB4987E">
      <w:pPr>
        <w:rPr>
          <w:rFonts w:cs="Arial"/>
        </w:rPr>
      </w:pPr>
    </w:p>
    <w:p w:rsidR="00371265" w:rsidP="00C20664" w:rsidRDefault="00371265" w14:paraId="114AE8D3" w14:textId="672BDE76">
      <w:pPr>
        <w:rPr>
          <w:rFonts w:cs="Arial"/>
        </w:rPr>
      </w:pPr>
    </w:p>
    <w:p w:rsidR="00371265" w:rsidP="00C20664" w:rsidRDefault="00371265" w14:paraId="190246FC" w14:textId="39AA2CB9">
      <w:pPr>
        <w:rPr>
          <w:rFonts w:cs="Arial"/>
        </w:rPr>
      </w:pPr>
    </w:p>
    <w:p w:rsidR="00371265" w:rsidP="00C20664" w:rsidRDefault="00371265" w14:paraId="508281DC" w14:textId="5EFE9652">
      <w:pPr>
        <w:rPr>
          <w:rFonts w:cs="Arial"/>
        </w:rPr>
      </w:pPr>
    </w:p>
    <w:p w:rsidR="00371265" w:rsidP="00C20664" w:rsidRDefault="00371265" w14:paraId="67D9C36B" w14:textId="11EDA5D5">
      <w:pPr>
        <w:rPr>
          <w:rFonts w:cs="Arial"/>
        </w:rPr>
      </w:pPr>
    </w:p>
    <w:p w:rsidR="00371265" w:rsidP="00C20664" w:rsidRDefault="00371265" w14:paraId="64FF9CBE" w14:textId="4279A66A">
      <w:pPr>
        <w:rPr>
          <w:rFonts w:cs="Arial"/>
        </w:rPr>
      </w:pPr>
    </w:p>
    <w:p w:rsidR="00371265" w:rsidP="00C20664" w:rsidRDefault="00371265" w14:paraId="4FF1FF2F" w14:textId="70EA441B">
      <w:pPr>
        <w:rPr>
          <w:rFonts w:cs="Arial"/>
        </w:rPr>
      </w:pPr>
    </w:p>
    <w:p w:rsidR="00371265" w:rsidP="00C20664" w:rsidRDefault="00371265" w14:paraId="6643A5A2" w14:textId="799B38DE">
      <w:pPr>
        <w:rPr>
          <w:rFonts w:cs="Arial"/>
        </w:rPr>
      </w:pPr>
    </w:p>
    <w:p w:rsidR="00371265" w:rsidP="00C20664" w:rsidRDefault="00371265" w14:paraId="52E19150" w14:textId="79C32DEF">
      <w:pPr>
        <w:rPr>
          <w:rFonts w:cs="Arial"/>
        </w:rPr>
      </w:pPr>
    </w:p>
    <w:p w:rsidR="00371265" w:rsidP="00C20664" w:rsidRDefault="00371265" w14:paraId="4FC626A7" w14:textId="2728CE40">
      <w:pPr>
        <w:rPr>
          <w:rFonts w:cs="Arial"/>
        </w:rPr>
      </w:pPr>
    </w:p>
    <w:p w:rsidR="00371265" w:rsidP="00C20664" w:rsidRDefault="00371265" w14:paraId="637D4789" w14:textId="4E97B2FE">
      <w:pPr>
        <w:rPr>
          <w:rFonts w:cs="Arial"/>
        </w:rPr>
      </w:pPr>
    </w:p>
    <w:p w:rsidR="00371265" w:rsidP="00C20664" w:rsidRDefault="00371265" w14:paraId="2CBA8A26" w14:textId="6A2C9200">
      <w:pPr>
        <w:rPr>
          <w:rFonts w:cs="Arial"/>
        </w:rPr>
      </w:pPr>
    </w:p>
    <w:p w:rsidR="00371265" w:rsidP="00C20664" w:rsidRDefault="00371265" w14:paraId="4AE9FF56" w14:textId="6B3248CB" w14:noSpellErr="1">
      <w:pPr>
        <w:rPr>
          <w:rFonts w:cs="Arial"/>
        </w:rPr>
      </w:pPr>
    </w:p>
    <w:p w:rsidR="791312F8" w:rsidP="791312F8" w:rsidRDefault="791312F8" w14:paraId="62740AC7" w14:textId="35A548D8">
      <w:pPr>
        <w:rPr>
          <w:rFonts w:cs="Arial"/>
        </w:rPr>
      </w:pPr>
    </w:p>
    <w:p w:rsidR="791312F8" w:rsidP="791312F8" w:rsidRDefault="791312F8" w14:paraId="58968618" w14:textId="607537BF">
      <w:pPr>
        <w:rPr>
          <w:rFonts w:cs="Arial"/>
        </w:rPr>
      </w:pPr>
    </w:p>
    <w:p w:rsidR="791312F8" w:rsidP="791312F8" w:rsidRDefault="791312F8" w14:paraId="7A6EB8DF" w14:textId="474E08FB">
      <w:pPr>
        <w:rPr>
          <w:rFonts w:cs="Arial"/>
        </w:rPr>
      </w:pPr>
    </w:p>
    <w:p w:rsidR="791312F8" w:rsidP="791312F8" w:rsidRDefault="791312F8" w14:paraId="3124D042" w14:textId="2DA75A76">
      <w:pPr>
        <w:rPr>
          <w:rFonts w:cs="Arial"/>
        </w:rPr>
      </w:pPr>
    </w:p>
    <w:p w:rsidR="791312F8" w:rsidP="791312F8" w:rsidRDefault="791312F8" w14:paraId="62FBDF15" w14:textId="225241E6">
      <w:pPr>
        <w:rPr>
          <w:rFonts w:cs="Arial"/>
        </w:rPr>
      </w:pPr>
    </w:p>
    <w:p w:rsidR="791312F8" w:rsidP="791312F8" w:rsidRDefault="791312F8" w14:paraId="424855DC" w14:textId="07CA668E">
      <w:pPr>
        <w:rPr>
          <w:rFonts w:cs="Arial"/>
        </w:rPr>
      </w:pPr>
    </w:p>
    <w:p w:rsidR="791312F8" w:rsidP="791312F8" w:rsidRDefault="791312F8" w14:paraId="220758AC" w14:textId="007DFEB0">
      <w:pPr>
        <w:rPr>
          <w:rFonts w:cs="Arial"/>
        </w:rPr>
      </w:pPr>
    </w:p>
    <w:p w:rsidR="791312F8" w:rsidP="791312F8" w:rsidRDefault="791312F8" w14:paraId="54AD9F08" w14:textId="37C0D521">
      <w:pPr>
        <w:rPr>
          <w:rFonts w:cs="Arial"/>
        </w:rPr>
      </w:pPr>
    </w:p>
    <w:p w:rsidR="791312F8" w:rsidP="791312F8" w:rsidRDefault="791312F8" w14:paraId="12A10580" w14:textId="1C6EBA9D">
      <w:pPr>
        <w:rPr>
          <w:rFonts w:cs="Arial"/>
        </w:rPr>
      </w:pPr>
    </w:p>
    <w:p w:rsidR="791312F8" w:rsidP="791312F8" w:rsidRDefault="791312F8" w14:paraId="41C0D099" w14:textId="6158EE83">
      <w:pPr>
        <w:rPr>
          <w:rFonts w:cs="Arial"/>
        </w:rPr>
      </w:pPr>
    </w:p>
    <w:p w:rsidR="791312F8" w:rsidP="791312F8" w:rsidRDefault="791312F8" w14:paraId="79327390" w14:textId="67DDA48E">
      <w:pPr>
        <w:rPr>
          <w:rFonts w:cs="Arial"/>
        </w:rPr>
      </w:pPr>
    </w:p>
    <w:p w:rsidR="791312F8" w:rsidP="791312F8" w:rsidRDefault="791312F8" w14:paraId="61FDBC14" w14:textId="65359941">
      <w:pPr>
        <w:rPr>
          <w:rFonts w:cs="Arial"/>
        </w:rPr>
      </w:pPr>
    </w:p>
    <w:p w:rsidR="791312F8" w:rsidP="791312F8" w:rsidRDefault="791312F8" w14:paraId="0C23C040" w14:textId="18EB0A0B">
      <w:pPr>
        <w:rPr>
          <w:rFonts w:cs="Arial"/>
        </w:rPr>
      </w:pPr>
    </w:p>
    <w:p w:rsidR="791312F8" w:rsidP="791312F8" w:rsidRDefault="791312F8" w14:paraId="3ACA58A3" w14:textId="250F0A9D">
      <w:pPr>
        <w:rPr>
          <w:rFonts w:cs="Arial"/>
        </w:rPr>
      </w:pPr>
    </w:p>
    <w:p w:rsidR="791312F8" w:rsidP="791312F8" w:rsidRDefault="791312F8" w14:paraId="35334FE8" w14:textId="01DB6492">
      <w:pPr>
        <w:rPr>
          <w:rFonts w:cs="Arial"/>
        </w:rPr>
      </w:pPr>
    </w:p>
    <w:p w:rsidR="791312F8" w:rsidP="791312F8" w:rsidRDefault="791312F8" w14:paraId="061F2E26" w14:textId="78DF323A">
      <w:pPr>
        <w:rPr>
          <w:rFonts w:cs="Arial"/>
        </w:rPr>
      </w:pPr>
    </w:p>
    <w:p w:rsidR="791312F8" w:rsidP="791312F8" w:rsidRDefault="791312F8" w14:paraId="68BB6274" w14:textId="4BEB3A52">
      <w:pPr>
        <w:rPr>
          <w:rFonts w:cs="Arial"/>
        </w:rPr>
      </w:pPr>
    </w:p>
    <w:p w:rsidR="791312F8" w:rsidP="791312F8" w:rsidRDefault="791312F8" w14:paraId="0169A330" w14:textId="230358CF">
      <w:pPr>
        <w:rPr>
          <w:rFonts w:cs="Arial"/>
        </w:rPr>
      </w:pPr>
    </w:p>
    <w:p w:rsidR="791312F8" w:rsidP="791312F8" w:rsidRDefault="791312F8" w14:paraId="109252CE" w14:textId="016312B8">
      <w:pPr>
        <w:rPr>
          <w:rFonts w:cs="Arial"/>
        </w:rPr>
      </w:pPr>
    </w:p>
    <w:p w:rsidR="791312F8" w:rsidP="791312F8" w:rsidRDefault="791312F8" w14:paraId="2BE3851F" w14:textId="37374350">
      <w:pPr>
        <w:rPr>
          <w:rFonts w:cs="Arial"/>
        </w:rPr>
      </w:pPr>
    </w:p>
    <w:p w:rsidR="791312F8" w:rsidP="791312F8" w:rsidRDefault="791312F8" w14:paraId="74A053E5" w14:textId="10BBFFD9">
      <w:pPr>
        <w:rPr>
          <w:rFonts w:cs="Arial"/>
        </w:rPr>
      </w:pPr>
    </w:p>
    <w:p w:rsidR="791312F8" w:rsidP="791312F8" w:rsidRDefault="791312F8" w14:paraId="5B3D7D01" w14:textId="1E7AC596">
      <w:pPr>
        <w:rPr>
          <w:rFonts w:cs="Arial"/>
        </w:rPr>
      </w:pPr>
    </w:p>
    <w:p w:rsidR="791312F8" w:rsidP="791312F8" w:rsidRDefault="791312F8" w14:paraId="4CCD9DD5" w14:textId="513D922F">
      <w:pPr>
        <w:rPr>
          <w:rFonts w:cs="Arial"/>
        </w:rPr>
      </w:pPr>
    </w:p>
    <w:p w:rsidR="791312F8" w:rsidP="791312F8" w:rsidRDefault="791312F8" w14:paraId="20A1B63D" w14:textId="3E9022DA">
      <w:pPr>
        <w:rPr>
          <w:rFonts w:cs="Arial"/>
        </w:rPr>
      </w:pPr>
    </w:p>
    <w:p w:rsidR="791312F8" w:rsidP="791312F8" w:rsidRDefault="791312F8" w14:paraId="00586C82" w14:textId="68865EAE">
      <w:pPr>
        <w:rPr>
          <w:rFonts w:cs="Arial"/>
        </w:rPr>
      </w:pPr>
    </w:p>
    <w:p w:rsidR="791312F8" w:rsidP="791312F8" w:rsidRDefault="791312F8" w14:paraId="6E8CE852" w14:textId="4CE694B6">
      <w:pPr>
        <w:rPr>
          <w:rFonts w:cs="Arial"/>
        </w:rPr>
      </w:pPr>
    </w:p>
    <w:p w:rsidR="791312F8" w:rsidP="791312F8" w:rsidRDefault="791312F8" w14:paraId="7ECF247E" w14:textId="4EBA9907">
      <w:pPr>
        <w:rPr>
          <w:rFonts w:cs="Arial"/>
        </w:rPr>
      </w:pPr>
    </w:p>
    <w:p w:rsidR="791312F8" w:rsidP="791312F8" w:rsidRDefault="791312F8" w14:paraId="7E809DC7" w14:textId="799A3870">
      <w:pPr>
        <w:rPr>
          <w:rFonts w:cs="Arial"/>
        </w:rPr>
      </w:pPr>
    </w:p>
    <w:p w:rsidR="00371265" w:rsidP="00C20664" w:rsidRDefault="00371265" w14:paraId="031F8797" w14:textId="630E78AD">
      <w:pPr>
        <w:rPr>
          <w:rFonts w:cs="Arial"/>
        </w:rPr>
      </w:pPr>
    </w:p>
    <w:p w:rsidR="00371265" w:rsidP="00C20664" w:rsidRDefault="00371265" w14:paraId="3D386CC6" w14:textId="08E3C0A1">
      <w:pPr>
        <w:rPr>
          <w:rFonts w:cs="Arial"/>
        </w:rPr>
      </w:pPr>
    </w:p>
    <w:p w:rsidR="00371265" w:rsidP="00C20664" w:rsidRDefault="00371265" w14:paraId="24619D1B" w14:textId="5AD42178">
      <w:pPr>
        <w:rPr>
          <w:rFonts w:cs="Arial"/>
        </w:rPr>
      </w:pPr>
    </w:p>
    <w:p w:rsidRPr="00421480" w:rsidR="00C20664" w:rsidP="00C20664" w:rsidRDefault="00C20664" w14:paraId="0C1245E7" w14:textId="77777777">
      <w:pPr>
        <w:pStyle w:val="Style26ptTopSinglesolidlineAuto075ptLinewidthFr"/>
        <w:shd w:val="pct15" w:color="auto" w:fill="auto"/>
      </w:pPr>
      <w:r w:rsidRPr="00421480">
        <w:t>C1.2 Contract Data</w:t>
      </w:r>
    </w:p>
    <w:p w:rsidR="00C20664" w:rsidP="00C20664" w:rsidRDefault="00C20664" w14:paraId="341055CF" w14:textId="77777777">
      <w:pPr>
        <w:rPr>
          <w:rFonts w:cs="Arial"/>
        </w:rPr>
      </w:pPr>
    </w:p>
    <w:p w:rsidR="00C20664" w:rsidP="00C20664" w:rsidRDefault="00C20664" w14:paraId="71B8A416" w14:textId="77777777">
      <w:pPr>
        <w:pStyle w:val="Heading1"/>
        <w:rPr>
          <w:rFonts w:cs="Arial"/>
        </w:rPr>
      </w:pPr>
      <w:r>
        <w:t xml:space="preserve">Part two - Data provided by the </w:t>
      </w:r>
      <w:r>
        <w:rPr>
          <w:i/>
          <w:iCs/>
        </w:rPr>
        <w:t>Contractor</w:t>
      </w:r>
    </w:p>
    <w:p w:rsidR="00C20664" w:rsidP="00C20664" w:rsidRDefault="00C20664" w14:paraId="537BE18B" w14:textId="77777777">
      <w:pPr>
        <w:rPr>
          <w:rFonts w:cs="Arial"/>
        </w:rPr>
      </w:pPr>
    </w:p>
    <w:p w:rsidRPr="00A83B71" w:rsidR="00C20664" w:rsidP="00C20664" w:rsidRDefault="00C20664" w14:paraId="52886D95" w14:textId="77777777">
      <w:pPr>
        <w:rPr>
          <w:rFonts w:cs="Arial"/>
          <w:b/>
        </w:rPr>
      </w:pPr>
      <w:r w:rsidRPr="00A83B71">
        <w:rPr>
          <w:rFonts w:cs="Arial"/>
          <w:b/>
        </w:rPr>
        <w:t>Notes to a tendering contractor:</w:t>
      </w:r>
    </w:p>
    <w:p w:rsidR="00C20664" w:rsidP="00C20664" w:rsidRDefault="00C20664" w14:paraId="56E0D008" w14:textId="77777777">
      <w:pPr>
        <w:rPr>
          <w:rFonts w:cs="Arial"/>
        </w:rPr>
      </w:pPr>
    </w:p>
    <w:p w:rsidR="00C20664" w:rsidP="00195C2B" w:rsidRDefault="00C20664" w14:paraId="0999BA1F" w14:textId="77777777">
      <w:pPr>
        <w:numPr>
          <w:ilvl w:val="0"/>
          <w:numId w:val="17"/>
        </w:numPr>
        <w:jc w:val="both"/>
        <w:rPr>
          <w:rFonts w:cs="Arial"/>
        </w:rPr>
      </w:pPr>
      <w:r>
        <w:rPr>
          <w:rFonts w:cs="Arial"/>
        </w:rPr>
        <w:t>Please read both the NEC3 Engineering and Construction Contract (April 2013) and the relevant parts of its Guidance Notes (ECC3-GN)</w:t>
      </w:r>
      <w:r>
        <w:rPr>
          <w:rStyle w:val="FootnoteReference"/>
          <w:rFonts w:cs="Arial"/>
        </w:rPr>
        <w:footnoteReference w:id="3"/>
      </w:r>
      <w:r>
        <w:rPr>
          <w:rFonts w:cs="Arial"/>
        </w:rPr>
        <w:t xml:space="preserve"> in order to understand the implications of this Data which the tenderer is required to complete.  An example of the completed Data is provided on pages 156 to 158 of the ECC3 (April 2013) Guidance Notes.</w:t>
      </w:r>
    </w:p>
    <w:p w:rsidR="00C20664" w:rsidP="00195C2B" w:rsidRDefault="00C20664" w14:paraId="6985EA5C" w14:textId="77777777">
      <w:pPr>
        <w:numPr>
          <w:ilvl w:val="0"/>
          <w:numId w:val="17"/>
        </w:numPr>
        <w:rPr>
          <w:rFonts w:cs="Arial"/>
        </w:rPr>
      </w:pPr>
      <w:r>
        <w:rPr>
          <w:rFonts w:cs="Arial"/>
        </w:rPr>
        <w:t>The number of the clause which requires the data is shown in the left hand column for each statement however other clauses may also use the same data</w:t>
      </w:r>
    </w:p>
    <w:p w:rsidR="00C20664" w:rsidP="00195C2B" w:rsidRDefault="00C20664" w14:paraId="517CC6FA" w14:textId="77777777">
      <w:pPr>
        <w:numPr>
          <w:ilvl w:val="0"/>
          <w:numId w:val="17"/>
        </w:numPr>
        <w:rPr>
          <w:rFonts w:cs="Arial"/>
          <w:bCs/>
        </w:rPr>
      </w:pPr>
      <w:r>
        <w:rPr>
          <w:rFonts w:cs="Arial"/>
        </w:rPr>
        <w:t>Where a form field like this [</w:t>
      </w:r>
      <w:r>
        <w:rPr>
          <w:rFonts w:cs="Arial"/>
        </w:rPr>
        <w:fldChar w:fldCharType="begin">
          <w:ffData>
            <w:name w:val="Text530"/>
            <w:enabled/>
            <w:calcOnExit w:val="0"/>
            <w:textInput/>
          </w:ffData>
        </w:fldChar>
      </w:r>
      <w:bookmarkStart w:name="Text530" w:id="1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4"/>
      <w:r>
        <w:rPr>
          <w:rFonts w:cs="Arial"/>
        </w:rPr>
        <w:t xml:space="preserve">] appears, </w:t>
      </w:r>
      <w:r w:rsidRPr="000B28CC">
        <w:rPr>
          <w:rFonts w:cs="Arial"/>
          <w:bCs/>
        </w:rPr>
        <w:t xml:space="preserve">data is required </w:t>
      </w:r>
      <w:r>
        <w:rPr>
          <w:rFonts w:cs="Arial"/>
          <w:bCs/>
        </w:rPr>
        <w:t xml:space="preserve">to be inserted relevant to the </w:t>
      </w:r>
      <w:r w:rsidRPr="000B28CC">
        <w:rPr>
          <w:rFonts w:cs="Arial"/>
          <w:bCs/>
        </w:rPr>
        <w:t>option selected</w:t>
      </w:r>
      <w:r>
        <w:rPr>
          <w:rFonts w:cs="Arial"/>
          <w:bCs/>
        </w:rPr>
        <w:t xml:space="preserve">. Click on the form field </w:t>
      </w:r>
      <w:r w:rsidRPr="00EE1E1E">
        <w:rPr>
          <w:rFonts w:cs="Arial"/>
          <w:b/>
          <w:bCs/>
          <w:i/>
        </w:rPr>
        <w:t>once</w:t>
      </w:r>
      <w:r>
        <w:rPr>
          <w:rFonts w:cs="Arial"/>
          <w:bCs/>
        </w:rPr>
        <w:t xml:space="preserve"> and type in the data.  Otherwise complete by hand and in ink.</w:t>
      </w:r>
    </w:p>
    <w:p w:rsidR="00C20664" w:rsidP="00C20664" w:rsidRDefault="00C20664" w14:paraId="3AEA52D1" w14:textId="77777777">
      <w:pPr>
        <w:rPr>
          <w:rFonts w:cs="Arial"/>
          <w:bCs/>
        </w:rPr>
      </w:pPr>
    </w:p>
    <w:p w:rsidR="00C20664" w:rsidP="00C20664" w:rsidRDefault="00C20664" w14:paraId="4A77E847" w14:textId="77777777">
      <w:pPr>
        <w:jc w:val="both"/>
        <w:rPr>
          <w:rFonts w:cs="Arial"/>
        </w:rPr>
      </w:pPr>
      <w:r>
        <w:rPr>
          <w:rFonts w:cs="Arial"/>
        </w:rPr>
        <w:t>Completion of the data in full, according to Options chosen, is essential to create a complete contract.</w:t>
      </w:r>
    </w:p>
    <w:p w:rsidR="00C20664" w:rsidP="00C20664" w:rsidRDefault="00C20664" w14:paraId="7516C927" w14:textId="77777777">
      <w:pPr>
        <w:jc w:val="both"/>
        <w:rPr>
          <w:rFonts w:cs="Arial"/>
        </w:rPr>
      </w:pPr>
    </w:p>
    <w:tbl>
      <w:tblPr>
        <w:tblW w:w="9805" w:type="dxa"/>
        <w:tblBorders>
          <w:insideH w:val="single" w:color="auto" w:sz="4" w:space="0"/>
        </w:tblBorders>
        <w:tblLayout w:type="fixed"/>
        <w:tblCellMar>
          <w:top w:w="85" w:type="dxa"/>
          <w:left w:w="85" w:type="dxa"/>
          <w:bottom w:w="85" w:type="dxa"/>
          <w:right w:w="85" w:type="dxa"/>
        </w:tblCellMar>
        <w:tblLook w:val="0000" w:firstRow="0" w:lastRow="0" w:firstColumn="0" w:lastColumn="0" w:noHBand="0" w:noVBand="0"/>
      </w:tblPr>
      <w:tblGrid>
        <w:gridCol w:w="1080"/>
        <w:gridCol w:w="3960"/>
        <w:gridCol w:w="2340"/>
        <w:gridCol w:w="625"/>
        <w:gridCol w:w="635"/>
        <w:gridCol w:w="1165"/>
      </w:tblGrid>
      <w:tr w:rsidR="00C20664" w14:paraId="3C7DCA31" w14:textId="77777777">
        <w:trPr>
          <w:cantSplit/>
        </w:trPr>
        <w:tc>
          <w:tcPr>
            <w:tcW w:w="1080" w:type="dxa"/>
            <w:tcBorders>
              <w:top w:val="single" w:color="auto" w:sz="4" w:space="0"/>
              <w:bottom w:val="nil"/>
              <w:right w:val="single" w:color="auto" w:sz="4" w:space="0"/>
            </w:tcBorders>
          </w:tcPr>
          <w:p w:rsidR="00C20664" w:rsidRDefault="00C20664" w14:paraId="062FC373" w14:textId="77777777">
            <w:pPr>
              <w:pStyle w:val="Heading2"/>
            </w:pPr>
            <w:r>
              <w:t>Clause</w:t>
            </w:r>
          </w:p>
        </w:tc>
        <w:tc>
          <w:tcPr>
            <w:tcW w:w="3960" w:type="dxa"/>
            <w:tcBorders>
              <w:top w:val="single" w:color="auto" w:sz="4" w:space="0"/>
              <w:bottom w:val="nil"/>
              <w:right w:val="single" w:color="auto" w:sz="4" w:space="0"/>
            </w:tcBorders>
          </w:tcPr>
          <w:p w:rsidR="00C20664" w:rsidRDefault="00C20664" w14:paraId="7169C401" w14:textId="77777777">
            <w:pPr>
              <w:pStyle w:val="Heading2"/>
            </w:pPr>
            <w:r>
              <w:t>Statement</w:t>
            </w:r>
          </w:p>
        </w:tc>
        <w:tc>
          <w:tcPr>
            <w:tcW w:w="4765" w:type="dxa"/>
            <w:gridSpan w:val="4"/>
            <w:tcBorders>
              <w:top w:val="single" w:color="auto" w:sz="4" w:space="0"/>
              <w:bottom w:val="nil"/>
            </w:tcBorders>
          </w:tcPr>
          <w:p w:rsidR="00C20664" w:rsidRDefault="00C20664" w14:paraId="0191412B" w14:textId="77777777">
            <w:pPr>
              <w:pStyle w:val="Heading2"/>
            </w:pPr>
            <w:r>
              <w:t>Data</w:t>
            </w:r>
          </w:p>
        </w:tc>
      </w:tr>
      <w:tr w:rsidR="00C20664" w:rsidTr="00215906" w14:paraId="77A7F93B" w14:textId="77777777">
        <w:trPr>
          <w:cantSplit/>
        </w:trPr>
        <w:tc>
          <w:tcPr>
            <w:tcW w:w="1080" w:type="dxa"/>
            <w:tcBorders>
              <w:top w:val="single" w:color="auto" w:sz="4" w:space="0"/>
              <w:bottom w:val="nil"/>
              <w:right w:val="single" w:color="auto" w:sz="4" w:space="0"/>
            </w:tcBorders>
          </w:tcPr>
          <w:p w:rsidRPr="003715DE" w:rsidR="00C20664" w:rsidRDefault="00C20664" w14:paraId="40C27CCA" w14:textId="77777777">
            <w:pPr>
              <w:rPr>
                <w:b/>
                <w:bCs/>
                <w:sz w:val="16"/>
                <w:szCs w:val="16"/>
              </w:rPr>
            </w:pPr>
            <w:r>
              <w:rPr>
                <w:bCs/>
              </w:rPr>
              <w:t>10.1</w:t>
            </w:r>
          </w:p>
        </w:tc>
        <w:tc>
          <w:tcPr>
            <w:tcW w:w="3960" w:type="dxa"/>
            <w:tcBorders>
              <w:top w:val="single" w:color="auto" w:sz="4" w:space="0"/>
              <w:left w:val="single" w:color="auto" w:sz="4" w:space="0"/>
              <w:bottom w:val="nil"/>
              <w:right w:val="single" w:color="auto" w:sz="4" w:space="0"/>
            </w:tcBorders>
          </w:tcPr>
          <w:p w:rsidR="00C20664" w:rsidRDefault="00C20664" w14:paraId="003A1F2A" w14:textId="77777777">
            <w:r>
              <w:t xml:space="preserve">The </w:t>
            </w:r>
            <w:r w:rsidRPr="00266603">
              <w:rPr>
                <w:i/>
              </w:rPr>
              <w:t>Contractor</w:t>
            </w:r>
            <w:r w:rsidRPr="00575286">
              <w:t xml:space="preserve"> </w:t>
            </w:r>
            <w:r>
              <w:t>is (Name):</w:t>
            </w:r>
          </w:p>
        </w:tc>
        <w:tc>
          <w:tcPr>
            <w:tcW w:w="4765" w:type="dxa"/>
            <w:gridSpan w:val="4"/>
            <w:tcBorders>
              <w:top w:val="single" w:color="auto" w:sz="4" w:space="0"/>
              <w:left w:val="single" w:color="auto" w:sz="4" w:space="0"/>
              <w:bottom w:val="nil"/>
            </w:tcBorders>
          </w:tcPr>
          <w:p w:rsidR="00C20664" w:rsidRDefault="00C20664" w14:paraId="50CA3033" w14:textId="77777777">
            <w:pPr>
              <w:rPr>
                <w:b/>
              </w:rPr>
            </w:pPr>
            <w:r>
              <w:rPr>
                <w:b/>
              </w:rPr>
              <w:fldChar w:fldCharType="begin">
                <w:ffData>
                  <w:name w:val="Text531"/>
                  <w:enabled/>
                  <w:calcOnExit w:val="0"/>
                  <w:textInput/>
                </w:ffData>
              </w:fldChar>
            </w:r>
            <w:bookmarkStart w:name="Text531" w:id="1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5"/>
          </w:p>
        </w:tc>
      </w:tr>
      <w:tr w:rsidR="00C20664" w:rsidTr="00215906" w14:paraId="54B25FC5" w14:textId="77777777">
        <w:trPr>
          <w:cantSplit/>
        </w:trPr>
        <w:tc>
          <w:tcPr>
            <w:tcW w:w="1080" w:type="dxa"/>
            <w:tcBorders>
              <w:top w:val="nil"/>
              <w:bottom w:val="nil"/>
              <w:right w:val="single" w:color="auto" w:sz="4" w:space="0"/>
            </w:tcBorders>
          </w:tcPr>
          <w:p w:rsidR="00C20664" w:rsidRDefault="00C20664" w14:paraId="02113975" w14:textId="77777777">
            <w:pPr>
              <w:rPr>
                <w:bCs/>
              </w:rPr>
            </w:pPr>
          </w:p>
        </w:tc>
        <w:tc>
          <w:tcPr>
            <w:tcW w:w="3960" w:type="dxa"/>
            <w:tcBorders>
              <w:top w:val="nil"/>
              <w:left w:val="single" w:color="auto" w:sz="4" w:space="0"/>
              <w:bottom w:val="nil"/>
              <w:right w:val="single" w:color="auto" w:sz="4" w:space="0"/>
            </w:tcBorders>
          </w:tcPr>
          <w:p w:rsidR="00C20664" w:rsidRDefault="00C20664" w14:paraId="69D5FC11" w14:textId="77777777">
            <w:pPr>
              <w:rPr>
                <w:bCs/>
              </w:rPr>
            </w:pPr>
            <w:r>
              <w:t>Address</w:t>
            </w:r>
          </w:p>
        </w:tc>
        <w:tc>
          <w:tcPr>
            <w:tcW w:w="4765" w:type="dxa"/>
            <w:gridSpan w:val="4"/>
            <w:tcBorders>
              <w:top w:val="nil"/>
              <w:left w:val="single" w:color="auto" w:sz="4" w:space="0"/>
              <w:bottom w:val="nil"/>
            </w:tcBorders>
          </w:tcPr>
          <w:p w:rsidR="00C20664" w:rsidRDefault="00C20664" w14:paraId="51340BB8" w14:textId="77777777">
            <w:pPr>
              <w:rPr>
                <w:b/>
                <w:bCs/>
              </w:rPr>
            </w:pPr>
            <w:r>
              <w:rPr>
                <w:b/>
                <w:bCs/>
              </w:rPr>
              <w:fldChar w:fldCharType="begin">
                <w:ffData>
                  <w:name w:val="Text532"/>
                  <w:enabled/>
                  <w:calcOnExit w:val="0"/>
                  <w:textInput/>
                </w:ffData>
              </w:fldChar>
            </w:r>
            <w:bookmarkStart w:name="Text532" w:id="16"/>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6"/>
          </w:p>
        </w:tc>
      </w:tr>
      <w:tr w:rsidR="00C20664" w14:paraId="26CBDDE7" w14:textId="77777777">
        <w:trPr>
          <w:cantSplit/>
        </w:trPr>
        <w:tc>
          <w:tcPr>
            <w:tcW w:w="1080" w:type="dxa"/>
            <w:tcBorders>
              <w:top w:val="nil"/>
              <w:bottom w:val="nil"/>
              <w:right w:val="single" w:color="auto" w:sz="4" w:space="0"/>
            </w:tcBorders>
          </w:tcPr>
          <w:p w:rsidR="00C20664" w:rsidRDefault="00C20664" w14:paraId="5A10DECF" w14:textId="77777777">
            <w:pPr>
              <w:rPr>
                <w:bCs/>
              </w:rPr>
            </w:pPr>
          </w:p>
        </w:tc>
        <w:tc>
          <w:tcPr>
            <w:tcW w:w="3960" w:type="dxa"/>
            <w:tcBorders>
              <w:top w:val="nil"/>
              <w:left w:val="single" w:color="auto" w:sz="4" w:space="0"/>
              <w:bottom w:val="nil"/>
              <w:right w:val="single" w:color="auto" w:sz="4" w:space="0"/>
            </w:tcBorders>
          </w:tcPr>
          <w:p w:rsidR="00C20664" w:rsidRDefault="00C20664" w14:paraId="544087A9" w14:textId="77777777">
            <w:pPr>
              <w:rPr>
                <w:bCs/>
              </w:rPr>
            </w:pPr>
            <w:r>
              <w:rPr>
                <w:bCs/>
              </w:rPr>
              <w:t>Tel No.</w:t>
            </w:r>
          </w:p>
        </w:tc>
        <w:tc>
          <w:tcPr>
            <w:tcW w:w="4765" w:type="dxa"/>
            <w:gridSpan w:val="4"/>
            <w:tcBorders>
              <w:top w:val="nil"/>
              <w:left w:val="single" w:color="auto" w:sz="4" w:space="0"/>
              <w:bottom w:val="nil"/>
            </w:tcBorders>
          </w:tcPr>
          <w:p w:rsidR="00C20664" w:rsidRDefault="00C20664" w14:paraId="4AA13DC7" w14:textId="77777777">
            <w:pPr>
              <w:rPr>
                <w:b/>
                <w:bCs/>
              </w:rPr>
            </w:pPr>
            <w:r>
              <w:rPr>
                <w:b/>
                <w:bCs/>
              </w:rPr>
              <w:fldChar w:fldCharType="begin">
                <w:ffData>
                  <w:name w:val="Text533"/>
                  <w:enabled/>
                  <w:calcOnExit w:val="0"/>
                  <w:textInput/>
                </w:ffData>
              </w:fldChar>
            </w:r>
            <w:bookmarkStart w:name="Text533" w:id="17"/>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7"/>
          </w:p>
        </w:tc>
      </w:tr>
      <w:tr w:rsidR="00C20664" w14:paraId="3C462B5F" w14:textId="77777777">
        <w:trPr>
          <w:cantSplit/>
        </w:trPr>
        <w:tc>
          <w:tcPr>
            <w:tcW w:w="1080" w:type="dxa"/>
            <w:tcBorders>
              <w:top w:val="nil"/>
              <w:bottom w:val="single" w:color="auto" w:sz="4" w:space="0"/>
              <w:right w:val="single" w:color="auto" w:sz="4" w:space="0"/>
            </w:tcBorders>
          </w:tcPr>
          <w:p w:rsidR="00C20664" w:rsidRDefault="00C20664" w14:paraId="760C9BE4" w14:textId="77777777">
            <w:pPr>
              <w:rPr>
                <w:bCs/>
              </w:rPr>
            </w:pPr>
          </w:p>
        </w:tc>
        <w:tc>
          <w:tcPr>
            <w:tcW w:w="3960" w:type="dxa"/>
            <w:tcBorders>
              <w:top w:val="nil"/>
              <w:left w:val="single" w:color="auto" w:sz="4" w:space="0"/>
              <w:bottom w:val="single" w:color="auto" w:sz="4" w:space="0"/>
              <w:right w:val="single" w:color="auto" w:sz="4" w:space="0"/>
            </w:tcBorders>
          </w:tcPr>
          <w:p w:rsidR="00C20664" w:rsidRDefault="00C20664" w14:paraId="5CC563C6" w14:textId="77777777">
            <w:r>
              <w:t>Fax No.</w:t>
            </w:r>
          </w:p>
        </w:tc>
        <w:tc>
          <w:tcPr>
            <w:tcW w:w="4765" w:type="dxa"/>
            <w:gridSpan w:val="4"/>
            <w:tcBorders>
              <w:top w:val="nil"/>
              <w:left w:val="single" w:color="auto" w:sz="4" w:space="0"/>
              <w:bottom w:val="single" w:color="auto" w:sz="4" w:space="0"/>
            </w:tcBorders>
          </w:tcPr>
          <w:p w:rsidR="00C20664" w:rsidRDefault="00C20664" w14:paraId="1B919D24" w14:textId="77777777">
            <w:pPr>
              <w:rPr>
                <w:b/>
                <w:bCs/>
              </w:rPr>
            </w:pPr>
            <w:r>
              <w:rPr>
                <w:b/>
                <w:bCs/>
              </w:rPr>
              <w:fldChar w:fldCharType="begin">
                <w:ffData>
                  <w:name w:val="Text534"/>
                  <w:enabled/>
                  <w:calcOnExit w:val="0"/>
                  <w:textInput/>
                </w:ffData>
              </w:fldChar>
            </w:r>
            <w:bookmarkStart w:name="Text534" w:id="18"/>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8"/>
          </w:p>
        </w:tc>
      </w:tr>
      <w:tr w:rsidR="00C20664" w14:paraId="3A240AF7" w14:textId="77777777">
        <w:trPr>
          <w:cantSplit/>
        </w:trPr>
        <w:tc>
          <w:tcPr>
            <w:tcW w:w="1080" w:type="dxa"/>
            <w:tcBorders>
              <w:top w:val="single" w:color="auto" w:sz="4" w:space="0"/>
              <w:bottom w:val="nil"/>
              <w:right w:val="single" w:color="auto" w:sz="4" w:space="0"/>
            </w:tcBorders>
          </w:tcPr>
          <w:p w:rsidRPr="00F06E77" w:rsidR="00C20664" w:rsidRDefault="00C20664" w14:paraId="6AFAA550" w14:textId="77777777">
            <w:r w:rsidRPr="00F06E77">
              <w:t>11.2(8)</w:t>
            </w:r>
          </w:p>
        </w:tc>
        <w:tc>
          <w:tcPr>
            <w:tcW w:w="3960" w:type="dxa"/>
            <w:tcBorders>
              <w:top w:val="single" w:color="auto" w:sz="4" w:space="0"/>
              <w:left w:val="single" w:color="auto" w:sz="4" w:space="0"/>
              <w:bottom w:val="nil"/>
              <w:right w:val="single" w:color="auto" w:sz="4" w:space="0"/>
            </w:tcBorders>
          </w:tcPr>
          <w:p w:rsidR="00C20664" w:rsidRDefault="00C20664" w14:paraId="2CA4EB0B" w14:textId="77777777">
            <w:r>
              <w:t xml:space="preserve">The </w:t>
            </w:r>
            <w:r>
              <w:rPr>
                <w:i/>
              </w:rPr>
              <w:t xml:space="preserve">direct </w:t>
            </w:r>
            <w:r w:rsidRPr="00266603">
              <w:rPr>
                <w:i/>
              </w:rPr>
              <w:t>fee percentage</w:t>
            </w:r>
            <w:r>
              <w:t xml:space="preserve"> is</w:t>
            </w:r>
          </w:p>
        </w:tc>
        <w:bookmarkStart w:name="Text453" w:id="19"/>
        <w:tc>
          <w:tcPr>
            <w:tcW w:w="4765" w:type="dxa"/>
            <w:gridSpan w:val="4"/>
            <w:tcBorders>
              <w:top w:val="single" w:color="auto" w:sz="4" w:space="0"/>
              <w:left w:val="single" w:color="auto" w:sz="4" w:space="0"/>
              <w:bottom w:val="nil"/>
            </w:tcBorders>
          </w:tcPr>
          <w:p w:rsidR="00C20664" w:rsidRDefault="00C20664" w14:paraId="4DD9DDEF" w14:textId="77777777">
            <w:pPr>
              <w:rPr>
                <w:b/>
              </w:rPr>
            </w:pPr>
            <w:r>
              <w:rPr>
                <w:b/>
              </w:rPr>
              <w:fldChar w:fldCharType="begin">
                <w:ffData>
                  <w:name w:val="Text45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9"/>
            <w:r>
              <w:rPr>
                <w:b/>
              </w:rPr>
              <w:t>%</w:t>
            </w:r>
          </w:p>
        </w:tc>
      </w:tr>
      <w:tr w:rsidR="00C20664" w14:paraId="565D463E" w14:textId="77777777">
        <w:trPr>
          <w:cantSplit/>
        </w:trPr>
        <w:tc>
          <w:tcPr>
            <w:tcW w:w="1080" w:type="dxa"/>
            <w:tcBorders>
              <w:top w:val="nil"/>
              <w:bottom w:val="single" w:color="auto" w:sz="4" w:space="0"/>
              <w:right w:val="single" w:color="auto" w:sz="4" w:space="0"/>
            </w:tcBorders>
          </w:tcPr>
          <w:p w:rsidRPr="00266603" w:rsidR="00C20664" w:rsidRDefault="00C20664" w14:paraId="13C58A36" w14:textId="77777777"/>
        </w:tc>
        <w:tc>
          <w:tcPr>
            <w:tcW w:w="3960" w:type="dxa"/>
            <w:tcBorders>
              <w:top w:val="nil"/>
              <w:left w:val="single" w:color="auto" w:sz="4" w:space="0"/>
              <w:bottom w:val="single" w:color="auto" w:sz="4" w:space="0"/>
              <w:right w:val="single" w:color="auto" w:sz="4" w:space="0"/>
            </w:tcBorders>
          </w:tcPr>
          <w:p w:rsidR="00C20664" w:rsidRDefault="00C20664" w14:paraId="1C540359" w14:textId="77777777">
            <w:r>
              <w:t xml:space="preserve">The </w:t>
            </w:r>
            <w:r w:rsidRPr="00B87E7E">
              <w:rPr>
                <w:i/>
              </w:rPr>
              <w:t>subcontracted fee percentage</w:t>
            </w:r>
            <w:r>
              <w:t xml:space="preserve"> is</w:t>
            </w:r>
          </w:p>
        </w:tc>
        <w:tc>
          <w:tcPr>
            <w:tcW w:w="4765" w:type="dxa"/>
            <w:gridSpan w:val="4"/>
            <w:tcBorders>
              <w:top w:val="nil"/>
              <w:left w:val="single" w:color="auto" w:sz="4" w:space="0"/>
              <w:bottom w:val="single" w:color="auto" w:sz="4" w:space="0"/>
            </w:tcBorders>
          </w:tcPr>
          <w:p w:rsidR="00C20664" w:rsidRDefault="00C20664" w14:paraId="5E113CFB" w14:textId="77777777">
            <w:pPr>
              <w:rPr>
                <w:b/>
              </w:rPr>
            </w:pPr>
            <w:r>
              <w:rPr>
                <w:b/>
              </w:rPr>
              <w:fldChar w:fldCharType="begin">
                <w:ffData>
                  <w:name w:val="Text434"/>
                  <w:enabled/>
                  <w:calcOnExit w:val="0"/>
                  <w:textInput/>
                </w:ffData>
              </w:fldChar>
            </w:r>
            <w:bookmarkStart w:name="Text434" w:id="20"/>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0"/>
            <w:r>
              <w:rPr>
                <w:b/>
              </w:rPr>
              <w:t>%</w:t>
            </w:r>
          </w:p>
        </w:tc>
      </w:tr>
      <w:tr w:rsidR="00C20664" w14:paraId="39339D77" w14:textId="77777777">
        <w:trPr>
          <w:cantSplit/>
        </w:trPr>
        <w:tc>
          <w:tcPr>
            <w:tcW w:w="1080" w:type="dxa"/>
            <w:tcBorders>
              <w:top w:val="single" w:color="auto" w:sz="4" w:space="0"/>
              <w:bottom w:val="single" w:color="auto" w:sz="4" w:space="0"/>
              <w:right w:val="single" w:color="auto" w:sz="4" w:space="0"/>
            </w:tcBorders>
          </w:tcPr>
          <w:p w:rsidRPr="00266603" w:rsidR="00C20664" w:rsidRDefault="00C20664" w14:paraId="535CA94A" w14:textId="77777777">
            <w:r w:rsidRPr="00266603">
              <w:t>11.2(</w:t>
            </w:r>
            <w:r>
              <w:t>1</w:t>
            </w:r>
            <w:r w:rsidRPr="00266603">
              <w:t>8)</w:t>
            </w:r>
          </w:p>
        </w:tc>
        <w:tc>
          <w:tcPr>
            <w:tcW w:w="3960" w:type="dxa"/>
            <w:tcBorders>
              <w:top w:val="single" w:color="auto" w:sz="4" w:space="0"/>
              <w:left w:val="single" w:color="auto" w:sz="4" w:space="0"/>
              <w:bottom w:val="single" w:color="auto" w:sz="4" w:space="0"/>
              <w:right w:val="single" w:color="auto" w:sz="4" w:space="0"/>
            </w:tcBorders>
          </w:tcPr>
          <w:p w:rsidR="00C20664" w:rsidRDefault="00C20664" w14:paraId="24D763E3" w14:textId="77777777">
            <w:r>
              <w:t xml:space="preserve">The </w:t>
            </w:r>
            <w:r>
              <w:rPr>
                <w:i/>
              </w:rPr>
              <w:t>working areas</w:t>
            </w:r>
            <w:r>
              <w:t xml:space="preserve"> are the Site and</w:t>
            </w:r>
          </w:p>
        </w:tc>
        <w:tc>
          <w:tcPr>
            <w:tcW w:w="4765" w:type="dxa"/>
            <w:gridSpan w:val="4"/>
            <w:tcBorders>
              <w:top w:val="single" w:color="auto" w:sz="4" w:space="0"/>
              <w:left w:val="single" w:color="auto" w:sz="4" w:space="0"/>
              <w:bottom w:val="single" w:color="auto" w:sz="4" w:space="0"/>
            </w:tcBorders>
          </w:tcPr>
          <w:p w:rsidR="00C20664" w:rsidRDefault="00C20664" w14:paraId="761FB36F" w14:textId="77777777">
            <w:pPr>
              <w:rPr>
                <w:b/>
              </w:rPr>
            </w:pPr>
            <w:r>
              <w:rPr>
                <w:b/>
              </w:rPr>
              <w:fldChar w:fldCharType="begin">
                <w:ffData>
                  <w:name w:val="Text526"/>
                  <w:enabled/>
                  <w:calcOnExit w:val="0"/>
                  <w:textInput/>
                </w:ffData>
              </w:fldChar>
            </w:r>
            <w:bookmarkStart w:name="Text526" w:id="2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1"/>
          </w:p>
        </w:tc>
      </w:tr>
      <w:tr w:rsidR="00C20664" w14:paraId="148834EA" w14:textId="77777777">
        <w:trPr>
          <w:cantSplit/>
        </w:trPr>
        <w:tc>
          <w:tcPr>
            <w:tcW w:w="1080" w:type="dxa"/>
            <w:tcBorders>
              <w:top w:val="single" w:color="auto" w:sz="4" w:space="0"/>
              <w:bottom w:val="nil"/>
              <w:right w:val="single" w:color="auto" w:sz="4" w:space="0"/>
            </w:tcBorders>
          </w:tcPr>
          <w:p w:rsidR="00C20664" w:rsidRDefault="00C20664" w14:paraId="0C2CA6B1" w14:textId="77777777">
            <w:pPr>
              <w:rPr>
                <w:bCs/>
              </w:rPr>
            </w:pPr>
            <w:r>
              <w:rPr>
                <w:bCs/>
              </w:rPr>
              <w:t>24.1</w:t>
            </w:r>
          </w:p>
        </w:tc>
        <w:tc>
          <w:tcPr>
            <w:tcW w:w="3960" w:type="dxa"/>
            <w:tcBorders>
              <w:top w:val="single" w:color="auto" w:sz="4" w:space="0"/>
              <w:left w:val="single" w:color="auto" w:sz="4" w:space="0"/>
              <w:bottom w:val="nil"/>
              <w:right w:val="single" w:color="auto" w:sz="4" w:space="0"/>
            </w:tcBorders>
          </w:tcPr>
          <w:p w:rsidR="00C20664" w:rsidRDefault="00C20664" w14:paraId="28037A37" w14:textId="77777777">
            <w:r>
              <w:t xml:space="preserve">The </w:t>
            </w:r>
            <w:r>
              <w:rPr>
                <w:i/>
              </w:rPr>
              <w:t>Contractor's</w:t>
            </w:r>
            <w:r>
              <w:t xml:space="preserve"> key persons are:</w:t>
            </w:r>
          </w:p>
        </w:tc>
        <w:tc>
          <w:tcPr>
            <w:tcW w:w="4765" w:type="dxa"/>
            <w:gridSpan w:val="4"/>
            <w:tcBorders>
              <w:top w:val="single" w:color="auto" w:sz="4" w:space="0"/>
              <w:left w:val="single" w:color="auto" w:sz="4" w:space="0"/>
              <w:bottom w:val="nil"/>
            </w:tcBorders>
          </w:tcPr>
          <w:p w:rsidR="00C20664" w:rsidRDefault="00C20664" w14:paraId="28746660" w14:textId="77777777">
            <w:pPr>
              <w:rPr>
                <w:b/>
              </w:rPr>
            </w:pPr>
          </w:p>
        </w:tc>
      </w:tr>
      <w:tr w:rsidR="00C20664" w14:paraId="0B341EBA" w14:textId="77777777">
        <w:trPr>
          <w:cantSplit/>
        </w:trPr>
        <w:tc>
          <w:tcPr>
            <w:tcW w:w="1080" w:type="dxa"/>
            <w:tcBorders>
              <w:top w:val="nil"/>
              <w:bottom w:val="nil"/>
              <w:right w:val="single" w:color="auto" w:sz="4" w:space="0"/>
            </w:tcBorders>
          </w:tcPr>
          <w:p w:rsidRPr="00266603" w:rsidR="00C20664" w:rsidRDefault="00C20664" w14:paraId="4862A5C9" w14:textId="77777777"/>
        </w:tc>
        <w:tc>
          <w:tcPr>
            <w:tcW w:w="3960" w:type="dxa"/>
            <w:tcBorders>
              <w:top w:val="nil"/>
              <w:left w:val="single" w:color="auto" w:sz="4" w:space="0"/>
              <w:bottom w:val="nil"/>
              <w:right w:val="single" w:color="auto" w:sz="4" w:space="0"/>
            </w:tcBorders>
          </w:tcPr>
          <w:p w:rsidR="00C20664" w:rsidRDefault="00C20664" w14:paraId="0B7EF361" w14:textId="77777777">
            <w:r>
              <w:t>1</w:t>
            </w:r>
            <w:r>
              <w:tab/>
            </w:r>
            <w:r>
              <w:t>Name:</w:t>
            </w:r>
          </w:p>
        </w:tc>
        <w:tc>
          <w:tcPr>
            <w:tcW w:w="4765" w:type="dxa"/>
            <w:gridSpan w:val="4"/>
            <w:tcBorders>
              <w:top w:val="nil"/>
              <w:left w:val="single" w:color="auto" w:sz="4" w:space="0"/>
              <w:bottom w:val="nil"/>
            </w:tcBorders>
          </w:tcPr>
          <w:p w:rsidR="00C20664" w:rsidRDefault="00C20664" w14:paraId="204B7E2C" w14:textId="77777777">
            <w:pPr>
              <w:rPr>
                <w:b/>
              </w:rPr>
            </w:pPr>
            <w:r>
              <w:rPr>
                <w:b/>
              </w:rPr>
              <w:fldChar w:fldCharType="begin">
                <w:ffData>
                  <w:name w:val="Text527"/>
                  <w:enabled/>
                  <w:calcOnExit w:val="0"/>
                  <w:textInput/>
                </w:ffData>
              </w:fldChar>
            </w:r>
            <w:bookmarkStart w:name="Text527" w:id="22"/>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2"/>
          </w:p>
        </w:tc>
      </w:tr>
      <w:tr w:rsidR="00C20664" w14:paraId="47D1F259" w14:textId="77777777">
        <w:trPr>
          <w:cantSplit/>
        </w:trPr>
        <w:tc>
          <w:tcPr>
            <w:tcW w:w="1080" w:type="dxa"/>
            <w:tcBorders>
              <w:top w:val="nil"/>
              <w:bottom w:val="nil"/>
              <w:right w:val="single" w:color="auto" w:sz="4" w:space="0"/>
            </w:tcBorders>
          </w:tcPr>
          <w:p w:rsidR="00C20664" w:rsidRDefault="00C20664" w14:paraId="698B76A5" w14:textId="77777777"/>
        </w:tc>
        <w:tc>
          <w:tcPr>
            <w:tcW w:w="3960" w:type="dxa"/>
            <w:tcBorders>
              <w:top w:val="nil"/>
              <w:left w:val="single" w:color="auto" w:sz="4" w:space="0"/>
              <w:bottom w:val="nil"/>
              <w:right w:val="single" w:color="auto" w:sz="4" w:space="0"/>
            </w:tcBorders>
          </w:tcPr>
          <w:p w:rsidR="00C20664" w:rsidRDefault="00C20664" w14:paraId="2653972C" w14:textId="77777777">
            <w:r>
              <w:tab/>
            </w:r>
            <w:r>
              <w:t>Job:</w:t>
            </w:r>
          </w:p>
        </w:tc>
        <w:tc>
          <w:tcPr>
            <w:tcW w:w="4765" w:type="dxa"/>
            <w:gridSpan w:val="4"/>
            <w:tcBorders>
              <w:top w:val="nil"/>
              <w:left w:val="single" w:color="auto" w:sz="4" w:space="0"/>
              <w:bottom w:val="nil"/>
            </w:tcBorders>
          </w:tcPr>
          <w:p w:rsidR="00C20664" w:rsidRDefault="00C20664" w14:paraId="6FDB36CB" w14:textId="77777777">
            <w:pPr>
              <w:rPr>
                <w:b/>
              </w:rPr>
            </w:pPr>
            <w:r>
              <w:rPr>
                <w:b/>
              </w:rPr>
              <w:fldChar w:fldCharType="begin">
                <w:ffData>
                  <w:name w:val="Text33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1CC631DA" w14:textId="77777777">
        <w:trPr>
          <w:cantSplit/>
        </w:trPr>
        <w:tc>
          <w:tcPr>
            <w:tcW w:w="1080" w:type="dxa"/>
            <w:tcBorders>
              <w:top w:val="nil"/>
              <w:bottom w:val="nil"/>
              <w:right w:val="single" w:color="auto" w:sz="4" w:space="0"/>
            </w:tcBorders>
          </w:tcPr>
          <w:p w:rsidR="00C20664" w:rsidRDefault="00C20664" w14:paraId="5C4B09AF" w14:textId="77777777"/>
        </w:tc>
        <w:tc>
          <w:tcPr>
            <w:tcW w:w="3960" w:type="dxa"/>
            <w:tcBorders>
              <w:top w:val="nil"/>
              <w:left w:val="single" w:color="auto" w:sz="4" w:space="0"/>
              <w:bottom w:val="nil"/>
              <w:right w:val="single" w:color="auto" w:sz="4" w:space="0"/>
            </w:tcBorders>
          </w:tcPr>
          <w:p w:rsidR="00C20664" w:rsidRDefault="00C20664" w14:paraId="45BF781C" w14:textId="77777777">
            <w:r>
              <w:tab/>
            </w:r>
            <w:r>
              <w:t>Responsibilities:</w:t>
            </w:r>
          </w:p>
        </w:tc>
        <w:tc>
          <w:tcPr>
            <w:tcW w:w="4765" w:type="dxa"/>
            <w:gridSpan w:val="4"/>
            <w:tcBorders>
              <w:top w:val="nil"/>
              <w:left w:val="single" w:color="auto" w:sz="4" w:space="0"/>
              <w:bottom w:val="nil"/>
            </w:tcBorders>
          </w:tcPr>
          <w:p w:rsidR="00C20664" w:rsidRDefault="00C20664" w14:paraId="5D6F9579" w14:textId="77777777">
            <w:pPr>
              <w:rPr>
                <w:b/>
              </w:rPr>
            </w:pPr>
            <w:r>
              <w:rPr>
                <w:b/>
              </w:rPr>
              <w:fldChar w:fldCharType="begin">
                <w:ffData>
                  <w:name w:val="Text330"/>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39BA0BAD" w14:textId="77777777">
        <w:trPr>
          <w:cantSplit/>
        </w:trPr>
        <w:tc>
          <w:tcPr>
            <w:tcW w:w="1080" w:type="dxa"/>
            <w:tcBorders>
              <w:top w:val="nil"/>
              <w:bottom w:val="nil"/>
              <w:right w:val="single" w:color="auto" w:sz="4" w:space="0"/>
            </w:tcBorders>
          </w:tcPr>
          <w:p w:rsidR="00C20664" w:rsidRDefault="00C20664" w14:paraId="7A734B70" w14:textId="77777777"/>
        </w:tc>
        <w:tc>
          <w:tcPr>
            <w:tcW w:w="3960" w:type="dxa"/>
            <w:tcBorders>
              <w:top w:val="nil"/>
              <w:left w:val="single" w:color="auto" w:sz="4" w:space="0"/>
              <w:bottom w:val="nil"/>
              <w:right w:val="single" w:color="auto" w:sz="4" w:space="0"/>
            </w:tcBorders>
          </w:tcPr>
          <w:p w:rsidR="00C20664" w:rsidRDefault="00C20664" w14:paraId="34220053" w14:textId="77777777">
            <w:r>
              <w:tab/>
            </w:r>
            <w:r>
              <w:t>Qualifications:</w:t>
            </w:r>
          </w:p>
        </w:tc>
        <w:tc>
          <w:tcPr>
            <w:tcW w:w="4765" w:type="dxa"/>
            <w:gridSpan w:val="4"/>
            <w:tcBorders>
              <w:top w:val="nil"/>
              <w:left w:val="single" w:color="auto" w:sz="4" w:space="0"/>
              <w:bottom w:val="nil"/>
            </w:tcBorders>
          </w:tcPr>
          <w:p w:rsidR="00C20664" w:rsidRDefault="00C20664" w14:paraId="177334B7" w14:textId="77777777">
            <w:pPr>
              <w:rPr>
                <w:b/>
              </w:rPr>
            </w:pPr>
            <w:r>
              <w:rPr>
                <w:b/>
              </w:rPr>
              <w:fldChar w:fldCharType="begin">
                <w:ffData>
                  <w:name w:val="Text366"/>
                  <w:enabled/>
                  <w:calcOnExit w:val="0"/>
                  <w:textInput/>
                </w:ffData>
              </w:fldChar>
            </w:r>
            <w:bookmarkStart w:name="Text366" w:id="2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3"/>
          </w:p>
        </w:tc>
      </w:tr>
      <w:tr w:rsidR="00C20664" w14:paraId="349FC3BA" w14:textId="77777777">
        <w:trPr>
          <w:cantSplit/>
        </w:trPr>
        <w:tc>
          <w:tcPr>
            <w:tcW w:w="1080" w:type="dxa"/>
            <w:tcBorders>
              <w:top w:val="nil"/>
              <w:bottom w:val="nil"/>
              <w:right w:val="single" w:color="auto" w:sz="4" w:space="0"/>
            </w:tcBorders>
          </w:tcPr>
          <w:p w:rsidR="00C20664" w:rsidRDefault="00C20664" w14:paraId="315EB25B" w14:textId="77777777"/>
        </w:tc>
        <w:tc>
          <w:tcPr>
            <w:tcW w:w="3960" w:type="dxa"/>
            <w:tcBorders>
              <w:top w:val="nil"/>
              <w:left w:val="single" w:color="auto" w:sz="4" w:space="0"/>
              <w:bottom w:val="nil"/>
              <w:right w:val="single" w:color="auto" w:sz="4" w:space="0"/>
            </w:tcBorders>
          </w:tcPr>
          <w:p w:rsidR="00C20664" w:rsidRDefault="00C20664" w14:paraId="18ED23FA" w14:textId="77777777">
            <w:r>
              <w:tab/>
            </w:r>
            <w:r>
              <w:t>Experience:</w:t>
            </w:r>
          </w:p>
        </w:tc>
        <w:tc>
          <w:tcPr>
            <w:tcW w:w="4765" w:type="dxa"/>
            <w:gridSpan w:val="4"/>
            <w:tcBorders>
              <w:top w:val="nil"/>
              <w:left w:val="single" w:color="auto" w:sz="4" w:space="0"/>
              <w:bottom w:val="nil"/>
            </w:tcBorders>
          </w:tcPr>
          <w:p w:rsidR="00C20664" w:rsidRDefault="00C20664" w14:paraId="5C89FC45" w14:textId="77777777">
            <w:pPr>
              <w:rPr>
                <w:b/>
              </w:rPr>
            </w:pPr>
            <w:r>
              <w:rPr>
                <w:b/>
              </w:rPr>
              <w:fldChar w:fldCharType="begin">
                <w:ffData>
                  <w:name w:val="Text367"/>
                  <w:enabled/>
                  <w:calcOnExit w:val="0"/>
                  <w:textInput/>
                </w:ffData>
              </w:fldChar>
            </w:r>
            <w:bookmarkStart w:name="Text367" w:id="24"/>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4"/>
          </w:p>
        </w:tc>
      </w:tr>
      <w:tr w:rsidR="00C20664" w14:paraId="07EB6EB0" w14:textId="77777777">
        <w:trPr>
          <w:cantSplit/>
        </w:trPr>
        <w:tc>
          <w:tcPr>
            <w:tcW w:w="1080" w:type="dxa"/>
            <w:tcBorders>
              <w:top w:val="nil"/>
              <w:bottom w:val="nil"/>
              <w:right w:val="single" w:color="auto" w:sz="4" w:space="0"/>
            </w:tcBorders>
          </w:tcPr>
          <w:p w:rsidR="00C20664" w:rsidRDefault="00C20664" w14:paraId="7024762F" w14:textId="77777777"/>
        </w:tc>
        <w:tc>
          <w:tcPr>
            <w:tcW w:w="3960" w:type="dxa"/>
            <w:tcBorders>
              <w:top w:val="nil"/>
              <w:left w:val="single" w:color="auto" w:sz="4" w:space="0"/>
              <w:bottom w:val="nil"/>
              <w:right w:val="single" w:color="auto" w:sz="4" w:space="0"/>
            </w:tcBorders>
          </w:tcPr>
          <w:p w:rsidR="00C20664" w:rsidRDefault="00C20664" w14:paraId="41D6CB15" w14:textId="77777777">
            <w:r>
              <w:t>2</w:t>
            </w:r>
            <w:r>
              <w:tab/>
            </w:r>
            <w:r>
              <w:t>Name:</w:t>
            </w:r>
          </w:p>
        </w:tc>
        <w:tc>
          <w:tcPr>
            <w:tcW w:w="4765" w:type="dxa"/>
            <w:gridSpan w:val="4"/>
            <w:tcBorders>
              <w:top w:val="nil"/>
              <w:left w:val="single" w:color="auto" w:sz="4" w:space="0"/>
              <w:bottom w:val="nil"/>
            </w:tcBorders>
          </w:tcPr>
          <w:p w:rsidR="00C20664" w:rsidRDefault="00C20664" w14:paraId="6839AE95" w14:textId="77777777">
            <w:pPr>
              <w:rPr>
                <w:b/>
              </w:rPr>
            </w:pPr>
            <w:r>
              <w:rPr>
                <w:b/>
              </w:rPr>
              <w:fldChar w:fldCharType="begin">
                <w:ffData>
                  <w:name w:val="Text32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3B9201EF" w14:textId="77777777">
        <w:trPr>
          <w:cantSplit/>
        </w:trPr>
        <w:tc>
          <w:tcPr>
            <w:tcW w:w="1080" w:type="dxa"/>
            <w:tcBorders>
              <w:top w:val="nil"/>
              <w:bottom w:val="nil"/>
              <w:right w:val="single" w:color="auto" w:sz="4" w:space="0"/>
            </w:tcBorders>
          </w:tcPr>
          <w:p w:rsidR="00C20664" w:rsidRDefault="00C20664" w14:paraId="6E020045" w14:textId="77777777"/>
        </w:tc>
        <w:tc>
          <w:tcPr>
            <w:tcW w:w="3960" w:type="dxa"/>
            <w:tcBorders>
              <w:top w:val="nil"/>
              <w:left w:val="single" w:color="auto" w:sz="4" w:space="0"/>
              <w:bottom w:val="nil"/>
              <w:right w:val="single" w:color="auto" w:sz="4" w:space="0"/>
            </w:tcBorders>
          </w:tcPr>
          <w:p w:rsidR="00C20664" w:rsidRDefault="00C20664" w14:paraId="5DD148F5" w14:textId="77777777">
            <w:r>
              <w:tab/>
            </w:r>
            <w:r>
              <w:t>Job</w:t>
            </w:r>
          </w:p>
        </w:tc>
        <w:tc>
          <w:tcPr>
            <w:tcW w:w="4765" w:type="dxa"/>
            <w:gridSpan w:val="4"/>
            <w:tcBorders>
              <w:top w:val="nil"/>
              <w:left w:val="single" w:color="auto" w:sz="4" w:space="0"/>
              <w:bottom w:val="nil"/>
            </w:tcBorders>
          </w:tcPr>
          <w:p w:rsidR="00C20664" w:rsidRDefault="00C20664" w14:paraId="40E8BC71" w14:textId="77777777">
            <w:pPr>
              <w:rPr>
                <w:b/>
              </w:rPr>
            </w:pPr>
            <w:r>
              <w:rPr>
                <w:b/>
              </w:rPr>
              <w:fldChar w:fldCharType="begin">
                <w:ffData>
                  <w:name w:val="Text328"/>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6A8A407B" w14:textId="77777777">
        <w:trPr>
          <w:cantSplit/>
        </w:trPr>
        <w:tc>
          <w:tcPr>
            <w:tcW w:w="1080" w:type="dxa"/>
            <w:tcBorders>
              <w:top w:val="nil"/>
              <w:bottom w:val="nil"/>
              <w:right w:val="single" w:color="auto" w:sz="4" w:space="0"/>
            </w:tcBorders>
          </w:tcPr>
          <w:p w:rsidR="00C20664" w:rsidRDefault="00C20664" w14:paraId="6B610138" w14:textId="77777777"/>
        </w:tc>
        <w:tc>
          <w:tcPr>
            <w:tcW w:w="3960" w:type="dxa"/>
            <w:tcBorders>
              <w:top w:val="nil"/>
              <w:left w:val="single" w:color="auto" w:sz="4" w:space="0"/>
              <w:bottom w:val="nil"/>
              <w:right w:val="single" w:color="auto" w:sz="4" w:space="0"/>
            </w:tcBorders>
          </w:tcPr>
          <w:p w:rsidR="00C20664" w:rsidRDefault="00C20664" w14:paraId="0378A18E" w14:textId="77777777">
            <w:r>
              <w:tab/>
            </w:r>
            <w:r>
              <w:t>Responsibilities:</w:t>
            </w:r>
          </w:p>
        </w:tc>
        <w:tc>
          <w:tcPr>
            <w:tcW w:w="4765" w:type="dxa"/>
            <w:gridSpan w:val="4"/>
            <w:tcBorders>
              <w:top w:val="nil"/>
              <w:left w:val="single" w:color="auto" w:sz="4" w:space="0"/>
              <w:bottom w:val="nil"/>
            </w:tcBorders>
          </w:tcPr>
          <w:p w:rsidR="00C20664" w:rsidRDefault="00C20664" w14:paraId="45DA80C1" w14:textId="77777777">
            <w:pPr>
              <w:rPr>
                <w:b/>
              </w:rPr>
            </w:pPr>
            <w:r>
              <w:rPr>
                <w:b/>
              </w:rPr>
              <w:fldChar w:fldCharType="begin">
                <w:ffData>
                  <w:name w:val="Text330"/>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71FF2CF6" w14:textId="77777777">
        <w:trPr>
          <w:cantSplit/>
        </w:trPr>
        <w:tc>
          <w:tcPr>
            <w:tcW w:w="1080" w:type="dxa"/>
            <w:tcBorders>
              <w:top w:val="nil"/>
              <w:bottom w:val="nil"/>
              <w:right w:val="single" w:color="auto" w:sz="4" w:space="0"/>
            </w:tcBorders>
          </w:tcPr>
          <w:p w:rsidR="00C20664" w:rsidRDefault="00C20664" w14:paraId="54D89CC1" w14:textId="77777777"/>
        </w:tc>
        <w:tc>
          <w:tcPr>
            <w:tcW w:w="3960" w:type="dxa"/>
            <w:tcBorders>
              <w:top w:val="nil"/>
              <w:left w:val="single" w:color="auto" w:sz="4" w:space="0"/>
              <w:bottom w:val="nil"/>
              <w:right w:val="single" w:color="auto" w:sz="4" w:space="0"/>
            </w:tcBorders>
          </w:tcPr>
          <w:p w:rsidR="00C20664" w:rsidRDefault="00C20664" w14:paraId="15026B70" w14:textId="77777777">
            <w:r>
              <w:tab/>
            </w:r>
            <w:r>
              <w:t>Qualifications:</w:t>
            </w:r>
          </w:p>
        </w:tc>
        <w:tc>
          <w:tcPr>
            <w:tcW w:w="4765" w:type="dxa"/>
            <w:gridSpan w:val="4"/>
            <w:tcBorders>
              <w:top w:val="nil"/>
              <w:left w:val="single" w:color="auto" w:sz="4" w:space="0"/>
              <w:bottom w:val="nil"/>
            </w:tcBorders>
          </w:tcPr>
          <w:p w:rsidR="00C20664" w:rsidRDefault="00C20664" w14:paraId="18E05A91" w14:textId="77777777">
            <w:pPr>
              <w:rPr>
                <w:b/>
              </w:rPr>
            </w:pPr>
            <w:r>
              <w:rPr>
                <w:b/>
              </w:rPr>
              <w:fldChar w:fldCharType="begin">
                <w:ffData>
                  <w:name w:val="Text366"/>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73A38586" w14:textId="77777777">
        <w:trPr>
          <w:cantSplit/>
        </w:trPr>
        <w:tc>
          <w:tcPr>
            <w:tcW w:w="1080" w:type="dxa"/>
            <w:tcBorders>
              <w:top w:val="nil"/>
              <w:bottom w:val="nil"/>
              <w:right w:val="single" w:color="auto" w:sz="4" w:space="0"/>
            </w:tcBorders>
          </w:tcPr>
          <w:p w:rsidR="00C20664" w:rsidRDefault="00C20664" w14:paraId="656CD3B9" w14:textId="77777777"/>
        </w:tc>
        <w:tc>
          <w:tcPr>
            <w:tcW w:w="3960" w:type="dxa"/>
            <w:tcBorders>
              <w:top w:val="nil"/>
              <w:left w:val="single" w:color="auto" w:sz="4" w:space="0"/>
              <w:bottom w:val="nil"/>
              <w:right w:val="single" w:color="auto" w:sz="4" w:space="0"/>
            </w:tcBorders>
          </w:tcPr>
          <w:p w:rsidR="00C20664" w:rsidRDefault="00C20664" w14:paraId="1B0351E0" w14:textId="77777777">
            <w:r>
              <w:tab/>
            </w:r>
            <w:r>
              <w:t>Experience:</w:t>
            </w:r>
          </w:p>
        </w:tc>
        <w:tc>
          <w:tcPr>
            <w:tcW w:w="4765" w:type="dxa"/>
            <w:gridSpan w:val="4"/>
            <w:tcBorders>
              <w:top w:val="nil"/>
              <w:left w:val="single" w:color="auto" w:sz="4" w:space="0"/>
              <w:bottom w:val="nil"/>
            </w:tcBorders>
          </w:tcPr>
          <w:p w:rsidR="00C20664" w:rsidRDefault="00C20664" w14:paraId="6968C6E7" w14:textId="77777777">
            <w:pPr>
              <w:rPr>
                <w:b/>
              </w:rPr>
            </w:pPr>
            <w:r>
              <w:rPr>
                <w:b/>
              </w:rPr>
              <w:fldChar w:fldCharType="begin">
                <w:ffData>
                  <w:name w:val="Text36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66DCF850" w14:textId="77777777">
        <w:trPr>
          <w:cantSplit/>
        </w:trPr>
        <w:tc>
          <w:tcPr>
            <w:tcW w:w="1080" w:type="dxa"/>
            <w:tcBorders>
              <w:top w:val="nil"/>
              <w:bottom w:val="single" w:color="auto" w:sz="4" w:space="0"/>
              <w:right w:val="single" w:color="auto" w:sz="4" w:space="0"/>
            </w:tcBorders>
          </w:tcPr>
          <w:p w:rsidRPr="00B87E7E" w:rsidR="00C20664" w:rsidRDefault="00C20664" w14:paraId="63465E50" w14:textId="77777777"/>
        </w:tc>
        <w:tc>
          <w:tcPr>
            <w:tcW w:w="3960" w:type="dxa"/>
            <w:tcBorders>
              <w:top w:val="nil"/>
              <w:left w:val="single" w:color="auto" w:sz="4" w:space="0"/>
              <w:bottom w:val="single" w:color="auto" w:sz="4" w:space="0"/>
              <w:right w:val="single" w:color="auto" w:sz="4" w:space="0"/>
            </w:tcBorders>
          </w:tcPr>
          <w:p w:rsidRPr="00B87E7E" w:rsidR="00C20664" w:rsidRDefault="00C20664" w14:paraId="1D9D0DFD" w14:textId="77777777"/>
        </w:tc>
        <w:tc>
          <w:tcPr>
            <w:tcW w:w="4765" w:type="dxa"/>
            <w:gridSpan w:val="4"/>
            <w:tcBorders>
              <w:top w:val="nil"/>
              <w:left w:val="single" w:color="auto" w:sz="4" w:space="0"/>
              <w:bottom w:val="single" w:color="auto" w:sz="4" w:space="0"/>
            </w:tcBorders>
          </w:tcPr>
          <w:p w:rsidRPr="00575286" w:rsidR="00C20664" w:rsidRDefault="00C20664" w14:paraId="2D2E5E1B" w14:textId="77777777">
            <w:pPr>
              <w:rPr>
                <w:b/>
              </w:rPr>
            </w:pPr>
            <w:r w:rsidRPr="00575286">
              <w:rPr>
                <w:b/>
              </w:rPr>
              <w:t>CV's (and further key pe</w:t>
            </w:r>
            <w:r>
              <w:rPr>
                <w:b/>
              </w:rPr>
              <w:t>rsons</w:t>
            </w:r>
            <w:r w:rsidRPr="00575286">
              <w:rPr>
                <w:b/>
              </w:rPr>
              <w:t xml:space="preserve"> data including CVs) are appended to Tender Schedule entitled</w:t>
            </w:r>
            <w:r>
              <w:rPr>
                <w:b/>
              </w:rPr>
              <w:fldChar w:fldCharType="begin">
                <w:ffData>
                  <w:name w:val="Text529"/>
                  <w:enabled/>
                  <w:calcOnExit w:val="0"/>
                  <w:textInput/>
                </w:ffData>
              </w:fldChar>
            </w:r>
            <w:bookmarkStart w:name="Text529" w:id="2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5"/>
            <w:r w:rsidRPr="00575286">
              <w:rPr>
                <w:b/>
              </w:rPr>
              <w:t>.</w:t>
            </w:r>
          </w:p>
        </w:tc>
      </w:tr>
      <w:tr w:rsidR="00C20664" w14:paraId="065237D4" w14:textId="77777777">
        <w:trPr>
          <w:cantSplit/>
        </w:trPr>
        <w:tc>
          <w:tcPr>
            <w:tcW w:w="1080" w:type="dxa"/>
            <w:tcBorders>
              <w:top w:val="single" w:color="auto" w:sz="4" w:space="0"/>
              <w:bottom w:val="single" w:color="auto" w:sz="4" w:space="0"/>
              <w:right w:val="single" w:color="auto" w:sz="4" w:space="0"/>
            </w:tcBorders>
            <w:shd w:val="clear" w:color="auto" w:fill="D9D9D9"/>
          </w:tcPr>
          <w:p w:rsidR="00C20664" w:rsidRDefault="00C20664" w14:paraId="462F1258" w14:textId="03BF660D">
            <w:r>
              <w:t>11.2(3)</w:t>
            </w:r>
          </w:p>
        </w:tc>
        <w:tc>
          <w:tcPr>
            <w:tcW w:w="3960" w:type="dxa"/>
            <w:tcBorders>
              <w:top w:val="single" w:color="auto" w:sz="4" w:space="0"/>
              <w:left w:val="single" w:color="auto" w:sz="4" w:space="0"/>
              <w:bottom w:val="single" w:color="auto" w:sz="4" w:space="0"/>
              <w:right w:val="single" w:color="auto" w:sz="4" w:space="0"/>
            </w:tcBorders>
          </w:tcPr>
          <w:p w:rsidR="00C20664" w:rsidRDefault="00C20664" w14:paraId="16DF886C" w14:textId="77777777">
            <w:r>
              <w:t xml:space="preserve">The </w:t>
            </w:r>
            <w:r>
              <w:rPr>
                <w:i/>
              </w:rPr>
              <w:t>completion date</w:t>
            </w:r>
            <w:r>
              <w:t xml:space="preserve"> for the whole of the </w:t>
            </w:r>
            <w:r>
              <w:rPr>
                <w:i/>
              </w:rPr>
              <w:t>works</w:t>
            </w:r>
            <w:r>
              <w:t xml:space="preserve"> is</w:t>
            </w:r>
          </w:p>
        </w:tc>
        <w:tc>
          <w:tcPr>
            <w:tcW w:w="4765" w:type="dxa"/>
            <w:gridSpan w:val="4"/>
            <w:tcBorders>
              <w:top w:val="single" w:color="auto" w:sz="4" w:space="0"/>
              <w:left w:val="single" w:color="auto" w:sz="4" w:space="0"/>
              <w:bottom w:val="single" w:color="auto" w:sz="4" w:space="0"/>
            </w:tcBorders>
          </w:tcPr>
          <w:p w:rsidRPr="004F075F" w:rsidR="00C20664" w:rsidRDefault="00C20664" w14:paraId="18815188" w14:textId="77777777"/>
          <w:p w:rsidRPr="004F075F" w:rsidR="00C20664" w:rsidRDefault="00C20664" w14:paraId="34218E05" w14:textId="77777777">
            <w:r w:rsidRPr="004F075F">
              <w:fldChar w:fldCharType="begin">
                <w:ffData>
                  <w:name w:val="Text370"/>
                  <w:enabled/>
                  <w:calcOnExit w:val="0"/>
                  <w:textInput/>
                </w:ffData>
              </w:fldChar>
            </w:r>
            <w:bookmarkStart w:name="Text370" w:id="26"/>
            <w:r w:rsidRPr="004F075F">
              <w:instrText xml:space="preserve"> FORMTEXT </w:instrText>
            </w:r>
            <w:r w:rsidRPr="004F075F">
              <w:fldChar w:fldCharType="separate"/>
            </w:r>
            <w:r w:rsidRPr="004F075F">
              <w:rPr>
                <w:noProof/>
              </w:rPr>
              <w:t> </w:t>
            </w:r>
            <w:r w:rsidRPr="004F075F">
              <w:rPr>
                <w:noProof/>
              </w:rPr>
              <w:t> </w:t>
            </w:r>
            <w:r w:rsidRPr="004F075F">
              <w:rPr>
                <w:noProof/>
              </w:rPr>
              <w:t> </w:t>
            </w:r>
            <w:r w:rsidRPr="004F075F">
              <w:rPr>
                <w:noProof/>
              </w:rPr>
              <w:t> </w:t>
            </w:r>
            <w:r w:rsidRPr="004F075F">
              <w:rPr>
                <w:noProof/>
              </w:rPr>
              <w:t> </w:t>
            </w:r>
            <w:r w:rsidRPr="004F075F">
              <w:fldChar w:fldCharType="end"/>
            </w:r>
            <w:bookmarkEnd w:id="26"/>
          </w:p>
        </w:tc>
      </w:tr>
      <w:tr w:rsidR="00C20664" w14:paraId="722BF056" w14:textId="77777777">
        <w:trPr>
          <w:cantSplit/>
        </w:trPr>
        <w:tc>
          <w:tcPr>
            <w:tcW w:w="1080" w:type="dxa"/>
            <w:tcBorders>
              <w:top w:val="single" w:color="auto" w:sz="4" w:space="0"/>
              <w:bottom w:val="single" w:color="auto" w:sz="4" w:space="0"/>
              <w:right w:val="single" w:color="auto" w:sz="4" w:space="0"/>
            </w:tcBorders>
          </w:tcPr>
          <w:p w:rsidRPr="00B87E7E" w:rsidR="00C20664" w:rsidRDefault="00C20664" w14:paraId="1B34639C" w14:textId="77777777">
            <w:r>
              <w:t>11.2(14)</w:t>
            </w:r>
          </w:p>
        </w:tc>
        <w:tc>
          <w:tcPr>
            <w:tcW w:w="3960" w:type="dxa"/>
            <w:tcBorders>
              <w:top w:val="single" w:color="auto" w:sz="4" w:space="0"/>
              <w:left w:val="single" w:color="auto" w:sz="4" w:space="0"/>
              <w:bottom w:val="single" w:color="auto" w:sz="4" w:space="0"/>
              <w:right w:val="single" w:color="auto" w:sz="4" w:space="0"/>
            </w:tcBorders>
          </w:tcPr>
          <w:p w:rsidRPr="00B87E7E" w:rsidR="00C20664" w:rsidRDefault="00C20664" w14:paraId="43DE15DD" w14:textId="77777777">
            <w:r w:rsidRPr="00B87E7E">
              <w:t>The following matters will be included in the Risk Register</w:t>
            </w:r>
          </w:p>
        </w:tc>
        <w:tc>
          <w:tcPr>
            <w:tcW w:w="4765" w:type="dxa"/>
            <w:gridSpan w:val="4"/>
            <w:tcBorders>
              <w:top w:val="single" w:color="auto" w:sz="4" w:space="0"/>
              <w:left w:val="single" w:color="auto" w:sz="4" w:space="0"/>
              <w:bottom w:val="single" w:color="auto" w:sz="4" w:space="0"/>
            </w:tcBorders>
          </w:tcPr>
          <w:p w:rsidRPr="004F075F" w:rsidR="00C20664" w:rsidRDefault="00C20664" w14:paraId="39F98FFC" w14:textId="77777777"/>
          <w:p w:rsidRPr="004F075F" w:rsidR="00C20664" w:rsidRDefault="00C20664" w14:paraId="36158213" w14:textId="77777777">
            <w:r w:rsidRPr="004F075F">
              <w:fldChar w:fldCharType="begin">
                <w:ffData>
                  <w:name w:val="Text435"/>
                  <w:enabled/>
                  <w:calcOnExit w:val="0"/>
                  <w:textInput/>
                </w:ffData>
              </w:fldChar>
            </w:r>
            <w:bookmarkStart w:name="Text435" w:id="27"/>
            <w:r w:rsidRPr="004F075F">
              <w:instrText xml:space="preserve"> FORMTEXT </w:instrText>
            </w:r>
            <w:r w:rsidRPr="004F075F">
              <w:fldChar w:fldCharType="separate"/>
            </w:r>
            <w:r w:rsidRPr="004F075F">
              <w:rPr>
                <w:noProof/>
              </w:rPr>
              <w:t> </w:t>
            </w:r>
            <w:r w:rsidRPr="004F075F">
              <w:rPr>
                <w:noProof/>
              </w:rPr>
              <w:t> </w:t>
            </w:r>
            <w:r w:rsidRPr="004F075F">
              <w:rPr>
                <w:noProof/>
              </w:rPr>
              <w:t> </w:t>
            </w:r>
            <w:r w:rsidRPr="004F075F">
              <w:rPr>
                <w:noProof/>
              </w:rPr>
              <w:t> </w:t>
            </w:r>
            <w:r w:rsidRPr="004F075F">
              <w:rPr>
                <w:noProof/>
              </w:rPr>
              <w:t> </w:t>
            </w:r>
            <w:r w:rsidRPr="004F075F">
              <w:fldChar w:fldCharType="end"/>
            </w:r>
            <w:bookmarkEnd w:id="27"/>
          </w:p>
        </w:tc>
      </w:tr>
      <w:tr w:rsidR="00C20664" w14:paraId="12D09490" w14:textId="77777777">
        <w:trPr>
          <w:cantSplit/>
        </w:trPr>
        <w:tc>
          <w:tcPr>
            <w:tcW w:w="1080" w:type="dxa"/>
            <w:tcBorders>
              <w:top w:val="single" w:color="auto" w:sz="4" w:space="0"/>
              <w:bottom w:val="single" w:color="auto" w:sz="4" w:space="0"/>
              <w:right w:val="single" w:color="auto" w:sz="4" w:space="0"/>
            </w:tcBorders>
            <w:shd w:val="clear" w:color="auto" w:fill="D9D9D9"/>
          </w:tcPr>
          <w:p w:rsidR="00C20664" w:rsidRDefault="00C20664" w14:paraId="1AB0007E" w14:textId="77777777">
            <w:pPr>
              <w:rPr>
                <w:bCs/>
              </w:rPr>
            </w:pPr>
            <w:r>
              <w:rPr>
                <w:bCs/>
              </w:rPr>
              <w:t>11.2(19)</w:t>
            </w:r>
          </w:p>
        </w:tc>
        <w:tc>
          <w:tcPr>
            <w:tcW w:w="3960" w:type="dxa"/>
            <w:tcBorders>
              <w:top w:val="single" w:color="auto" w:sz="4" w:space="0"/>
              <w:left w:val="single" w:color="auto" w:sz="4" w:space="0"/>
              <w:bottom w:val="single" w:color="auto" w:sz="4" w:space="0"/>
              <w:right w:val="single" w:color="auto" w:sz="4" w:space="0"/>
            </w:tcBorders>
          </w:tcPr>
          <w:p w:rsidR="00C20664" w:rsidRDefault="00C20664" w14:paraId="6D0F8EF4" w14:textId="77777777">
            <w:r>
              <w:t xml:space="preserve">The Works Information for the </w:t>
            </w:r>
            <w:r>
              <w:rPr>
                <w:i/>
              </w:rPr>
              <w:t>Contractor</w:t>
            </w:r>
            <w:r>
              <w:t>’s design is in:</w:t>
            </w:r>
          </w:p>
        </w:tc>
        <w:tc>
          <w:tcPr>
            <w:tcW w:w="4765" w:type="dxa"/>
            <w:gridSpan w:val="4"/>
            <w:tcBorders>
              <w:top w:val="single" w:color="auto" w:sz="4" w:space="0"/>
              <w:left w:val="single" w:color="auto" w:sz="4" w:space="0"/>
              <w:bottom w:val="single" w:color="auto" w:sz="4" w:space="0"/>
            </w:tcBorders>
          </w:tcPr>
          <w:p w:rsidRPr="004F075F" w:rsidR="00C20664" w:rsidRDefault="00C20664" w14:paraId="08EC14CA" w14:textId="77777777"/>
          <w:p w:rsidRPr="004F075F" w:rsidR="00C20664" w:rsidRDefault="00C20664" w14:paraId="63E63D75" w14:textId="77777777">
            <w:r w:rsidRPr="004F075F">
              <w:fldChar w:fldCharType="begin">
                <w:ffData>
                  <w:name w:val="Text368"/>
                  <w:enabled/>
                  <w:calcOnExit w:val="0"/>
                  <w:textInput/>
                </w:ffData>
              </w:fldChar>
            </w:r>
            <w:bookmarkStart w:name="Text368" w:id="28"/>
            <w:r w:rsidRPr="004F075F">
              <w:instrText xml:space="preserve"> FORMTEXT </w:instrText>
            </w:r>
            <w:r w:rsidRPr="004F075F">
              <w:fldChar w:fldCharType="separate"/>
            </w:r>
            <w:r w:rsidRPr="004F075F">
              <w:rPr>
                <w:noProof/>
              </w:rPr>
              <w:t> </w:t>
            </w:r>
            <w:r w:rsidRPr="004F075F">
              <w:rPr>
                <w:noProof/>
              </w:rPr>
              <w:t> </w:t>
            </w:r>
            <w:r w:rsidRPr="004F075F">
              <w:rPr>
                <w:noProof/>
              </w:rPr>
              <w:t> </w:t>
            </w:r>
            <w:r w:rsidRPr="004F075F">
              <w:rPr>
                <w:noProof/>
              </w:rPr>
              <w:t> </w:t>
            </w:r>
            <w:r w:rsidRPr="004F075F">
              <w:rPr>
                <w:noProof/>
              </w:rPr>
              <w:t> </w:t>
            </w:r>
            <w:r w:rsidRPr="004F075F">
              <w:fldChar w:fldCharType="end"/>
            </w:r>
            <w:bookmarkEnd w:id="28"/>
          </w:p>
        </w:tc>
      </w:tr>
      <w:tr w:rsidR="00C20664" w14:paraId="45B3BAF7" w14:textId="77777777">
        <w:trPr>
          <w:cantSplit/>
        </w:trPr>
        <w:tc>
          <w:tcPr>
            <w:tcW w:w="1080" w:type="dxa"/>
            <w:tcBorders>
              <w:top w:val="single" w:color="auto" w:sz="4" w:space="0"/>
              <w:bottom w:val="single" w:color="auto" w:sz="4" w:space="0"/>
              <w:right w:val="single" w:color="auto" w:sz="4" w:space="0"/>
            </w:tcBorders>
            <w:shd w:val="clear" w:color="auto" w:fill="D9D9D9"/>
          </w:tcPr>
          <w:p w:rsidRPr="003715DE" w:rsidR="00C20664" w:rsidRDefault="00C20664" w14:paraId="66E010BB" w14:textId="77777777">
            <w:pPr>
              <w:rPr>
                <w:b/>
                <w:bCs/>
                <w:sz w:val="16"/>
                <w:szCs w:val="16"/>
              </w:rPr>
            </w:pPr>
            <w:r>
              <w:t>31.1</w:t>
            </w:r>
          </w:p>
        </w:tc>
        <w:tc>
          <w:tcPr>
            <w:tcW w:w="3960" w:type="dxa"/>
            <w:tcBorders>
              <w:top w:val="single" w:color="auto" w:sz="4" w:space="0"/>
              <w:left w:val="single" w:color="auto" w:sz="4" w:space="0"/>
              <w:bottom w:val="single" w:color="auto" w:sz="4" w:space="0"/>
              <w:right w:val="single" w:color="auto" w:sz="4" w:space="0"/>
            </w:tcBorders>
          </w:tcPr>
          <w:p w:rsidR="00C20664" w:rsidRDefault="00C20664" w14:paraId="3CEECD85" w14:textId="77777777">
            <w:r>
              <w:t>The programme identified in the Contract Data is</w:t>
            </w:r>
          </w:p>
        </w:tc>
        <w:tc>
          <w:tcPr>
            <w:tcW w:w="4765" w:type="dxa"/>
            <w:gridSpan w:val="4"/>
            <w:tcBorders>
              <w:top w:val="single" w:color="auto" w:sz="4" w:space="0"/>
              <w:left w:val="single" w:color="auto" w:sz="4" w:space="0"/>
              <w:bottom w:val="single" w:color="auto" w:sz="4" w:space="0"/>
            </w:tcBorders>
          </w:tcPr>
          <w:p w:rsidRPr="004F075F" w:rsidR="00C20664" w:rsidRDefault="00C20664" w14:paraId="304F3D43" w14:textId="77777777"/>
          <w:p w:rsidRPr="004F075F" w:rsidR="00C20664" w:rsidRDefault="00C20664" w14:paraId="6AEDF3ED" w14:textId="77777777">
            <w:r w:rsidRPr="004F075F">
              <w:fldChar w:fldCharType="begin">
                <w:ffData>
                  <w:name w:val="Text369"/>
                  <w:enabled/>
                  <w:calcOnExit w:val="0"/>
                  <w:textInput/>
                </w:ffData>
              </w:fldChar>
            </w:r>
            <w:bookmarkStart w:name="Text369" w:id="29"/>
            <w:r w:rsidRPr="004F075F">
              <w:instrText xml:space="preserve"> FORMTEXT </w:instrText>
            </w:r>
            <w:r w:rsidRPr="004F075F">
              <w:fldChar w:fldCharType="separate"/>
            </w:r>
            <w:r w:rsidRPr="004F075F">
              <w:rPr>
                <w:noProof/>
              </w:rPr>
              <w:t> </w:t>
            </w:r>
            <w:r w:rsidRPr="004F075F">
              <w:rPr>
                <w:noProof/>
              </w:rPr>
              <w:t> </w:t>
            </w:r>
            <w:r w:rsidRPr="004F075F">
              <w:rPr>
                <w:noProof/>
              </w:rPr>
              <w:t> </w:t>
            </w:r>
            <w:r w:rsidRPr="004F075F">
              <w:rPr>
                <w:noProof/>
              </w:rPr>
              <w:t> </w:t>
            </w:r>
            <w:r w:rsidRPr="004F075F">
              <w:rPr>
                <w:noProof/>
              </w:rPr>
              <w:t> </w:t>
            </w:r>
            <w:r w:rsidRPr="004F075F">
              <w:fldChar w:fldCharType="end"/>
            </w:r>
            <w:bookmarkEnd w:id="29"/>
          </w:p>
        </w:tc>
      </w:tr>
      <w:tr w:rsidR="00C20664" w14:paraId="055E2D54" w14:textId="77777777">
        <w:trPr>
          <w:cantSplit/>
        </w:trPr>
        <w:tc>
          <w:tcPr>
            <w:tcW w:w="1080" w:type="dxa"/>
            <w:tcBorders>
              <w:top w:val="single" w:color="auto" w:sz="4" w:space="0"/>
              <w:bottom w:val="single" w:color="auto" w:sz="4" w:space="0"/>
              <w:right w:val="single" w:color="auto" w:sz="4" w:space="0"/>
            </w:tcBorders>
            <w:shd w:val="clear" w:color="auto" w:fill="D9D9D9"/>
          </w:tcPr>
          <w:p w:rsidRPr="00F14FD5" w:rsidR="00C20664" w:rsidRDefault="00C20664" w14:paraId="1B1876EA" w14:textId="77777777">
            <w:pPr>
              <w:rPr>
                <w:b/>
                <w:bCs/>
              </w:rPr>
            </w:pPr>
            <w:r w:rsidRPr="00F14FD5">
              <w:rPr>
                <w:b/>
                <w:bCs/>
              </w:rPr>
              <w:t>A</w:t>
            </w:r>
          </w:p>
        </w:tc>
        <w:tc>
          <w:tcPr>
            <w:tcW w:w="3960" w:type="dxa"/>
            <w:tcBorders>
              <w:top w:val="single" w:color="auto" w:sz="4" w:space="0"/>
              <w:left w:val="single" w:color="auto" w:sz="4" w:space="0"/>
              <w:bottom w:val="single" w:color="auto" w:sz="4" w:space="0"/>
              <w:right w:val="single" w:color="auto" w:sz="4" w:space="0"/>
            </w:tcBorders>
          </w:tcPr>
          <w:p w:rsidRPr="00F14FD5" w:rsidR="00C20664" w:rsidRDefault="00C20664" w14:paraId="1496B90A" w14:textId="77777777">
            <w:pPr>
              <w:rPr>
                <w:b/>
                <w:bCs/>
              </w:rPr>
            </w:pPr>
            <w:r w:rsidRPr="00F14FD5">
              <w:rPr>
                <w:b/>
                <w:bCs/>
              </w:rPr>
              <w:t>Priced contract with activity schedule</w:t>
            </w:r>
          </w:p>
        </w:tc>
        <w:tc>
          <w:tcPr>
            <w:tcW w:w="4765" w:type="dxa"/>
            <w:gridSpan w:val="4"/>
            <w:tcBorders>
              <w:top w:val="single" w:color="auto" w:sz="4" w:space="0"/>
              <w:left w:val="single" w:color="auto" w:sz="4" w:space="0"/>
              <w:bottom w:val="single" w:color="auto" w:sz="4" w:space="0"/>
            </w:tcBorders>
          </w:tcPr>
          <w:p w:rsidRPr="004F075F" w:rsidR="00C20664" w:rsidRDefault="00C20664" w14:paraId="754579CA" w14:textId="77777777"/>
        </w:tc>
      </w:tr>
      <w:tr w:rsidR="00C20664" w14:paraId="0AF83542" w14:textId="77777777">
        <w:trPr>
          <w:cantSplit/>
        </w:trPr>
        <w:tc>
          <w:tcPr>
            <w:tcW w:w="1080" w:type="dxa"/>
            <w:tcBorders>
              <w:top w:val="single" w:color="auto" w:sz="4" w:space="0"/>
              <w:bottom w:val="nil"/>
              <w:right w:val="single" w:color="auto" w:sz="4" w:space="0"/>
            </w:tcBorders>
            <w:shd w:val="clear" w:color="auto" w:fill="D9D9D9"/>
          </w:tcPr>
          <w:p w:rsidRPr="003715DE" w:rsidR="00C20664" w:rsidRDefault="00C20664" w14:paraId="08FD9535" w14:textId="77777777">
            <w:pPr>
              <w:rPr>
                <w:b/>
                <w:sz w:val="16"/>
                <w:szCs w:val="16"/>
              </w:rPr>
            </w:pPr>
            <w:r>
              <w:t xml:space="preserve">11.2(20) </w:t>
            </w:r>
          </w:p>
        </w:tc>
        <w:tc>
          <w:tcPr>
            <w:tcW w:w="3960" w:type="dxa"/>
            <w:tcBorders>
              <w:top w:val="single" w:color="auto" w:sz="4" w:space="0"/>
              <w:left w:val="single" w:color="auto" w:sz="4" w:space="0"/>
              <w:bottom w:val="nil"/>
              <w:right w:val="single" w:color="auto" w:sz="4" w:space="0"/>
            </w:tcBorders>
          </w:tcPr>
          <w:p w:rsidR="00C20664" w:rsidRDefault="00C20664" w14:paraId="0351D3BF" w14:textId="77777777">
            <w:r>
              <w:t xml:space="preserve">The </w:t>
            </w:r>
            <w:r w:rsidRPr="00B31564">
              <w:rPr>
                <w:i/>
              </w:rPr>
              <w:t>activity schedule</w:t>
            </w:r>
            <w:r>
              <w:t xml:space="preserve"> is in</w:t>
            </w:r>
          </w:p>
        </w:tc>
        <w:tc>
          <w:tcPr>
            <w:tcW w:w="4765" w:type="dxa"/>
            <w:gridSpan w:val="4"/>
            <w:tcBorders>
              <w:top w:val="single" w:color="auto" w:sz="4" w:space="0"/>
              <w:left w:val="single" w:color="auto" w:sz="4" w:space="0"/>
              <w:bottom w:val="nil"/>
            </w:tcBorders>
          </w:tcPr>
          <w:p w:rsidRPr="004F075F" w:rsidR="00C20664" w:rsidRDefault="00C20664" w14:paraId="7534F06B" w14:textId="77777777">
            <w:r w:rsidRPr="004F075F">
              <w:fldChar w:fldCharType="begin">
                <w:ffData>
                  <w:name w:val="Text371"/>
                  <w:enabled/>
                  <w:calcOnExit w:val="0"/>
                  <w:textInput/>
                </w:ffData>
              </w:fldChar>
            </w:r>
            <w:bookmarkStart w:name="Text371" w:id="30"/>
            <w:r w:rsidRPr="004F075F">
              <w:instrText xml:space="preserve"> FORMTEXT </w:instrText>
            </w:r>
            <w:r w:rsidRPr="004F075F">
              <w:fldChar w:fldCharType="separate"/>
            </w:r>
            <w:r w:rsidRPr="004F075F">
              <w:rPr>
                <w:noProof/>
              </w:rPr>
              <w:t> </w:t>
            </w:r>
            <w:r w:rsidRPr="004F075F">
              <w:rPr>
                <w:noProof/>
              </w:rPr>
              <w:t> </w:t>
            </w:r>
            <w:r w:rsidRPr="004F075F">
              <w:rPr>
                <w:noProof/>
              </w:rPr>
              <w:t> </w:t>
            </w:r>
            <w:r w:rsidRPr="004F075F">
              <w:rPr>
                <w:noProof/>
              </w:rPr>
              <w:t> </w:t>
            </w:r>
            <w:r w:rsidRPr="004F075F">
              <w:rPr>
                <w:noProof/>
              </w:rPr>
              <w:t> </w:t>
            </w:r>
            <w:r w:rsidRPr="004F075F">
              <w:fldChar w:fldCharType="end"/>
            </w:r>
            <w:bookmarkEnd w:id="30"/>
          </w:p>
        </w:tc>
      </w:tr>
      <w:tr w:rsidR="00C20664" w14:paraId="53D3A28E" w14:textId="77777777">
        <w:trPr>
          <w:cantSplit/>
        </w:trPr>
        <w:tc>
          <w:tcPr>
            <w:tcW w:w="1080" w:type="dxa"/>
            <w:tcBorders>
              <w:top w:val="nil"/>
              <w:bottom w:val="single" w:color="auto" w:sz="4" w:space="0"/>
              <w:right w:val="single" w:color="auto" w:sz="4" w:space="0"/>
            </w:tcBorders>
            <w:shd w:val="clear" w:color="auto" w:fill="D9D9D9"/>
          </w:tcPr>
          <w:p w:rsidR="00C20664" w:rsidRDefault="00C20664" w14:paraId="6F1FDD3F" w14:textId="77777777">
            <w:r>
              <w:t>11.2(30)</w:t>
            </w:r>
          </w:p>
        </w:tc>
        <w:tc>
          <w:tcPr>
            <w:tcW w:w="3960" w:type="dxa"/>
            <w:tcBorders>
              <w:top w:val="nil"/>
              <w:left w:val="single" w:color="auto" w:sz="4" w:space="0"/>
              <w:bottom w:val="single" w:color="auto" w:sz="4" w:space="0"/>
              <w:right w:val="single" w:color="auto" w:sz="4" w:space="0"/>
            </w:tcBorders>
          </w:tcPr>
          <w:p w:rsidR="00C20664" w:rsidRDefault="00C20664" w14:paraId="3477A389" w14:textId="77777777">
            <w:r>
              <w:t xml:space="preserve">The tendered total of the Prices is </w:t>
            </w:r>
          </w:p>
        </w:tc>
        <w:tc>
          <w:tcPr>
            <w:tcW w:w="4765" w:type="dxa"/>
            <w:gridSpan w:val="4"/>
            <w:tcBorders>
              <w:top w:val="nil"/>
              <w:left w:val="single" w:color="auto" w:sz="4" w:space="0"/>
              <w:bottom w:val="single" w:color="auto" w:sz="4" w:space="0"/>
            </w:tcBorders>
          </w:tcPr>
          <w:p w:rsidRPr="004F075F" w:rsidR="00C20664" w:rsidRDefault="00C20664" w14:paraId="6CC99D1A" w14:textId="77777777">
            <w:pPr>
              <w:rPr>
                <w:b/>
              </w:rPr>
            </w:pPr>
            <w:r w:rsidRPr="004F075F">
              <w:rPr>
                <w:b/>
              </w:rPr>
              <w:fldChar w:fldCharType="begin">
                <w:ffData>
                  <w:name w:val="Text212"/>
                  <w:enabled/>
                  <w:calcOnExit w:val="0"/>
                  <w:helpText w:type="text" w:val="The tendered total can either be inserted here or cross reference made to the Form of Tender if this is appropriate to the local procedures."/>
                  <w:statusText w:type="text" w:val="Type the tendered total of the Prices is.  Type in currency.  See F1 for guidance."/>
                  <w:textInput/>
                </w:ffData>
              </w:fldChar>
            </w:r>
            <w:r w:rsidRPr="004F075F">
              <w:rPr>
                <w:b/>
              </w:rPr>
              <w:instrText xml:space="preserve"> FORMTEXT </w:instrText>
            </w:r>
            <w:r w:rsidRPr="004F075F">
              <w:rPr>
                <w:b/>
              </w:rPr>
            </w:r>
            <w:r w:rsidRPr="004F075F">
              <w:rPr>
                <w:b/>
              </w:rPr>
              <w:fldChar w:fldCharType="separate"/>
            </w:r>
            <w:r w:rsidRPr="004F075F">
              <w:rPr>
                <w:b/>
                <w:noProof/>
              </w:rPr>
              <w:t> </w:t>
            </w:r>
            <w:r w:rsidRPr="004F075F">
              <w:rPr>
                <w:b/>
                <w:noProof/>
              </w:rPr>
              <w:t> </w:t>
            </w:r>
            <w:r w:rsidRPr="004F075F">
              <w:rPr>
                <w:b/>
                <w:noProof/>
              </w:rPr>
              <w:t> </w:t>
            </w:r>
            <w:r w:rsidRPr="004F075F">
              <w:rPr>
                <w:b/>
                <w:noProof/>
              </w:rPr>
              <w:t> </w:t>
            </w:r>
            <w:r w:rsidRPr="004F075F">
              <w:rPr>
                <w:b/>
                <w:noProof/>
              </w:rPr>
              <w:t> </w:t>
            </w:r>
            <w:r w:rsidRPr="004F075F">
              <w:rPr>
                <w:b/>
              </w:rPr>
              <w:fldChar w:fldCharType="end"/>
            </w:r>
            <w:r w:rsidRPr="004F075F">
              <w:rPr>
                <w:b/>
              </w:rPr>
              <w:t xml:space="preserve"> (in figures) </w:t>
            </w:r>
          </w:p>
          <w:p w:rsidRPr="004F075F" w:rsidR="00C20664" w:rsidRDefault="00C20664" w14:paraId="0D9CE296" w14:textId="77777777">
            <w:pPr>
              <w:rPr>
                <w:b/>
              </w:rPr>
            </w:pPr>
          </w:p>
          <w:p w:rsidRPr="004F075F" w:rsidR="00C20664" w:rsidRDefault="00C20664" w14:paraId="56AD5CF2" w14:textId="77777777">
            <w:pPr>
              <w:rPr>
                <w:b/>
              </w:rPr>
            </w:pPr>
            <w:r w:rsidRPr="004F075F">
              <w:rPr>
                <w:b/>
              </w:rPr>
              <w:fldChar w:fldCharType="begin">
                <w:ffData>
                  <w:name w:val="Text284"/>
                  <w:enabled/>
                  <w:calcOnExit w:val="0"/>
                  <w:textInput/>
                </w:ffData>
              </w:fldChar>
            </w:r>
            <w:r w:rsidRPr="004F075F">
              <w:rPr>
                <w:b/>
              </w:rPr>
              <w:instrText xml:space="preserve"> FORMTEXT </w:instrText>
            </w:r>
            <w:r w:rsidRPr="004F075F">
              <w:rPr>
                <w:b/>
              </w:rPr>
            </w:r>
            <w:r w:rsidRPr="004F075F">
              <w:rPr>
                <w:b/>
              </w:rPr>
              <w:fldChar w:fldCharType="separate"/>
            </w:r>
            <w:r w:rsidRPr="004F075F">
              <w:rPr>
                <w:b/>
                <w:noProof/>
              </w:rPr>
              <w:t> </w:t>
            </w:r>
            <w:r w:rsidRPr="004F075F">
              <w:rPr>
                <w:b/>
                <w:noProof/>
              </w:rPr>
              <w:t> </w:t>
            </w:r>
            <w:r w:rsidRPr="004F075F">
              <w:rPr>
                <w:b/>
                <w:noProof/>
              </w:rPr>
              <w:t> </w:t>
            </w:r>
            <w:r w:rsidRPr="004F075F">
              <w:rPr>
                <w:b/>
                <w:noProof/>
              </w:rPr>
              <w:t> </w:t>
            </w:r>
            <w:r w:rsidRPr="004F075F">
              <w:rPr>
                <w:b/>
                <w:noProof/>
              </w:rPr>
              <w:t> </w:t>
            </w:r>
            <w:r w:rsidRPr="004F075F">
              <w:rPr>
                <w:b/>
              </w:rPr>
              <w:fldChar w:fldCharType="end"/>
            </w:r>
            <w:r w:rsidRPr="004F075F">
              <w:rPr>
                <w:b/>
              </w:rPr>
              <w:t xml:space="preserve"> (in words), excluding VAT </w:t>
            </w:r>
          </w:p>
        </w:tc>
      </w:tr>
      <w:tr w:rsidR="00C20664" w14:paraId="6F0AE379" w14:textId="77777777">
        <w:trPr>
          <w:cantSplit/>
        </w:trPr>
        <w:tc>
          <w:tcPr>
            <w:tcW w:w="1080" w:type="dxa"/>
            <w:tcBorders>
              <w:top w:val="single" w:color="auto" w:sz="4" w:space="0"/>
              <w:bottom w:val="single" w:color="auto" w:sz="4" w:space="0"/>
              <w:right w:val="single" w:color="auto" w:sz="4" w:space="0"/>
            </w:tcBorders>
          </w:tcPr>
          <w:p w:rsidR="00C20664" w:rsidRDefault="00C20664" w14:paraId="790FF7FA" w14:textId="77777777"/>
        </w:tc>
        <w:tc>
          <w:tcPr>
            <w:tcW w:w="3960" w:type="dxa"/>
            <w:tcBorders>
              <w:top w:val="single" w:color="auto" w:sz="4" w:space="0"/>
              <w:left w:val="single" w:color="auto" w:sz="4" w:space="0"/>
              <w:bottom w:val="single" w:color="auto" w:sz="4" w:space="0"/>
              <w:right w:val="single" w:color="auto" w:sz="4" w:space="0"/>
            </w:tcBorders>
            <w:vAlign w:val="center"/>
          </w:tcPr>
          <w:p w:rsidR="00C20664" w:rsidRDefault="00C20664" w14:paraId="74A91C37" w14:textId="77777777">
            <w:pPr>
              <w:pStyle w:val="Heading2"/>
            </w:pPr>
            <w:r>
              <w:t>Data for Schedules of Cost Components</w:t>
            </w:r>
          </w:p>
        </w:tc>
        <w:tc>
          <w:tcPr>
            <w:tcW w:w="4765" w:type="dxa"/>
            <w:gridSpan w:val="4"/>
            <w:tcBorders>
              <w:top w:val="single" w:color="auto" w:sz="4" w:space="0"/>
              <w:left w:val="single" w:color="auto" w:sz="4" w:space="0"/>
              <w:bottom w:val="single" w:color="auto" w:sz="4" w:space="0"/>
            </w:tcBorders>
          </w:tcPr>
          <w:p w:rsidR="00C20664" w:rsidRDefault="00C20664" w14:paraId="16AC677D" w14:textId="77777777">
            <w:pPr>
              <w:rPr>
                <w:b/>
              </w:rPr>
            </w:pPr>
            <w:r>
              <w:rPr>
                <w:i/>
                <w:iCs/>
              </w:rPr>
              <w:t>Note “SCC” means Schedule of Cost Components starting on page 60, and “SSCC” means Shorter Schedule of Cost Components starting on page 63 of ECC3 (April 2013).</w:t>
            </w:r>
          </w:p>
        </w:tc>
      </w:tr>
      <w:tr w:rsidR="00C20664" w14:paraId="48B30909" w14:textId="77777777">
        <w:trPr>
          <w:cantSplit/>
        </w:trPr>
        <w:tc>
          <w:tcPr>
            <w:tcW w:w="1080" w:type="dxa"/>
            <w:tcBorders>
              <w:top w:val="single" w:color="auto" w:sz="4" w:space="0"/>
              <w:bottom w:val="single" w:color="auto" w:sz="4" w:space="0"/>
              <w:right w:val="single" w:color="auto" w:sz="4" w:space="0"/>
            </w:tcBorders>
            <w:shd w:val="clear" w:color="auto" w:fill="D9D9D9"/>
          </w:tcPr>
          <w:p w:rsidRPr="003526AB" w:rsidR="00C20664" w:rsidRDefault="00C20664" w14:paraId="0FC59A96" w14:textId="77777777">
            <w:pPr>
              <w:rPr>
                <w:b/>
                <w:bCs/>
              </w:rPr>
            </w:pPr>
            <w:r w:rsidRPr="003526AB">
              <w:rPr>
                <w:b/>
                <w:bCs/>
              </w:rPr>
              <w:t>A</w:t>
            </w:r>
          </w:p>
        </w:tc>
        <w:tc>
          <w:tcPr>
            <w:tcW w:w="3960" w:type="dxa"/>
            <w:tcBorders>
              <w:top w:val="single" w:color="auto" w:sz="4" w:space="0"/>
              <w:left w:val="single" w:color="auto" w:sz="4" w:space="0"/>
              <w:bottom w:val="single" w:color="auto" w:sz="4" w:space="0"/>
              <w:right w:val="single" w:color="auto" w:sz="4" w:space="0"/>
            </w:tcBorders>
          </w:tcPr>
          <w:p w:rsidRPr="003F221F" w:rsidR="00C20664" w:rsidRDefault="00C20664" w14:paraId="2AC82943" w14:textId="77777777">
            <w:pPr>
              <w:rPr>
                <w:b/>
              </w:rPr>
            </w:pPr>
            <w:r>
              <w:rPr>
                <w:b/>
              </w:rPr>
              <w:t>Priced contract with activity schedule</w:t>
            </w:r>
          </w:p>
        </w:tc>
        <w:tc>
          <w:tcPr>
            <w:tcW w:w="4765" w:type="dxa"/>
            <w:gridSpan w:val="4"/>
            <w:tcBorders>
              <w:top w:val="single" w:color="auto" w:sz="4" w:space="0"/>
              <w:left w:val="single" w:color="auto" w:sz="4" w:space="0"/>
              <w:bottom w:val="single" w:color="auto" w:sz="4" w:space="0"/>
            </w:tcBorders>
          </w:tcPr>
          <w:p w:rsidRPr="003649A5" w:rsidR="00C20664" w:rsidRDefault="00C20664" w14:paraId="5BE3AEBA" w14:textId="77777777">
            <w:pPr>
              <w:rPr>
                <w:b/>
              </w:rPr>
            </w:pPr>
            <w:r w:rsidRPr="003649A5">
              <w:rPr>
                <w:b/>
              </w:rPr>
              <w:t>Data for the Shorter Schedule of Cost Components</w:t>
            </w:r>
          </w:p>
        </w:tc>
      </w:tr>
      <w:tr w:rsidR="00C20664" w14:paraId="4D3CBA9E" w14:textId="77777777">
        <w:trPr>
          <w:cantSplit/>
        </w:trPr>
        <w:tc>
          <w:tcPr>
            <w:tcW w:w="1080" w:type="dxa"/>
            <w:tcBorders>
              <w:top w:val="single" w:color="auto" w:sz="4" w:space="0"/>
              <w:bottom w:val="single" w:color="auto" w:sz="4" w:space="0"/>
              <w:right w:val="single" w:color="auto" w:sz="4" w:space="0"/>
            </w:tcBorders>
          </w:tcPr>
          <w:p w:rsidR="00C20664" w:rsidRDefault="00C20664" w14:paraId="176E7497" w14:textId="77777777">
            <w:r>
              <w:rPr>
                <w:bCs/>
              </w:rPr>
              <w:t>41 in SSCC</w:t>
            </w:r>
          </w:p>
        </w:tc>
        <w:tc>
          <w:tcPr>
            <w:tcW w:w="3960" w:type="dxa"/>
            <w:tcBorders>
              <w:top w:val="single" w:color="auto" w:sz="4" w:space="0"/>
              <w:left w:val="single" w:color="auto" w:sz="4" w:space="0"/>
              <w:bottom w:val="single" w:color="auto" w:sz="4" w:space="0"/>
              <w:right w:val="single" w:color="auto" w:sz="4" w:space="0"/>
            </w:tcBorders>
          </w:tcPr>
          <w:p w:rsidR="00C20664" w:rsidRDefault="00C20664" w14:paraId="037B81ED" w14:textId="77777777">
            <w:r>
              <w:t>The percentage for people overheads is:</w:t>
            </w:r>
          </w:p>
        </w:tc>
        <w:tc>
          <w:tcPr>
            <w:tcW w:w="4765" w:type="dxa"/>
            <w:gridSpan w:val="4"/>
            <w:tcBorders>
              <w:top w:val="single" w:color="auto" w:sz="4" w:space="0"/>
              <w:left w:val="single" w:color="auto" w:sz="4" w:space="0"/>
              <w:bottom w:val="single" w:color="auto" w:sz="4" w:space="0"/>
            </w:tcBorders>
          </w:tcPr>
          <w:p w:rsidR="00C20664" w:rsidRDefault="00C20664" w14:paraId="34341600" w14:textId="77777777">
            <w:pPr>
              <w:rPr>
                <w:b/>
              </w:rPr>
            </w:pPr>
            <w:r>
              <w:rPr>
                <w:b/>
              </w:rPr>
              <w:fldChar w:fldCharType="begin">
                <w:ffData>
                  <w:name w:val="Text377"/>
                  <w:enabled/>
                  <w:calcOnExit w:val="0"/>
                  <w:textInput/>
                </w:ffData>
              </w:fldChar>
            </w:r>
            <w:bookmarkStart w:name="Text377" w:id="3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1"/>
            <w:r>
              <w:rPr>
                <w:b/>
              </w:rPr>
              <w:t>%</w:t>
            </w:r>
          </w:p>
        </w:tc>
      </w:tr>
      <w:tr w:rsidR="00C20664" w14:paraId="1B391002" w14:textId="77777777">
        <w:trPr>
          <w:cantSplit/>
        </w:trPr>
        <w:tc>
          <w:tcPr>
            <w:tcW w:w="1080" w:type="dxa"/>
            <w:tcBorders>
              <w:top w:val="single" w:color="auto" w:sz="4" w:space="0"/>
              <w:bottom w:val="nil"/>
              <w:right w:val="single" w:color="auto" w:sz="4" w:space="0"/>
            </w:tcBorders>
          </w:tcPr>
          <w:p w:rsidR="00C20664" w:rsidRDefault="00C20664" w14:paraId="2DD01737" w14:textId="77777777">
            <w:pPr>
              <w:rPr>
                <w:bCs/>
              </w:rPr>
            </w:pPr>
            <w:r>
              <w:rPr>
                <w:bCs/>
              </w:rPr>
              <w:t>22 in SSCC</w:t>
            </w:r>
          </w:p>
        </w:tc>
        <w:tc>
          <w:tcPr>
            <w:tcW w:w="3960" w:type="dxa"/>
            <w:tcBorders>
              <w:top w:val="single" w:color="auto" w:sz="4" w:space="0"/>
              <w:left w:val="single" w:color="auto" w:sz="4" w:space="0"/>
              <w:bottom w:val="nil"/>
              <w:right w:val="single" w:color="auto" w:sz="4" w:space="0"/>
            </w:tcBorders>
          </w:tcPr>
          <w:p w:rsidRPr="003715DE" w:rsidR="00C20664" w:rsidRDefault="00C20664" w14:paraId="23176E53" w14:textId="77777777">
            <w:pPr>
              <w:rPr>
                <w:b/>
                <w:sz w:val="16"/>
                <w:szCs w:val="16"/>
              </w:rPr>
            </w:pPr>
            <w:r>
              <w:t>The rates of other Equipment are:</w:t>
            </w:r>
          </w:p>
        </w:tc>
        <w:tc>
          <w:tcPr>
            <w:tcW w:w="2340" w:type="dxa"/>
            <w:tcBorders>
              <w:top w:val="single" w:color="auto" w:sz="4" w:space="0"/>
              <w:left w:val="single" w:color="auto" w:sz="4" w:space="0"/>
              <w:bottom w:val="nil"/>
              <w:right w:val="dashed" w:color="auto" w:sz="4" w:space="0"/>
            </w:tcBorders>
          </w:tcPr>
          <w:p w:rsidR="00C20664" w:rsidRDefault="00C20664" w14:paraId="54F03BB8" w14:textId="77777777">
            <w:pPr>
              <w:rPr>
                <w:b/>
              </w:rPr>
            </w:pPr>
            <w:r>
              <w:rPr>
                <w:b/>
              </w:rPr>
              <w:t>Equipment</w:t>
            </w:r>
          </w:p>
        </w:tc>
        <w:tc>
          <w:tcPr>
            <w:tcW w:w="1260" w:type="dxa"/>
            <w:gridSpan w:val="2"/>
            <w:tcBorders>
              <w:top w:val="single" w:color="auto" w:sz="4" w:space="0"/>
              <w:left w:val="dashed" w:color="auto" w:sz="4" w:space="0"/>
              <w:bottom w:val="nil"/>
              <w:right w:val="dashed" w:color="auto" w:sz="4" w:space="0"/>
            </w:tcBorders>
          </w:tcPr>
          <w:p w:rsidR="00C20664" w:rsidRDefault="00C20664" w14:paraId="1F2FEC52" w14:textId="77777777">
            <w:pPr>
              <w:rPr>
                <w:b/>
              </w:rPr>
            </w:pPr>
            <w:r>
              <w:rPr>
                <w:b/>
              </w:rPr>
              <w:t>Size or capacity</w:t>
            </w:r>
          </w:p>
        </w:tc>
        <w:tc>
          <w:tcPr>
            <w:tcW w:w="1165" w:type="dxa"/>
            <w:tcBorders>
              <w:top w:val="single" w:color="auto" w:sz="4" w:space="0"/>
              <w:left w:val="dashed" w:color="auto" w:sz="4" w:space="0"/>
              <w:bottom w:val="nil"/>
            </w:tcBorders>
          </w:tcPr>
          <w:p w:rsidR="00C20664" w:rsidRDefault="00C20664" w14:paraId="0C89BD8A" w14:textId="77777777">
            <w:pPr>
              <w:rPr>
                <w:b/>
              </w:rPr>
            </w:pPr>
            <w:r>
              <w:rPr>
                <w:b/>
              </w:rPr>
              <w:t>Rate</w:t>
            </w:r>
          </w:p>
        </w:tc>
      </w:tr>
      <w:tr w:rsidR="00C20664" w14:paraId="21322CE1" w14:textId="77777777">
        <w:trPr>
          <w:cantSplit/>
        </w:trPr>
        <w:tc>
          <w:tcPr>
            <w:tcW w:w="1080" w:type="dxa"/>
            <w:tcBorders>
              <w:top w:val="nil"/>
              <w:bottom w:val="nil"/>
              <w:right w:val="single" w:color="auto" w:sz="4" w:space="0"/>
            </w:tcBorders>
          </w:tcPr>
          <w:p w:rsidR="00C20664" w:rsidRDefault="00C20664" w14:paraId="7727CB07" w14:textId="77777777">
            <w:pPr>
              <w:rPr>
                <w:bCs/>
              </w:rPr>
            </w:pPr>
          </w:p>
        </w:tc>
        <w:tc>
          <w:tcPr>
            <w:tcW w:w="3960" w:type="dxa"/>
            <w:tcBorders>
              <w:top w:val="nil"/>
              <w:left w:val="single" w:color="auto" w:sz="4" w:space="0"/>
              <w:bottom w:val="nil"/>
              <w:right w:val="single" w:color="auto" w:sz="4" w:space="0"/>
            </w:tcBorders>
          </w:tcPr>
          <w:p w:rsidR="00C20664" w:rsidRDefault="00C20664" w14:paraId="4CA4D57C" w14:textId="77777777"/>
        </w:tc>
        <w:tc>
          <w:tcPr>
            <w:tcW w:w="2340" w:type="dxa"/>
            <w:tcBorders>
              <w:top w:val="nil"/>
              <w:left w:val="single" w:color="auto" w:sz="4" w:space="0"/>
              <w:bottom w:val="nil"/>
              <w:right w:val="dashed" w:color="auto" w:sz="4" w:space="0"/>
            </w:tcBorders>
          </w:tcPr>
          <w:p w:rsidR="00C20664" w:rsidRDefault="00C20664" w14:paraId="6A9EDF52" w14:textId="77777777">
            <w:pPr>
              <w:rPr>
                <w:b/>
              </w:rPr>
            </w:pPr>
            <w:r>
              <w:rPr>
                <w:b/>
              </w:rPr>
              <w:fldChar w:fldCharType="begin">
                <w:ffData>
                  <w:name w:val="Text535"/>
                  <w:enabled/>
                  <w:calcOnExit w:val="0"/>
                  <w:textInput/>
                </w:ffData>
              </w:fldChar>
            </w:r>
            <w:bookmarkStart w:name="Text535" w:id="32"/>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2"/>
          </w:p>
        </w:tc>
        <w:tc>
          <w:tcPr>
            <w:tcW w:w="1260" w:type="dxa"/>
            <w:gridSpan w:val="2"/>
            <w:tcBorders>
              <w:top w:val="nil"/>
              <w:left w:val="dashed" w:color="auto" w:sz="4" w:space="0"/>
              <w:bottom w:val="nil"/>
              <w:right w:val="dashed" w:color="auto" w:sz="4" w:space="0"/>
            </w:tcBorders>
          </w:tcPr>
          <w:p w:rsidR="00C20664" w:rsidRDefault="00C20664" w14:paraId="6BEA2E7E" w14:textId="77777777">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165" w:type="dxa"/>
            <w:tcBorders>
              <w:top w:val="nil"/>
              <w:left w:val="dashed" w:color="auto" w:sz="4" w:space="0"/>
              <w:bottom w:val="nil"/>
            </w:tcBorders>
          </w:tcPr>
          <w:p w:rsidR="00C20664" w:rsidRDefault="00C20664" w14:paraId="12069296" w14:textId="77777777">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430CE89B" w14:textId="77777777">
        <w:trPr>
          <w:cantSplit/>
        </w:trPr>
        <w:tc>
          <w:tcPr>
            <w:tcW w:w="1080" w:type="dxa"/>
            <w:tcBorders>
              <w:top w:val="nil"/>
              <w:bottom w:val="nil"/>
              <w:right w:val="single" w:color="auto" w:sz="4" w:space="0"/>
            </w:tcBorders>
          </w:tcPr>
          <w:p w:rsidR="00C20664" w:rsidRDefault="00C20664" w14:paraId="1CF089E9" w14:textId="77777777">
            <w:pPr>
              <w:rPr>
                <w:bCs/>
              </w:rPr>
            </w:pPr>
          </w:p>
        </w:tc>
        <w:tc>
          <w:tcPr>
            <w:tcW w:w="3960" w:type="dxa"/>
            <w:tcBorders>
              <w:top w:val="nil"/>
              <w:left w:val="single" w:color="auto" w:sz="4" w:space="0"/>
              <w:bottom w:val="nil"/>
              <w:right w:val="single" w:color="auto" w:sz="4" w:space="0"/>
            </w:tcBorders>
          </w:tcPr>
          <w:p w:rsidR="00C20664" w:rsidRDefault="00C20664" w14:paraId="52E75EC6" w14:textId="77777777"/>
        </w:tc>
        <w:tc>
          <w:tcPr>
            <w:tcW w:w="2340" w:type="dxa"/>
            <w:tcBorders>
              <w:top w:val="nil"/>
              <w:left w:val="single" w:color="auto" w:sz="4" w:space="0"/>
              <w:bottom w:val="nil"/>
              <w:right w:val="dashed" w:color="auto" w:sz="4" w:space="0"/>
            </w:tcBorders>
          </w:tcPr>
          <w:p w:rsidR="00C20664" w:rsidRDefault="00C20664" w14:paraId="112BB570" w14:textId="77777777">
            <w:pPr>
              <w:rPr>
                <w:b/>
              </w:rPr>
            </w:pPr>
            <w:r>
              <w:rPr>
                <w:b/>
              </w:rPr>
              <w:fldChar w:fldCharType="begin">
                <w:ffData>
                  <w:name w:val="Text536"/>
                  <w:enabled/>
                  <w:calcOnExit w:val="0"/>
                  <w:textInput/>
                </w:ffData>
              </w:fldChar>
            </w:r>
            <w:bookmarkStart w:name="Text536" w:id="3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3"/>
          </w:p>
        </w:tc>
        <w:tc>
          <w:tcPr>
            <w:tcW w:w="1260" w:type="dxa"/>
            <w:gridSpan w:val="2"/>
            <w:tcBorders>
              <w:top w:val="nil"/>
              <w:left w:val="dashed" w:color="auto" w:sz="4" w:space="0"/>
              <w:bottom w:val="nil"/>
              <w:right w:val="dashed" w:color="auto" w:sz="4" w:space="0"/>
            </w:tcBorders>
          </w:tcPr>
          <w:p w:rsidR="00C20664" w:rsidRDefault="00C20664" w14:paraId="54DC458E" w14:textId="77777777">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165" w:type="dxa"/>
            <w:tcBorders>
              <w:top w:val="nil"/>
              <w:left w:val="dashed" w:color="auto" w:sz="4" w:space="0"/>
              <w:bottom w:val="nil"/>
            </w:tcBorders>
          </w:tcPr>
          <w:p w:rsidR="00C20664" w:rsidRDefault="00C20664" w14:paraId="21653773" w14:textId="77777777">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22673533" w14:textId="77777777">
        <w:trPr>
          <w:cantSplit/>
        </w:trPr>
        <w:tc>
          <w:tcPr>
            <w:tcW w:w="1080" w:type="dxa"/>
            <w:tcBorders>
              <w:top w:val="nil"/>
              <w:bottom w:val="nil"/>
              <w:right w:val="single" w:color="auto" w:sz="4" w:space="0"/>
            </w:tcBorders>
          </w:tcPr>
          <w:p w:rsidR="00C20664" w:rsidRDefault="00C20664" w14:paraId="61445421" w14:textId="77777777">
            <w:pPr>
              <w:rPr>
                <w:bCs/>
              </w:rPr>
            </w:pPr>
          </w:p>
        </w:tc>
        <w:tc>
          <w:tcPr>
            <w:tcW w:w="3960" w:type="dxa"/>
            <w:tcBorders>
              <w:top w:val="nil"/>
              <w:left w:val="single" w:color="auto" w:sz="4" w:space="0"/>
              <w:bottom w:val="nil"/>
              <w:right w:val="single" w:color="auto" w:sz="4" w:space="0"/>
            </w:tcBorders>
          </w:tcPr>
          <w:p w:rsidR="00C20664" w:rsidRDefault="00C20664" w14:paraId="155C5D51" w14:textId="77777777"/>
        </w:tc>
        <w:tc>
          <w:tcPr>
            <w:tcW w:w="2340" w:type="dxa"/>
            <w:tcBorders>
              <w:top w:val="nil"/>
              <w:left w:val="single" w:color="auto" w:sz="4" w:space="0"/>
              <w:bottom w:val="nil"/>
              <w:right w:val="dashed" w:color="auto" w:sz="4" w:space="0"/>
            </w:tcBorders>
          </w:tcPr>
          <w:p w:rsidR="00C20664" w:rsidRDefault="00C20664" w14:paraId="1374B269" w14:textId="77777777">
            <w:pPr>
              <w:rPr>
                <w:b/>
              </w:rPr>
            </w:pPr>
            <w:r>
              <w:rPr>
                <w:b/>
              </w:rPr>
              <w:fldChar w:fldCharType="begin">
                <w:ffData>
                  <w:name w:val="Text537"/>
                  <w:enabled/>
                  <w:calcOnExit w:val="0"/>
                  <w:textInput/>
                </w:ffData>
              </w:fldChar>
            </w:r>
            <w:bookmarkStart w:name="Text537" w:id="34"/>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4"/>
          </w:p>
        </w:tc>
        <w:tc>
          <w:tcPr>
            <w:tcW w:w="1260" w:type="dxa"/>
            <w:gridSpan w:val="2"/>
            <w:tcBorders>
              <w:top w:val="nil"/>
              <w:left w:val="dashed" w:color="auto" w:sz="4" w:space="0"/>
              <w:bottom w:val="nil"/>
              <w:right w:val="dashed" w:color="auto" w:sz="4" w:space="0"/>
            </w:tcBorders>
          </w:tcPr>
          <w:p w:rsidR="00C20664" w:rsidRDefault="00C20664" w14:paraId="7EED32A5" w14:textId="77777777">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165" w:type="dxa"/>
            <w:tcBorders>
              <w:top w:val="nil"/>
              <w:left w:val="dashed" w:color="auto" w:sz="4" w:space="0"/>
              <w:bottom w:val="nil"/>
            </w:tcBorders>
          </w:tcPr>
          <w:p w:rsidR="00C20664" w:rsidRDefault="00C20664" w14:paraId="6CBCCF3C" w14:textId="77777777">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103FBD36" w14:textId="77777777">
        <w:trPr>
          <w:cantSplit/>
        </w:trPr>
        <w:tc>
          <w:tcPr>
            <w:tcW w:w="1080" w:type="dxa"/>
            <w:tcBorders>
              <w:top w:val="nil"/>
              <w:bottom w:val="nil"/>
              <w:right w:val="single" w:color="auto" w:sz="4" w:space="0"/>
            </w:tcBorders>
          </w:tcPr>
          <w:p w:rsidR="00C20664" w:rsidRDefault="00C20664" w14:paraId="6C709781" w14:textId="77777777">
            <w:pPr>
              <w:rPr>
                <w:bCs/>
              </w:rPr>
            </w:pPr>
          </w:p>
        </w:tc>
        <w:tc>
          <w:tcPr>
            <w:tcW w:w="3960" w:type="dxa"/>
            <w:tcBorders>
              <w:top w:val="nil"/>
              <w:left w:val="single" w:color="auto" w:sz="4" w:space="0"/>
              <w:bottom w:val="nil"/>
              <w:right w:val="single" w:color="auto" w:sz="4" w:space="0"/>
            </w:tcBorders>
          </w:tcPr>
          <w:p w:rsidR="00C20664" w:rsidRDefault="00C20664" w14:paraId="36710F9F" w14:textId="77777777"/>
        </w:tc>
        <w:tc>
          <w:tcPr>
            <w:tcW w:w="2340" w:type="dxa"/>
            <w:tcBorders>
              <w:top w:val="nil"/>
              <w:left w:val="single" w:color="auto" w:sz="4" w:space="0"/>
              <w:bottom w:val="nil"/>
              <w:right w:val="dashed" w:color="auto" w:sz="4" w:space="0"/>
            </w:tcBorders>
          </w:tcPr>
          <w:p w:rsidR="00C20664" w:rsidRDefault="00C20664" w14:paraId="2A7125FF" w14:textId="77777777">
            <w:pPr>
              <w:rPr>
                <w:b/>
              </w:rPr>
            </w:pPr>
            <w:r>
              <w:rPr>
                <w:b/>
              </w:rPr>
              <w:fldChar w:fldCharType="begin">
                <w:ffData>
                  <w:name w:val="Text538"/>
                  <w:enabled/>
                  <w:calcOnExit w:val="0"/>
                  <w:textInput/>
                </w:ffData>
              </w:fldChar>
            </w:r>
            <w:bookmarkStart w:name="Text538" w:id="3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5"/>
          </w:p>
        </w:tc>
        <w:tc>
          <w:tcPr>
            <w:tcW w:w="1260" w:type="dxa"/>
            <w:gridSpan w:val="2"/>
            <w:tcBorders>
              <w:top w:val="nil"/>
              <w:left w:val="dashed" w:color="auto" w:sz="4" w:space="0"/>
              <w:bottom w:val="nil"/>
              <w:right w:val="dashed" w:color="auto" w:sz="4" w:space="0"/>
            </w:tcBorders>
          </w:tcPr>
          <w:p w:rsidR="00C20664" w:rsidRDefault="00C20664" w14:paraId="51CB7C4E" w14:textId="77777777">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165" w:type="dxa"/>
            <w:tcBorders>
              <w:top w:val="nil"/>
              <w:left w:val="dashed" w:color="auto" w:sz="4" w:space="0"/>
              <w:bottom w:val="nil"/>
            </w:tcBorders>
          </w:tcPr>
          <w:p w:rsidR="00C20664" w:rsidRDefault="00C20664" w14:paraId="066C9FEB" w14:textId="77777777">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533EDDF8" w14:textId="77777777">
        <w:trPr>
          <w:cantSplit/>
        </w:trPr>
        <w:tc>
          <w:tcPr>
            <w:tcW w:w="1080" w:type="dxa"/>
            <w:tcBorders>
              <w:top w:val="nil"/>
              <w:bottom w:val="single" w:color="auto" w:sz="4" w:space="0"/>
              <w:right w:val="single" w:color="auto" w:sz="4" w:space="0"/>
            </w:tcBorders>
          </w:tcPr>
          <w:p w:rsidR="00C20664" w:rsidRDefault="00C20664" w14:paraId="784A74FD" w14:textId="77777777">
            <w:pPr>
              <w:rPr>
                <w:bCs/>
              </w:rPr>
            </w:pPr>
          </w:p>
        </w:tc>
        <w:tc>
          <w:tcPr>
            <w:tcW w:w="3960" w:type="dxa"/>
            <w:tcBorders>
              <w:top w:val="nil"/>
              <w:left w:val="single" w:color="auto" w:sz="4" w:space="0"/>
              <w:bottom w:val="single" w:color="auto" w:sz="4" w:space="0"/>
              <w:right w:val="single" w:color="auto" w:sz="4" w:space="0"/>
            </w:tcBorders>
          </w:tcPr>
          <w:p w:rsidR="00C20664" w:rsidRDefault="00C20664" w14:paraId="5B770CD6" w14:textId="77777777"/>
        </w:tc>
        <w:tc>
          <w:tcPr>
            <w:tcW w:w="2340" w:type="dxa"/>
            <w:tcBorders>
              <w:top w:val="nil"/>
              <w:left w:val="single" w:color="auto" w:sz="4" w:space="0"/>
              <w:bottom w:val="single" w:color="auto" w:sz="4" w:space="0"/>
              <w:right w:val="dashed" w:color="auto" w:sz="4" w:space="0"/>
            </w:tcBorders>
          </w:tcPr>
          <w:p w:rsidR="00C20664" w:rsidRDefault="00C20664" w14:paraId="0134628F" w14:textId="77777777">
            <w:pPr>
              <w:rPr>
                <w:b/>
              </w:rPr>
            </w:pPr>
            <w:r>
              <w:rPr>
                <w:b/>
              </w:rPr>
              <w:fldChar w:fldCharType="begin">
                <w:ffData>
                  <w:name w:val="Text539"/>
                  <w:enabled/>
                  <w:calcOnExit w:val="0"/>
                  <w:textInput/>
                </w:ffData>
              </w:fldChar>
            </w:r>
            <w:bookmarkStart w:name="Text539" w:id="3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6"/>
          </w:p>
        </w:tc>
        <w:tc>
          <w:tcPr>
            <w:tcW w:w="1260" w:type="dxa"/>
            <w:gridSpan w:val="2"/>
            <w:tcBorders>
              <w:top w:val="nil"/>
              <w:left w:val="dashed" w:color="auto" w:sz="4" w:space="0"/>
              <w:bottom w:val="single" w:color="auto" w:sz="4" w:space="0"/>
              <w:right w:val="dashed" w:color="auto" w:sz="4" w:space="0"/>
            </w:tcBorders>
          </w:tcPr>
          <w:p w:rsidR="00C20664" w:rsidRDefault="00C20664" w14:paraId="51B5C23E" w14:textId="77777777">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165" w:type="dxa"/>
            <w:tcBorders>
              <w:top w:val="nil"/>
              <w:left w:val="dashed" w:color="auto" w:sz="4" w:space="0"/>
              <w:bottom w:val="single" w:color="auto" w:sz="4" w:space="0"/>
            </w:tcBorders>
          </w:tcPr>
          <w:p w:rsidR="00C20664" w:rsidRDefault="00C20664" w14:paraId="44E9AA81" w14:textId="77777777">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7B129964" w14:textId="77777777">
        <w:trPr>
          <w:cantSplit/>
        </w:trPr>
        <w:tc>
          <w:tcPr>
            <w:tcW w:w="1080" w:type="dxa"/>
            <w:tcBorders>
              <w:top w:val="single" w:color="auto" w:sz="4" w:space="0"/>
              <w:bottom w:val="nil"/>
              <w:right w:val="single" w:color="auto" w:sz="4" w:space="0"/>
            </w:tcBorders>
          </w:tcPr>
          <w:p w:rsidRPr="003715DE" w:rsidR="00C20664" w:rsidRDefault="00C20664" w14:paraId="2DD65B65" w14:textId="77777777">
            <w:pPr>
              <w:rPr>
                <w:b/>
                <w:sz w:val="16"/>
                <w:szCs w:val="16"/>
              </w:rPr>
            </w:pPr>
            <w:r>
              <w:t>61 in SSCC</w:t>
            </w:r>
          </w:p>
        </w:tc>
        <w:tc>
          <w:tcPr>
            <w:tcW w:w="3960" w:type="dxa"/>
            <w:tcBorders>
              <w:top w:val="single" w:color="auto" w:sz="4" w:space="0"/>
              <w:left w:val="single" w:color="auto" w:sz="4" w:space="0"/>
              <w:bottom w:val="nil"/>
              <w:right w:val="single" w:color="auto" w:sz="4" w:space="0"/>
            </w:tcBorders>
          </w:tcPr>
          <w:p w:rsidR="00C20664" w:rsidRDefault="00C20664" w14:paraId="137D058A" w14:textId="77777777">
            <w:r>
              <w:t>The hourly rates for Defined Cost of design outside the Working Areas are</w:t>
            </w:r>
          </w:p>
        </w:tc>
        <w:tc>
          <w:tcPr>
            <w:tcW w:w="2965" w:type="dxa"/>
            <w:gridSpan w:val="2"/>
            <w:tcBorders>
              <w:top w:val="single" w:color="auto" w:sz="4" w:space="0"/>
              <w:left w:val="single" w:color="auto" w:sz="4" w:space="0"/>
              <w:bottom w:val="nil"/>
              <w:right w:val="dashed" w:color="auto" w:sz="4" w:space="0"/>
            </w:tcBorders>
          </w:tcPr>
          <w:p w:rsidR="00C20664" w:rsidRDefault="00C20664" w14:paraId="3E4A3C6D" w14:textId="77777777">
            <w:pPr>
              <w:rPr>
                <w:b/>
              </w:rPr>
            </w:pPr>
          </w:p>
          <w:p w:rsidR="00C20664" w:rsidRDefault="00C20664" w14:paraId="40FCEB67" w14:textId="77777777">
            <w:pPr>
              <w:rPr>
                <w:b/>
              </w:rPr>
            </w:pPr>
            <w:r>
              <w:rPr>
                <w:b/>
              </w:rPr>
              <w:t>Category of employee</w:t>
            </w:r>
          </w:p>
        </w:tc>
        <w:tc>
          <w:tcPr>
            <w:tcW w:w="1800" w:type="dxa"/>
            <w:gridSpan w:val="2"/>
            <w:tcBorders>
              <w:top w:val="single" w:color="auto" w:sz="4" w:space="0"/>
              <w:left w:val="dashed" w:color="auto" w:sz="4" w:space="0"/>
              <w:bottom w:val="nil"/>
            </w:tcBorders>
          </w:tcPr>
          <w:p w:rsidR="00C20664" w:rsidRDefault="00C20664" w14:paraId="41DFA509" w14:textId="77777777">
            <w:pPr>
              <w:rPr>
                <w:b/>
              </w:rPr>
            </w:pPr>
          </w:p>
          <w:p w:rsidR="00C20664" w:rsidRDefault="00C20664" w14:paraId="3BCB2336" w14:textId="77777777">
            <w:pPr>
              <w:rPr>
                <w:b/>
              </w:rPr>
            </w:pPr>
            <w:r>
              <w:rPr>
                <w:b/>
              </w:rPr>
              <w:t>Hourly rate</w:t>
            </w:r>
          </w:p>
        </w:tc>
      </w:tr>
      <w:tr w:rsidR="00C20664" w14:paraId="60DF9D54" w14:textId="77777777">
        <w:trPr>
          <w:cantSplit/>
        </w:trPr>
        <w:tc>
          <w:tcPr>
            <w:tcW w:w="1080" w:type="dxa"/>
            <w:tcBorders>
              <w:top w:val="nil"/>
              <w:bottom w:val="nil"/>
              <w:right w:val="single" w:color="auto" w:sz="4" w:space="0"/>
            </w:tcBorders>
          </w:tcPr>
          <w:p w:rsidR="00C20664" w:rsidRDefault="00C20664" w14:paraId="13939C2C" w14:textId="77777777"/>
        </w:tc>
        <w:tc>
          <w:tcPr>
            <w:tcW w:w="3960" w:type="dxa"/>
            <w:tcBorders>
              <w:top w:val="nil"/>
              <w:left w:val="single" w:color="auto" w:sz="4" w:space="0"/>
              <w:bottom w:val="nil"/>
              <w:right w:val="single" w:color="auto" w:sz="4" w:space="0"/>
            </w:tcBorders>
          </w:tcPr>
          <w:p w:rsidRPr="00653FA7" w:rsidR="00C20664" w:rsidRDefault="00C20664" w14:paraId="20DB0DCA" w14:textId="77777777">
            <w:pPr>
              <w:rPr>
                <w:b/>
                <w:sz w:val="16"/>
                <w:szCs w:val="16"/>
              </w:rPr>
            </w:pPr>
            <w:r w:rsidRPr="00653FA7">
              <w:rPr>
                <w:b/>
                <w:sz w:val="16"/>
                <w:szCs w:val="16"/>
              </w:rPr>
              <w:t>Note:  Hourly rates are</w:t>
            </w:r>
            <w:r>
              <w:rPr>
                <w:b/>
                <w:sz w:val="16"/>
                <w:szCs w:val="16"/>
              </w:rPr>
              <w:t xml:space="preserve"> estimated </w:t>
            </w:r>
            <w:r w:rsidRPr="00653FA7">
              <w:rPr>
                <w:b/>
                <w:sz w:val="16"/>
                <w:szCs w:val="16"/>
              </w:rPr>
              <w:t>‘cost to company</w:t>
            </w:r>
            <w:r>
              <w:rPr>
                <w:b/>
                <w:sz w:val="16"/>
                <w:szCs w:val="16"/>
              </w:rPr>
              <w:t xml:space="preserve"> of the employee</w:t>
            </w:r>
            <w:r w:rsidRPr="00653FA7">
              <w:rPr>
                <w:b/>
                <w:sz w:val="16"/>
                <w:szCs w:val="16"/>
              </w:rPr>
              <w:t xml:space="preserve">’ and not selling rates.  </w:t>
            </w:r>
          </w:p>
        </w:tc>
        <w:tc>
          <w:tcPr>
            <w:tcW w:w="2965" w:type="dxa"/>
            <w:gridSpan w:val="2"/>
            <w:tcBorders>
              <w:top w:val="nil"/>
              <w:left w:val="single" w:color="auto" w:sz="4" w:space="0"/>
              <w:bottom w:val="nil"/>
              <w:right w:val="dashed" w:color="auto" w:sz="4" w:space="0"/>
            </w:tcBorders>
          </w:tcPr>
          <w:p w:rsidR="00C20664" w:rsidRDefault="00C20664" w14:paraId="0EACD501" w14:textId="77777777">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0" w:type="dxa"/>
            <w:gridSpan w:val="2"/>
            <w:tcBorders>
              <w:top w:val="nil"/>
              <w:left w:val="dashed" w:color="auto" w:sz="4" w:space="0"/>
              <w:bottom w:val="nil"/>
            </w:tcBorders>
          </w:tcPr>
          <w:p w:rsidR="00C20664" w:rsidRDefault="00C20664" w14:paraId="177439F1" w14:textId="77777777">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06B57564" w14:textId="77777777">
        <w:trPr>
          <w:cantSplit/>
        </w:trPr>
        <w:tc>
          <w:tcPr>
            <w:tcW w:w="1080" w:type="dxa"/>
            <w:tcBorders>
              <w:top w:val="nil"/>
              <w:bottom w:val="nil"/>
              <w:right w:val="single" w:color="auto" w:sz="4" w:space="0"/>
            </w:tcBorders>
          </w:tcPr>
          <w:p w:rsidR="00C20664" w:rsidRDefault="00C20664" w14:paraId="7DA383FE" w14:textId="77777777"/>
        </w:tc>
        <w:tc>
          <w:tcPr>
            <w:tcW w:w="3960" w:type="dxa"/>
            <w:tcBorders>
              <w:top w:val="nil"/>
              <w:left w:val="single" w:color="auto" w:sz="4" w:space="0"/>
              <w:bottom w:val="nil"/>
              <w:right w:val="single" w:color="auto" w:sz="4" w:space="0"/>
            </w:tcBorders>
          </w:tcPr>
          <w:p w:rsidR="00C20664" w:rsidRDefault="00C20664" w14:paraId="050B975F" w14:textId="77777777">
            <w:r w:rsidRPr="00653FA7">
              <w:rPr>
                <w:b/>
                <w:sz w:val="16"/>
                <w:szCs w:val="16"/>
              </w:rPr>
              <w:t>Please insert another schedule if foreign resources may</w:t>
            </w:r>
            <w:r>
              <w:rPr>
                <w:b/>
                <w:sz w:val="16"/>
                <w:szCs w:val="16"/>
              </w:rPr>
              <w:t xml:space="preserve"> also </w:t>
            </w:r>
            <w:r w:rsidRPr="00653FA7">
              <w:rPr>
                <w:b/>
                <w:sz w:val="16"/>
                <w:szCs w:val="16"/>
              </w:rPr>
              <w:t>be used</w:t>
            </w:r>
          </w:p>
        </w:tc>
        <w:tc>
          <w:tcPr>
            <w:tcW w:w="2965" w:type="dxa"/>
            <w:gridSpan w:val="2"/>
            <w:tcBorders>
              <w:top w:val="nil"/>
              <w:left w:val="single" w:color="auto" w:sz="4" w:space="0"/>
              <w:bottom w:val="nil"/>
              <w:right w:val="dashed" w:color="auto" w:sz="4" w:space="0"/>
            </w:tcBorders>
          </w:tcPr>
          <w:p w:rsidR="00C20664" w:rsidRDefault="00C20664" w14:paraId="28BAC0CD" w14:textId="77777777">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0" w:type="dxa"/>
            <w:gridSpan w:val="2"/>
            <w:tcBorders>
              <w:top w:val="nil"/>
              <w:left w:val="dashed" w:color="auto" w:sz="4" w:space="0"/>
              <w:bottom w:val="nil"/>
            </w:tcBorders>
          </w:tcPr>
          <w:p w:rsidR="00C20664" w:rsidRDefault="00C20664" w14:paraId="1F832F2C" w14:textId="77777777">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675973A8" w14:textId="77777777">
        <w:trPr>
          <w:cantSplit/>
        </w:trPr>
        <w:tc>
          <w:tcPr>
            <w:tcW w:w="1080" w:type="dxa"/>
            <w:tcBorders>
              <w:top w:val="nil"/>
              <w:bottom w:val="nil"/>
              <w:right w:val="single" w:color="auto" w:sz="4" w:space="0"/>
            </w:tcBorders>
          </w:tcPr>
          <w:p w:rsidR="00C20664" w:rsidRDefault="00C20664" w14:paraId="7A653EF6" w14:textId="77777777"/>
        </w:tc>
        <w:tc>
          <w:tcPr>
            <w:tcW w:w="3960" w:type="dxa"/>
            <w:tcBorders>
              <w:top w:val="nil"/>
              <w:left w:val="single" w:color="auto" w:sz="4" w:space="0"/>
              <w:bottom w:val="nil"/>
              <w:right w:val="single" w:color="auto" w:sz="4" w:space="0"/>
            </w:tcBorders>
          </w:tcPr>
          <w:p w:rsidR="00C20664" w:rsidRDefault="00C20664" w14:paraId="192D6811" w14:textId="77777777"/>
        </w:tc>
        <w:tc>
          <w:tcPr>
            <w:tcW w:w="2965" w:type="dxa"/>
            <w:gridSpan w:val="2"/>
            <w:tcBorders>
              <w:top w:val="nil"/>
              <w:left w:val="single" w:color="auto" w:sz="4" w:space="0"/>
              <w:bottom w:val="nil"/>
              <w:right w:val="dashed" w:color="auto" w:sz="4" w:space="0"/>
            </w:tcBorders>
          </w:tcPr>
          <w:p w:rsidR="00C20664" w:rsidRDefault="00C20664" w14:paraId="7DFE2206" w14:textId="77777777">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0" w:type="dxa"/>
            <w:gridSpan w:val="2"/>
            <w:tcBorders>
              <w:top w:val="nil"/>
              <w:left w:val="dashed" w:color="auto" w:sz="4" w:space="0"/>
              <w:bottom w:val="nil"/>
            </w:tcBorders>
          </w:tcPr>
          <w:p w:rsidR="00C20664" w:rsidRDefault="00C20664" w14:paraId="196C35D2" w14:textId="77777777">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5B440BBD" w14:textId="77777777">
        <w:trPr>
          <w:cantSplit/>
        </w:trPr>
        <w:tc>
          <w:tcPr>
            <w:tcW w:w="1080" w:type="dxa"/>
            <w:tcBorders>
              <w:top w:val="nil"/>
              <w:bottom w:val="nil"/>
              <w:right w:val="single" w:color="auto" w:sz="4" w:space="0"/>
            </w:tcBorders>
          </w:tcPr>
          <w:p w:rsidR="00C20664" w:rsidRDefault="00C20664" w14:paraId="6DB6E0F9" w14:textId="77777777"/>
        </w:tc>
        <w:tc>
          <w:tcPr>
            <w:tcW w:w="3960" w:type="dxa"/>
            <w:tcBorders>
              <w:top w:val="nil"/>
              <w:left w:val="single" w:color="auto" w:sz="4" w:space="0"/>
              <w:bottom w:val="nil"/>
              <w:right w:val="single" w:color="auto" w:sz="4" w:space="0"/>
            </w:tcBorders>
          </w:tcPr>
          <w:p w:rsidR="00C20664" w:rsidRDefault="00C20664" w14:paraId="1BE1B4B5" w14:textId="77777777"/>
        </w:tc>
        <w:tc>
          <w:tcPr>
            <w:tcW w:w="2965" w:type="dxa"/>
            <w:gridSpan w:val="2"/>
            <w:tcBorders>
              <w:top w:val="nil"/>
              <w:left w:val="single" w:color="auto" w:sz="4" w:space="0"/>
              <w:bottom w:val="nil"/>
              <w:right w:val="dashed" w:color="auto" w:sz="4" w:space="0"/>
            </w:tcBorders>
          </w:tcPr>
          <w:p w:rsidR="00C20664" w:rsidRDefault="00C20664" w14:paraId="3CDE4E29" w14:textId="77777777">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0" w:type="dxa"/>
            <w:gridSpan w:val="2"/>
            <w:tcBorders>
              <w:top w:val="nil"/>
              <w:left w:val="dashed" w:color="auto" w:sz="4" w:space="0"/>
              <w:bottom w:val="nil"/>
            </w:tcBorders>
          </w:tcPr>
          <w:p w:rsidR="00C20664" w:rsidRDefault="00C20664" w14:paraId="37693C88" w14:textId="77777777">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20664" w14:paraId="7EDB0C45" w14:textId="77777777">
        <w:trPr>
          <w:cantSplit/>
        </w:trPr>
        <w:tc>
          <w:tcPr>
            <w:tcW w:w="1080" w:type="dxa"/>
            <w:tcBorders>
              <w:top w:val="nil"/>
              <w:bottom w:val="single" w:color="auto" w:sz="4" w:space="0"/>
              <w:right w:val="single" w:color="auto" w:sz="4" w:space="0"/>
            </w:tcBorders>
          </w:tcPr>
          <w:p w:rsidR="00C20664" w:rsidRDefault="00C20664" w14:paraId="5C8345CC" w14:textId="77777777">
            <w:r>
              <w:t>62 in SSCC</w:t>
            </w:r>
          </w:p>
        </w:tc>
        <w:tc>
          <w:tcPr>
            <w:tcW w:w="3960" w:type="dxa"/>
            <w:tcBorders>
              <w:top w:val="nil"/>
              <w:left w:val="single" w:color="auto" w:sz="4" w:space="0"/>
              <w:bottom w:val="single" w:color="auto" w:sz="4" w:space="0"/>
              <w:right w:val="single" w:color="auto" w:sz="4" w:space="0"/>
            </w:tcBorders>
          </w:tcPr>
          <w:p w:rsidR="00C20664" w:rsidRDefault="00C20664" w14:paraId="331991C8" w14:textId="77777777">
            <w:r>
              <w:t>The percentage for design overheads is</w:t>
            </w:r>
          </w:p>
        </w:tc>
        <w:tc>
          <w:tcPr>
            <w:tcW w:w="4765" w:type="dxa"/>
            <w:gridSpan w:val="4"/>
            <w:tcBorders>
              <w:top w:val="nil"/>
              <w:left w:val="single" w:color="auto" w:sz="4" w:space="0"/>
              <w:bottom w:val="single" w:color="auto" w:sz="4" w:space="0"/>
            </w:tcBorders>
          </w:tcPr>
          <w:p w:rsidR="00C20664" w:rsidRDefault="00C20664" w14:paraId="76FA63FE" w14:textId="77777777">
            <w:pPr>
              <w:rPr>
                <w:b/>
              </w:rPr>
            </w:pPr>
            <w:r>
              <w:rPr>
                <w:b/>
              </w:rPr>
              <w:fldChar w:fldCharType="begin">
                <w:ffData>
                  <w:name w:val="Text37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r>
              <w:rPr>
                <w:b/>
              </w:rPr>
              <w:t>%</w:t>
            </w:r>
          </w:p>
        </w:tc>
      </w:tr>
    </w:tbl>
    <w:p w:rsidR="00FF4268" w:rsidP="00EE0A19" w:rsidRDefault="00FF4268" w14:paraId="5B924FEF" w14:textId="5DEA8349" w14:noSpellErr="1"/>
    <w:p w:rsidR="791312F8" w:rsidRDefault="791312F8" w14:paraId="3060B4E9" w14:textId="4581237A"/>
    <w:p w:rsidR="00A24DF9" w:rsidP="00A24DF9" w:rsidRDefault="00A24DF9" w14:paraId="0D18F985" w14:textId="77777777">
      <w:pPr>
        <w:pStyle w:val="Title"/>
      </w:pPr>
      <w:r>
        <w:t>Part 2: Pricing Data</w:t>
      </w:r>
    </w:p>
    <w:p w:rsidRPr="00653C50" w:rsidR="00A24DF9" w:rsidP="00A24DF9" w:rsidRDefault="00A24DF9" w14:paraId="12291718" w14:textId="77777777">
      <w:pPr>
        <w:rPr>
          <w:b/>
          <w:sz w:val="28"/>
          <w:szCs w:val="28"/>
        </w:rPr>
      </w:pPr>
      <w:r w:rsidRPr="00653C50">
        <w:rPr>
          <w:b/>
          <w:sz w:val="28"/>
          <w:szCs w:val="28"/>
        </w:rPr>
        <w:t>ECC3 Option A</w:t>
      </w:r>
    </w:p>
    <w:p w:rsidR="00A24DF9" w:rsidP="00A24DF9" w:rsidRDefault="00A24DF9" w14:paraId="1A1664C1" w14:textId="77777777">
      <w:pPr>
        <w:rPr>
          <w:rFonts w:cs="Arial"/>
        </w:rPr>
      </w:pPr>
    </w:p>
    <w:p w:rsidR="00A24DF9" w:rsidP="00A24DF9" w:rsidRDefault="00A24DF9" w14:paraId="6823F948" w14:textId="77777777">
      <w:pPr>
        <w:rPr>
          <w:rFonts w:cs="Arial"/>
        </w:rPr>
      </w:pPr>
    </w:p>
    <w:p w:rsidR="00A24DF9" w:rsidP="00A24DF9" w:rsidRDefault="00A24DF9" w14:paraId="471F2FB3" w14:textId="77777777">
      <w:pPr>
        <w:rPr>
          <w:rFonts w:cs="Arial"/>
        </w:rPr>
      </w:pPr>
    </w:p>
    <w:p w:rsidR="00A24DF9" w:rsidP="00A24DF9" w:rsidRDefault="00A24DF9" w14:paraId="1275B920" w14:textId="77777777">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Pr="008F25C9" w:rsidR="00A24DF9" w14:paraId="78DC8DE1" w14:textId="77777777">
        <w:trPr>
          <w:cantSplit/>
          <w:jc w:val="right"/>
        </w:trPr>
        <w:tc>
          <w:tcPr>
            <w:tcW w:w="2700" w:type="dxa"/>
            <w:tcBorders>
              <w:bottom w:val="single" w:color="auto" w:sz="2" w:space="0"/>
              <w:right w:val="single" w:color="auto" w:sz="2" w:space="0"/>
            </w:tcBorders>
            <w:tcMar>
              <w:top w:w="85" w:type="dxa"/>
              <w:left w:w="85" w:type="dxa"/>
              <w:bottom w:w="85" w:type="dxa"/>
              <w:right w:w="85" w:type="dxa"/>
            </w:tcMar>
          </w:tcPr>
          <w:p w:rsidRPr="008F25C9" w:rsidR="00A24DF9" w:rsidRDefault="00A24DF9" w14:paraId="494BC4F6" w14:textId="77777777">
            <w:pPr>
              <w:rPr>
                <w:b/>
                <w:sz w:val="28"/>
                <w:szCs w:val="28"/>
              </w:rPr>
            </w:pPr>
            <w:r w:rsidRPr="008F25C9">
              <w:rPr>
                <w:b/>
                <w:sz w:val="28"/>
                <w:szCs w:val="28"/>
              </w:rPr>
              <w:t>Document reference</w:t>
            </w:r>
          </w:p>
        </w:tc>
        <w:tc>
          <w:tcPr>
            <w:tcW w:w="5940" w:type="dxa"/>
            <w:tcBorders>
              <w:left w:val="single" w:color="auto" w:sz="2" w:space="0"/>
              <w:bottom w:val="single" w:color="auto" w:sz="2" w:space="0"/>
              <w:right w:val="single" w:color="auto" w:sz="2" w:space="0"/>
            </w:tcBorders>
          </w:tcPr>
          <w:p w:rsidRPr="008F25C9" w:rsidR="00A24DF9" w:rsidRDefault="00A24DF9" w14:paraId="7ACFDE04" w14:textId="42120286">
            <w:pPr>
              <w:rPr>
                <w:b/>
                <w:sz w:val="28"/>
                <w:szCs w:val="28"/>
              </w:rPr>
            </w:pPr>
            <w:r w:rsidRPr="008F25C9">
              <w:rPr>
                <w:b/>
                <w:sz w:val="28"/>
                <w:szCs w:val="28"/>
              </w:rPr>
              <w:t>Title</w:t>
            </w:r>
            <w:r w:rsidR="00D520D0">
              <w:rPr>
                <w:b/>
                <w:sz w:val="28"/>
                <w:szCs w:val="28"/>
              </w:rPr>
              <w:t>:</w:t>
            </w:r>
            <w:r w:rsidR="00D520D0">
              <w:t xml:space="preserve"> </w:t>
            </w:r>
            <w:r w:rsidR="0012796F">
              <w:rPr>
                <w:b/>
                <w:sz w:val="28"/>
                <w:szCs w:val="28"/>
              </w:rPr>
              <w:t>Arnot Solar PV Plant</w:t>
            </w:r>
          </w:p>
        </w:tc>
        <w:tc>
          <w:tcPr>
            <w:tcW w:w="1263" w:type="dxa"/>
            <w:tcBorders>
              <w:left w:val="single" w:color="auto" w:sz="2" w:space="0"/>
              <w:bottom w:val="single" w:color="auto" w:sz="2" w:space="0"/>
            </w:tcBorders>
            <w:tcMar>
              <w:top w:w="85" w:type="dxa"/>
              <w:left w:w="85" w:type="dxa"/>
              <w:bottom w:w="85" w:type="dxa"/>
              <w:right w:w="85" w:type="dxa"/>
            </w:tcMar>
          </w:tcPr>
          <w:p w:rsidRPr="008F25C9" w:rsidR="00A24DF9" w:rsidRDefault="00A24DF9" w14:paraId="138538B1" w14:textId="77777777">
            <w:pPr>
              <w:rPr>
                <w:b/>
                <w:sz w:val="28"/>
                <w:szCs w:val="28"/>
              </w:rPr>
            </w:pPr>
            <w:r w:rsidRPr="008F25C9">
              <w:rPr>
                <w:b/>
                <w:sz w:val="28"/>
                <w:szCs w:val="28"/>
              </w:rPr>
              <w:t>No of pages</w:t>
            </w:r>
          </w:p>
        </w:tc>
      </w:tr>
      <w:tr w:rsidRPr="00841849" w:rsidR="00A24DF9" w14:paraId="534F77C1" w14:textId="77777777">
        <w:trPr>
          <w:cantSplit/>
          <w:jc w:val="right"/>
        </w:trPr>
        <w:tc>
          <w:tcPr>
            <w:tcW w:w="2700" w:type="dxa"/>
            <w:tcBorders>
              <w:top w:val="single" w:color="auto" w:sz="2" w:space="0"/>
              <w:right w:val="single" w:color="auto" w:sz="2" w:space="0"/>
            </w:tcBorders>
            <w:tcMar>
              <w:top w:w="85" w:type="dxa"/>
              <w:left w:w="85" w:type="dxa"/>
              <w:bottom w:w="85" w:type="dxa"/>
              <w:right w:w="85" w:type="dxa"/>
            </w:tcMar>
          </w:tcPr>
          <w:p w:rsidRPr="00841849" w:rsidR="00A24DF9" w:rsidRDefault="00A24DF9" w14:paraId="403BD7B1" w14:textId="77777777">
            <w:pPr>
              <w:jc w:val="right"/>
            </w:pPr>
            <w:r>
              <w:t>C2.1</w:t>
            </w:r>
          </w:p>
        </w:tc>
        <w:tc>
          <w:tcPr>
            <w:tcW w:w="5940" w:type="dxa"/>
            <w:tcBorders>
              <w:top w:val="single" w:color="auto" w:sz="2" w:space="0"/>
              <w:left w:val="single" w:color="auto" w:sz="2" w:space="0"/>
              <w:right w:val="single" w:color="auto" w:sz="2" w:space="0"/>
            </w:tcBorders>
          </w:tcPr>
          <w:p w:rsidRPr="00841849" w:rsidR="00A24DF9" w:rsidRDefault="00A24DF9" w14:paraId="52CE6AF4" w14:textId="77777777">
            <w:r>
              <w:t>Pricing assumptions: Option A</w:t>
            </w:r>
          </w:p>
        </w:tc>
        <w:bookmarkStart w:name="Text1" w:id="37"/>
        <w:tc>
          <w:tcPr>
            <w:tcW w:w="1263" w:type="dxa"/>
            <w:tcBorders>
              <w:top w:val="single" w:color="auto" w:sz="2" w:space="0"/>
              <w:left w:val="single" w:color="auto" w:sz="2" w:space="0"/>
            </w:tcBorders>
            <w:tcMar>
              <w:top w:w="85" w:type="dxa"/>
              <w:left w:w="85" w:type="dxa"/>
              <w:bottom w:w="85" w:type="dxa"/>
              <w:right w:w="85" w:type="dxa"/>
            </w:tcMar>
          </w:tcPr>
          <w:p w:rsidRPr="00841849" w:rsidR="00A24DF9" w:rsidRDefault="00A24DF9" w14:paraId="53EA01AF" w14:textId="77777777">
            <w:pPr>
              <w:jc w:val="center"/>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7"/>
          </w:p>
        </w:tc>
      </w:tr>
      <w:tr w:rsidRPr="00841849" w:rsidR="00A24DF9" w14:paraId="563C2D66" w14:textId="77777777">
        <w:trPr>
          <w:cantSplit/>
          <w:jc w:val="right"/>
        </w:trPr>
        <w:tc>
          <w:tcPr>
            <w:tcW w:w="2700" w:type="dxa"/>
            <w:tcBorders>
              <w:bottom w:val="single" w:color="auto" w:sz="2" w:space="0"/>
              <w:right w:val="single" w:color="auto" w:sz="2" w:space="0"/>
            </w:tcBorders>
            <w:tcMar>
              <w:top w:w="85" w:type="dxa"/>
              <w:left w:w="85" w:type="dxa"/>
              <w:bottom w:w="85" w:type="dxa"/>
              <w:right w:w="85" w:type="dxa"/>
            </w:tcMar>
          </w:tcPr>
          <w:p w:rsidRPr="00841849" w:rsidR="00A24DF9" w:rsidRDefault="00A24DF9" w14:paraId="2AB21782" w14:textId="77777777">
            <w:pPr>
              <w:jc w:val="right"/>
            </w:pPr>
            <w:r>
              <w:t>C2.2</w:t>
            </w:r>
          </w:p>
        </w:tc>
        <w:tc>
          <w:tcPr>
            <w:tcW w:w="5940" w:type="dxa"/>
            <w:tcBorders>
              <w:left w:val="single" w:color="auto" w:sz="2" w:space="0"/>
              <w:bottom w:val="single" w:color="auto" w:sz="2" w:space="0"/>
              <w:right w:val="single" w:color="auto" w:sz="2" w:space="0"/>
            </w:tcBorders>
          </w:tcPr>
          <w:p w:rsidRPr="00841849" w:rsidR="00A24DF9" w:rsidRDefault="00A24DF9" w14:paraId="0D3C9B64" w14:textId="77777777">
            <w:r>
              <w:t xml:space="preserve">The </w:t>
            </w:r>
            <w:r w:rsidRPr="00C70447">
              <w:rPr>
                <w:i/>
              </w:rPr>
              <w:t>activity schedule</w:t>
            </w:r>
            <w:r>
              <w:t xml:space="preserve">  </w:t>
            </w:r>
          </w:p>
        </w:tc>
        <w:bookmarkStart w:name="Text2" w:id="38"/>
        <w:tc>
          <w:tcPr>
            <w:tcW w:w="1263" w:type="dxa"/>
            <w:tcBorders>
              <w:left w:val="single" w:color="auto" w:sz="2" w:space="0"/>
              <w:bottom w:val="single" w:color="auto" w:sz="2" w:space="0"/>
            </w:tcBorders>
            <w:tcMar>
              <w:top w:w="85" w:type="dxa"/>
              <w:left w:w="85" w:type="dxa"/>
              <w:bottom w:w="85" w:type="dxa"/>
              <w:right w:w="85" w:type="dxa"/>
            </w:tcMar>
          </w:tcPr>
          <w:p w:rsidRPr="00841849" w:rsidR="00A24DF9" w:rsidRDefault="00A24DF9" w14:paraId="6921F18A" w14:textId="77777777">
            <w:pPr>
              <w:jc w:val="center"/>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8"/>
          </w:p>
        </w:tc>
      </w:tr>
    </w:tbl>
    <w:p w:rsidR="00A24DF9" w:rsidP="00A24DF9" w:rsidRDefault="00A24DF9" w14:paraId="5DA67BF8" w14:textId="77777777">
      <w:pPr>
        <w:rPr>
          <w:rFonts w:cs="Arial"/>
        </w:rPr>
      </w:pPr>
    </w:p>
    <w:p w:rsidR="00A24DF9" w:rsidP="00A24DF9" w:rsidRDefault="00A24DF9" w14:paraId="56EEB1BC" w14:textId="77777777">
      <w:pPr>
        <w:rPr>
          <w:rFonts w:cs="Arial"/>
        </w:rPr>
      </w:pPr>
    </w:p>
    <w:p w:rsidR="00A24DF9" w:rsidP="00A24DF9" w:rsidRDefault="00A24DF9" w14:paraId="1E254E91" w14:textId="77777777">
      <w:pPr>
        <w:rPr>
          <w:rFonts w:cs="Arial"/>
        </w:rPr>
      </w:pPr>
    </w:p>
    <w:p w:rsidR="00A24DF9" w:rsidP="00A24DF9" w:rsidRDefault="00A24DF9" w14:paraId="1843DF47" w14:textId="77777777">
      <w:pPr>
        <w:rPr>
          <w:rFonts w:cs="Arial"/>
        </w:rPr>
      </w:pPr>
    </w:p>
    <w:p w:rsidR="00A24DF9" w:rsidP="00A24DF9" w:rsidRDefault="00A24DF9" w14:paraId="7ED96F05" w14:textId="77777777"/>
    <w:p w:rsidR="00A24DF9" w:rsidP="00A24DF9" w:rsidRDefault="00A24DF9" w14:paraId="768516E9" w14:textId="77777777">
      <w:pPr>
        <w:rPr>
          <w:rFonts w:cs="Arial"/>
        </w:rPr>
        <w:sectPr w:rsidR="00A24DF9">
          <w:headerReference w:type="default" r:id="rId18"/>
          <w:footerReference w:type="default" r:id="rId19"/>
          <w:headerReference w:type="first" r:id="rId20"/>
          <w:footerReference w:type="first" r:id="rId21"/>
          <w:endnotePr>
            <w:numFmt w:val="decimal"/>
          </w:endnotePr>
          <w:pgSz w:w="11906" w:h="16838" w:orient="portrait" w:code="9"/>
          <w:pgMar w:top="1418" w:right="1134" w:bottom="1418" w:left="1134" w:header="720" w:footer="720" w:gutter="0"/>
          <w:pgNumType w:start="1"/>
          <w:cols w:space="720"/>
          <w:noEndnote/>
        </w:sectPr>
      </w:pPr>
    </w:p>
    <w:p w:rsidR="00A24DF9" w:rsidP="00A24DF9" w:rsidRDefault="00A24DF9" w14:paraId="6ACCF1D6" w14:textId="77777777">
      <w:pPr>
        <w:widowControl w:val="0"/>
        <w:tabs>
          <w:tab w:val="left" w:pos="-720"/>
        </w:tabs>
        <w:ind w:right="209"/>
        <w:jc w:val="both"/>
      </w:pPr>
    </w:p>
    <w:p w:rsidR="00A24DF9" w:rsidP="00A24DF9" w:rsidRDefault="00A24DF9" w14:paraId="53668F0F" w14:textId="77777777">
      <w:pPr>
        <w:rPr>
          <w:rFonts w:cs="Arial"/>
        </w:rPr>
      </w:pPr>
    </w:p>
    <w:p w:rsidR="00A24DF9" w:rsidP="00A24DF9" w:rsidRDefault="00A24DF9" w14:paraId="208B1715" w14:textId="77777777">
      <w:pPr>
        <w:pStyle w:val="Style26ptTopSinglesolidlineAuto075ptLinewidthFr"/>
      </w:pPr>
      <w:r>
        <w:t>C2.1 Pricing assumptions: Option A</w:t>
      </w:r>
    </w:p>
    <w:p w:rsidR="00A24DF9" w:rsidP="00A24DF9" w:rsidRDefault="00A24DF9" w14:paraId="130131EF" w14:textId="77777777">
      <w:pPr>
        <w:rPr>
          <w:rFonts w:cs="Arial"/>
        </w:rPr>
      </w:pPr>
    </w:p>
    <w:p w:rsidR="00A24DF9" w:rsidP="00A24DF9" w:rsidRDefault="00A24DF9" w14:paraId="2FE5653B" w14:textId="77777777">
      <w:pPr>
        <w:pStyle w:val="Heading1"/>
        <w:tabs>
          <w:tab w:val="clear" w:pos="357"/>
          <w:tab w:val="left" w:pos="720"/>
        </w:tabs>
        <w:spacing w:before="240" w:after="240"/>
        <w:ind w:left="720" w:hanging="720"/>
      </w:pPr>
      <w:r>
        <w:t>How work is priced and assessed for payment</w:t>
      </w:r>
    </w:p>
    <w:p w:rsidR="00A24DF9" w:rsidP="00A24DF9" w:rsidRDefault="00A24DF9" w14:paraId="0E69663F" w14:textId="77777777">
      <w:r>
        <w:t>Clause 11 in NEC3 Engineering and Construction Contract, (ECC3) Option A states:</w:t>
      </w:r>
    </w:p>
    <w:p w:rsidR="00A24DF9" w:rsidP="00A24DF9" w:rsidRDefault="00A24DF9" w14:paraId="7C84423E" w14:textId="77777777"/>
    <w:tbl>
      <w:tblPr>
        <w:tblW w:w="0" w:type="auto"/>
        <w:tblLook w:val="01E0" w:firstRow="1" w:lastRow="1" w:firstColumn="1" w:lastColumn="1" w:noHBand="0" w:noVBand="0"/>
      </w:tblPr>
      <w:tblGrid>
        <w:gridCol w:w="1708"/>
        <w:gridCol w:w="890"/>
        <w:gridCol w:w="7040"/>
      </w:tblGrid>
      <w:tr w:rsidR="00A24DF9" w14:paraId="303B92EA" w14:textId="77777777">
        <w:tc>
          <w:tcPr>
            <w:tcW w:w="1728" w:type="dxa"/>
          </w:tcPr>
          <w:p w:rsidRPr="0078358C" w:rsidR="00A24DF9" w:rsidRDefault="00A24DF9" w14:paraId="78EE5009" w14:textId="77777777">
            <w:pPr>
              <w:rPr>
                <w:b/>
              </w:rPr>
            </w:pPr>
            <w:r w:rsidRPr="0078358C">
              <w:rPr>
                <w:b/>
              </w:rPr>
              <w:t>Identified and defined terms</w:t>
            </w:r>
          </w:p>
        </w:tc>
        <w:tc>
          <w:tcPr>
            <w:tcW w:w="900" w:type="dxa"/>
          </w:tcPr>
          <w:p w:rsidR="00A24DF9" w:rsidRDefault="00A24DF9" w14:paraId="698171DD" w14:textId="77777777">
            <w:r>
              <w:t>11</w:t>
            </w:r>
          </w:p>
          <w:p w:rsidR="00A24DF9" w:rsidRDefault="00A24DF9" w14:paraId="25FA0A39" w14:textId="77777777">
            <w:r>
              <w:t>11.2</w:t>
            </w:r>
          </w:p>
        </w:tc>
        <w:tc>
          <w:tcPr>
            <w:tcW w:w="7226" w:type="dxa"/>
          </w:tcPr>
          <w:p w:rsidR="00A24DF9" w:rsidRDefault="00A24DF9" w14:paraId="0466E582" w14:textId="77777777"/>
          <w:p w:rsidR="00A24DF9" w:rsidRDefault="00A24DF9" w14:paraId="7A7F5390" w14:textId="77777777">
            <w:r>
              <w:t xml:space="preserve">(20) The Activity Schedule is the </w:t>
            </w:r>
            <w:r w:rsidRPr="0078358C">
              <w:rPr>
                <w:i/>
              </w:rPr>
              <w:t>activity schedule</w:t>
            </w:r>
            <w:r>
              <w:t xml:space="preserve"> unless later changed in accordance with this contract.</w:t>
            </w:r>
          </w:p>
          <w:p w:rsidR="00A24DF9" w:rsidRDefault="00A24DF9" w14:paraId="01B5A304" w14:textId="77777777"/>
        </w:tc>
      </w:tr>
      <w:tr w:rsidR="00A24DF9" w14:paraId="721C6E9D" w14:textId="77777777">
        <w:tc>
          <w:tcPr>
            <w:tcW w:w="1728" w:type="dxa"/>
          </w:tcPr>
          <w:p w:rsidRPr="0078358C" w:rsidR="00A24DF9" w:rsidRDefault="00A24DF9" w14:paraId="787FF944" w14:textId="77777777">
            <w:pPr>
              <w:rPr>
                <w:b/>
              </w:rPr>
            </w:pPr>
          </w:p>
        </w:tc>
        <w:tc>
          <w:tcPr>
            <w:tcW w:w="900" w:type="dxa"/>
          </w:tcPr>
          <w:p w:rsidR="00A24DF9" w:rsidRDefault="00A24DF9" w14:paraId="608AA9E0" w14:textId="77777777"/>
        </w:tc>
        <w:tc>
          <w:tcPr>
            <w:tcW w:w="7226" w:type="dxa"/>
          </w:tcPr>
          <w:p w:rsidR="00A24DF9" w:rsidRDefault="00A24DF9" w14:paraId="42A3E019" w14:textId="77777777">
            <w:r>
              <w:t xml:space="preserve">(27) The Price for Work Done to Date is the total of the Prices for </w:t>
            </w:r>
          </w:p>
          <w:p w:rsidR="00A24DF9" w:rsidRDefault="00A24DF9" w14:paraId="23D9043D" w14:textId="77777777"/>
          <w:p w:rsidR="00A24DF9" w:rsidRDefault="00A24DF9" w14:paraId="578453E0" w14:textId="77777777">
            <w:pPr>
              <w:pStyle w:val="ListBullet"/>
            </w:pPr>
            <w:r>
              <w:t>each group of completed activities and</w:t>
            </w:r>
          </w:p>
          <w:p w:rsidR="00A24DF9" w:rsidRDefault="00A24DF9" w14:paraId="0A92AFAA" w14:textId="77777777">
            <w:pPr>
              <w:pStyle w:val="ListBullet"/>
            </w:pPr>
            <w:r>
              <w:t>each completed activity which is not in a group.</w:t>
            </w:r>
          </w:p>
          <w:p w:rsidR="00A24DF9" w:rsidRDefault="00A24DF9" w14:paraId="3869C6D4" w14:textId="77777777"/>
          <w:p w:rsidR="00A24DF9" w:rsidRDefault="00A24DF9" w14:paraId="4CFD8416" w14:textId="77777777">
            <w:r>
              <w:t>A completed activity is one which is without Defects which would either delay or be covered by immediately following work.</w:t>
            </w:r>
          </w:p>
          <w:p w:rsidR="00A24DF9" w:rsidRDefault="00A24DF9" w14:paraId="34C12E5D" w14:textId="77777777"/>
        </w:tc>
      </w:tr>
      <w:tr w:rsidR="00A24DF9" w14:paraId="1ED69893" w14:textId="77777777">
        <w:tc>
          <w:tcPr>
            <w:tcW w:w="1728" w:type="dxa"/>
          </w:tcPr>
          <w:p w:rsidR="00A24DF9" w:rsidRDefault="00A24DF9" w14:paraId="47CC6C27" w14:textId="77777777"/>
        </w:tc>
        <w:tc>
          <w:tcPr>
            <w:tcW w:w="900" w:type="dxa"/>
          </w:tcPr>
          <w:p w:rsidR="00A24DF9" w:rsidRDefault="00A24DF9" w14:paraId="085DFC66" w14:textId="77777777"/>
        </w:tc>
        <w:tc>
          <w:tcPr>
            <w:tcW w:w="7226" w:type="dxa"/>
          </w:tcPr>
          <w:p w:rsidR="00A24DF9" w:rsidRDefault="00A24DF9" w14:paraId="18A87B92" w14:textId="77777777">
            <w:r>
              <w:t>(30) The Prices are the lump sum prices for each of the activities on the Activity Schedule unless later changed in accordance with this contract.</w:t>
            </w:r>
          </w:p>
          <w:p w:rsidR="00A24DF9" w:rsidRDefault="00A24DF9" w14:paraId="12995174" w14:textId="77777777"/>
        </w:tc>
      </w:tr>
    </w:tbl>
    <w:p w:rsidR="00A24DF9" w:rsidP="00A24DF9" w:rsidRDefault="00A24DF9" w14:paraId="29A7F32E" w14:textId="77777777"/>
    <w:p w:rsidR="00A24DF9" w:rsidP="00A24DF9" w:rsidRDefault="00A24DF9" w14:paraId="2B28F2E5" w14:textId="77777777">
      <w:pPr>
        <w:jc w:val="both"/>
      </w:pPr>
      <w:r>
        <w:t xml:space="preserve">This confirms that Option A is a lump sum form of contract where the work is broken down into activities, each of which is priced by the tendering contractor as a lump sum.   Only completed activities are assessed for payment at each assessment date; no part payment is made if the activity is not completed by the assessment date. </w:t>
      </w:r>
    </w:p>
    <w:p w:rsidR="00A24DF9" w:rsidP="00A24DF9" w:rsidRDefault="00A24DF9" w14:paraId="5CFB0418" w14:textId="77777777">
      <w:pPr>
        <w:pStyle w:val="Heading1"/>
        <w:tabs>
          <w:tab w:val="clear" w:pos="357"/>
          <w:tab w:val="left" w:pos="720"/>
        </w:tabs>
        <w:spacing w:before="240" w:after="240"/>
        <w:ind w:left="720" w:hanging="720"/>
      </w:pPr>
      <w:r>
        <w:t>Function of the Activity Schedule</w:t>
      </w:r>
    </w:p>
    <w:p w:rsidR="00A24DF9" w:rsidP="00A24DF9" w:rsidRDefault="00A24DF9" w14:paraId="24D902CF" w14:textId="77777777">
      <w:pPr>
        <w:jc w:val="both"/>
      </w:pPr>
      <w:r>
        <w:t xml:space="preserve">Clause 54.1 in Option A states: “Information in the Activity Schedule is not Works Information or Site Information”.  This confirms that specifications and descriptions of the work or any constraints on how it is to be done are not included in the Activity Schedule but in the Works Information.  This is further confirmed by Clause 20.1 which states, “The </w:t>
      </w:r>
      <w:r w:rsidRPr="008B6DEE">
        <w:rPr>
          <w:i/>
        </w:rPr>
        <w:t>Contractor</w:t>
      </w:r>
      <w:r>
        <w:t xml:space="preserve"> Provides the Works in accordance with the Works Information”. Hence the </w:t>
      </w:r>
      <w:r w:rsidRPr="008B6DEE">
        <w:rPr>
          <w:i/>
        </w:rPr>
        <w:t>Contractor</w:t>
      </w:r>
      <w:r>
        <w:t xml:space="preserve"> does </w:t>
      </w:r>
      <w:r w:rsidRPr="00B66BF8">
        <w:rPr>
          <w:b/>
        </w:rPr>
        <w:t>not</w:t>
      </w:r>
      <w:r>
        <w:t xml:space="preserve"> Provide the Works in accordance with the Activity Schedule.  The Activity Schedule is only a pricing document.  </w:t>
      </w:r>
    </w:p>
    <w:p w:rsidR="00A24DF9" w:rsidP="00A24DF9" w:rsidRDefault="00A24DF9" w14:paraId="344D7CDE" w14:textId="66DF26FC">
      <w:pPr>
        <w:pStyle w:val="Heading1"/>
        <w:tabs>
          <w:tab w:val="clear" w:pos="357"/>
          <w:tab w:val="left" w:pos="720"/>
        </w:tabs>
        <w:spacing w:before="240" w:after="240"/>
        <w:ind w:left="720" w:hanging="720"/>
      </w:pPr>
      <w:r>
        <w:t xml:space="preserve">Link to the </w:t>
      </w:r>
      <w:r w:rsidR="00E35F5C">
        <w:t>P</w:t>
      </w:r>
      <w:r>
        <w:t>rogramme</w:t>
      </w:r>
    </w:p>
    <w:p w:rsidR="00A24DF9" w:rsidP="00A24DF9" w:rsidRDefault="00A24DF9" w14:paraId="1BBC16EF" w14:textId="77777777">
      <w:r>
        <w:t xml:space="preserve">Clause 31.4 states that “The </w:t>
      </w:r>
      <w:r>
        <w:rPr>
          <w:i/>
        </w:rPr>
        <w:t>Contra</w:t>
      </w:r>
      <w:r w:rsidRPr="00E1609C">
        <w:rPr>
          <w:i/>
        </w:rPr>
        <w:t>ctor</w:t>
      </w:r>
      <w:r>
        <w:t xml:space="preserve"> provides information which shows how each activity on the Activity Schedule relates to the operations on each programme which he submits for acceptance”.  Ideally the tendering contractor will develop a high level programme first then resource each activity and thus arrive at the lump sum price for that activity both of which can be entered into the </w:t>
      </w:r>
      <w:r w:rsidRPr="00612DA3">
        <w:rPr>
          <w:i/>
        </w:rPr>
        <w:t>activity schedule</w:t>
      </w:r>
      <w:r>
        <w:t xml:space="preserve">.  </w:t>
      </w:r>
    </w:p>
    <w:p w:rsidR="00A24DF9" w:rsidP="00A24DF9" w:rsidRDefault="00A24DF9" w14:paraId="19C890D7" w14:textId="7CE9CF63">
      <w:pPr>
        <w:pStyle w:val="Heading1"/>
        <w:tabs>
          <w:tab w:val="clear" w:pos="357"/>
          <w:tab w:val="left" w:pos="720"/>
        </w:tabs>
        <w:spacing w:before="240" w:after="240"/>
        <w:ind w:left="720" w:hanging="720"/>
      </w:pPr>
      <w:r>
        <w:t xml:space="preserve">Preparing the </w:t>
      </w:r>
      <w:r w:rsidR="00E35F5C">
        <w:rPr>
          <w:i/>
        </w:rPr>
        <w:t>A</w:t>
      </w:r>
      <w:r w:rsidRPr="00805E7B">
        <w:rPr>
          <w:i/>
        </w:rPr>
        <w:t xml:space="preserve">ctivity </w:t>
      </w:r>
      <w:r w:rsidR="00E35F5C">
        <w:rPr>
          <w:i/>
        </w:rPr>
        <w:t>S</w:t>
      </w:r>
      <w:r w:rsidRPr="00805E7B">
        <w:rPr>
          <w:i/>
        </w:rPr>
        <w:t>chedule</w:t>
      </w:r>
    </w:p>
    <w:p w:rsidR="00A24DF9" w:rsidP="00A24DF9" w:rsidRDefault="00A24DF9" w14:paraId="3E693C8E" w14:textId="77777777">
      <w:pPr>
        <w:widowControl w:val="0"/>
        <w:tabs>
          <w:tab w:val="left" w:pos="-720"/>
        </w:tabs>
        <w:ind w:right="209"/>
        <w:jc w:val="both"/>
      </w:pPr>
      <w:r w:rsidRPr="00B77A8C">
        <w:t xml:space="preserve">Generally it is the </w:t>
      </w:r>
      <w:r>
        <w:t xml:space="preserve">tendering </w:t>
      </w:r>
      <w:r w:rsidRPr="00322333">
        <w:t>contractor</w:t>
      </w:r>
      <w:r w:rsidRPr="00B77A8C">
        <w:t xml:space="preserve"> who prepares the </w:t>
      </w:r>
      <w:r w:rsidRPr="00805E7B">
        <w:rPr>
          <w:i/>
        </w:rPr>
        <w:t>activity schedule</w:t>
      </w:r>
      <w:r w:rsidRPr="00B77A8C">
        <w:t xml:space="preserve"> by breaking down the work described within the Works Information into suitable activities which can be well defined, </w:t>
      </w:r>
      <w:r>
        <w:t xml:space="preserve">shown on a programme and </w:t>
      </w:r>
      <w:r w:rsidRPr="00B77A8C">
        <w:t>priced as a lump sum</w:t>
      </w:r>
      <w:r>
        <w:t>.</w:t>
      </w:r>
    </w:p>
    <w:p w:rsidR="00A24DF9" w:rsidP="00A24DF9" w:rsidRDefault="00A24DF9" w14:paraId="6644F31E" w14:textId="77777777">
      <w:pPr>
        <w:widowControl w:val="0"/>
        <w:tabs>
          <w:tab w:val="left" w:pos="-720"/>
        </w:tabs>
        <w:ind w:right="209"/>
        <w:jc w:val="both"/>
      </w:pPr>
    </w:p>
    <w:p w:rsidRPr="00B77A8C" w:rsidR="00A24DF9" w:rsidP="00A24DF9" w:rsidRDefault="00A24DF9" w14:paraId="7E2FB670" w14:textId="77777777">
      <w:pPr>
        <w:widowControl w:val="0"/>
        <w:tabs>
          <w:tab w:val="left" w:pos="-720"/>
        </w:tabs>
        <w:ind w:right="209"/>
        <w:jc w:val="both"/>
      </w:pPr>
      <w:r w:rsidRPr="00B77A8C">
        <w:t xml:space="preserve">The </w:t>
      </w:r>
      <w:r w:rsidRPr="00805E7B">
        <w:rPr>
          <w:i/>
        </w:rPr>
        <w:t>Employer</w:t>
      </w:r>
      <w:r w:rsidRPr="00B77A8C">
        <w:t xml:space="preserve">, in his </w:t>
      </w:r>
      <w:r>
        <w:t xml:space="preserve">Instructions to Tenderers </w:t>
      </w:r>
      <w:r w:rsidRPr="00B77A8C">
        <w:t xml:space="preserve">or in a Tender Schedule, may have listed some items that he requires the </w:t>
      </w:r>
      <w:r w:rsidRPr="00805E7B">
        <w:rPr>
          <w:i/>
        </w:rPr>
        <w:t>Contractor</w:t>
      </w:r>
      <w:r w:rsidRPr="00B77A8C">
        <w:t xml:space="preserve"> to include in his </w:t>
      </w:r>
      <w:r w:rsidRPr="00805E7B">
        <w:rPr>
          <w:i/>
        </w:rPr>
        <w:t>activity schedule</w:t>
      </w:r>
      <w:r w:rsidRPr="00B77A8C">
        <w:t xml:space="preserve"> and be priced accordingly. </w:t>
      </w:r>
    </w:p>
    <w:p w:rsidR="00A24DF9" w:rsidP="00A24DF9" w:rsidRDefault="00A24DF9" w14:paraId="0776E026" w14:textId="77777777">
      <w:pPr>
        <w:widowControl w:val="0"/>
        <w:tabs>
          <w:tab w:val="left" w:pos="-720"/>
        </w:tabs>
        <w:ind w:right="209"/>
        <w:jc w:val="both"/>
      </w:pPr>
    </w:p>
    <w:p w:rsidR="00A24DF9" w:rsidP="00A24DF9" w:rsidRDefault="00A24DF9" w14:paraId="7681D636" w14:textId="77777777">
      <w:pPr>
        <w:widowControl w:val="0"/>
        <w:tabs>
          <w:tab w:val="left" w:pos="-720"/>
        </w:tabs>
        <w:ind w:right="209"/>
        <w:jc w:val="both"/>
      </w:pPr>
      <w:r>
        <w:t xml:space="preserve">It is assumed that in preparing his </w:t>
      </w:r>
      <w:r w:rsidRPr="00B02C1C">
        <w:rPr>
          <w:i/>
        </w:rPr>
        <w:t>activity schedule</w:t>
      </w:r>
      <w:r>
        <w:t xml:space="preserve"> the </w:t>
      </w:r>
      <w:r w:rsidRPr="00103021">
        <w:rPr>
          <w:i/>
        </w:rPr>
        <w:t>Contractor</w:t>
      </w:r>
      <w:r>
        <w:rPr>
          <w:i/>
        </w:rPr>
        <w:t>:</w:t>
      </w:r>
    </w:p>
    <w:p w:rsidR="00A24DF9" w:rsidP="00A24DF9" w:rsidRDefault="00A24DF9" w14:paraId="6E03CF99" w14:textId="77777777">
      <w:pPr>
        <w:widowControl w:val="0"/>
        <w:tabs>
          <w:tab w:val="left" w:pos="-720"/>
        </w:tabs>
        <w:ind w:right="209"/>
        <w:jc w:val="both"/>
      </w:pPr>
    </w:p>
    <w:p w:rsidR="00A24DF9" w:rsidP="00195C2B" w:rsidRDefault="00A24DF9" w14:paraId="234015B2" w14:textId="77777777">
      <w:pPr>
        <w:widowControl w:val="0"/>
        <w:numPr>
          <w:ilvl w:val="0"/>
          <w:numId w:val="20"/>
        </w:numPr>
        <w:tabs>
          <w:tab w:val="left" w:pos="-720"/>
        </w:tabs>
        <w:ind w:right="209"/>
        <w:jc w:val="both"/>
      </w:pPr>
      <w:r>
        <w:t>Has taken account of the guidance given in the ECC3 Guidance Notes pages 19 and 20;</w:t>
      </w:r>
    </w:p>
    <w:p w:rsidR="00A24DF9" w:rsidP="00195C2B" w:rsidRDefault="00A24DF9" w14:paraId="6C8D23E7" w14:textId="77777777">
      <w:pPr>
        <w:widowControl w:val="0"/>
        <w:numPr>
          <w:ilvl w:val="0"/>
          <w:numId w:val="20"/>
        </w:numPr>
        <w:tabs>
          <w:tab w:val="left" w:pos="-720"/>
        </w:tabs>
        <w:ind w:right="209"/>
        <w:jc w:val="both"/>
      </w:pPr>
      <w:r>
        <w:t>Understands the function of the Activity Schedule and how work is priced and paid for;</w:t>
      </w:r>
    </w:p>
    <w:p w:rsidR="00A24DF9" w:rsidP="00195C2B" w:rsidRDefault="00A24DF9" w14:paraId="7DA757BD" w14:textId="77777777">
      <w:pPr>
        <w:widowControl w:val="0"/>
        <w:numPr>
          <w:ilvl w:val="0"/>
          <w:numId w:val="20"/>
        </w:numPr>
        <w:tabs>
          <w:tab w:val="left" w:pos="-720"/>
        </w:tabs>
        <w:ind w:right="209"/>
        <w:jc w:val="both"/>
      </w:pPr>
      <w:r>
        <w:t>Is aware of the need to link the Activity Schedule to activities shown on his programme;</w:t>
      </w:r>
    </w:p>
    <w:p w:rsidRPr="00B77A8C" w:rsidR="00A24DF9" w:rsidP="00195C2B" w:rsidRDefault="00A24DF9" w14:paraId="17DDF38F" w14:textId="77777777">
      <w:pPr>
        <w:widowControl w:val="0"/>
        <w:numPr>
          <w:ilvl w:val="0"/>
          <w:numId w:val="20"/>
        </w:numPr>
        <w:tabs>
          <w:tab w:val="left" w:pos="-720"/>
        </w:tabs>
        <w:ind w:right="209"/>
        <w:jc w:val="both"/>
      </w:pPr>
      <w:r>
        <w:t xml:space="preserve">Has listed and priced activities </w:t>
      </w:r>
      <w:r w:rsidRPr="00B77A8C">
        <w:t xml:space="preserve">in the </w:t>
      </w:r>
      <w:r w:rsidRPr="00792720">
        <w:rPr>
          <w:i/>
        </w:rPr>
        <w:t>activity schedule</w:t>
      </w:r>
      <w:r w:rsidRPr="00B77A8C">
        <w:t xml:space="preserve"> </w:t>
      </w:r>
      <w:r>
        <w:t xml:space="preserve">which </w:t>
      </w:r>
      <w:r w:rsidRPr="00B77A8C">
        <w:t xml:space="preserve">are inclusive of everything necessary and incidental to Providing the Works in accordance with the Works Information, as it was at the time of tender, as well as correct any Defects not caused by an </w:t>
      </w:r>
      <w:r w:rsidRPr="00805E7B">
        <w:rPr>
          <w:i/>
          <w:iCs/>
        </w:rPr>
        <w:t>Employer’s</w:t>
      </w:r>
      <w:r w:rsidRPr="00B77A8C">
        <w:rPr>
          <w:iCs/>
        </w:rPr>
        <w:t xml:space="preserve"> risk</w:t>
      </w:r>
      <w:r>
        <w:rPr>
          <w:iCs/>
        </w:rPr>
        <w:t>;</w:t>
      </w:r>
    </w:p>
    <w:p w:rsidRPr="00B77A8C" w:rsidR="00A24DF9" w:rsidP="00195C2B" w:rsidRDefault="00A24DF9" w14:paraId="38D57F34" w14:textId="77777777">
      <w:pPr>
        <w:widowControl w:val="0"/>
        <w:numPr>
          <w:ilvl w:val="0"/>
          <w:numId w:val="20"/>
        </w:numPr>
        <w:tabs>
          <w:tab w:val="left" w:pos="-720"/>
        </w:tabs>
        <w:ind w:right="209"/>
        <w:jc w:val="both"/>
      </w:pPr>
      <w:r>
        <w:t xml:space="preserve">Has priced work he decides not to show as a separate activity within the </w:t>
      </w:r>
      <w:r w:rsidRPr="00B77A8C">
        <w:t xml:space="preserve">Prices </w:t>
      </w:r>
      <w:r>
        <w:t xml:space="preserve">of other listed activities </w:t>
      </w:r>
      <w:r w:rsidRPr="00B77A8C">
        <w:t xml:space="preserve">in order to fulfil the obligation to complete the </w:t>
      </w:r>
      <w:r w:rsidRPr="00805E7B">
        <w:rPr>
          <w:i/>
          <w:iCs/>
        </w:rPr>
        <w:t>works</w:t>
      </w:r>
      <w:r w:rsidRPr="00B77A8C">
        <w:rPr>
          <w:iCs/>
        </w:rPr>
        <w:t xml:space="preserve"> for the tendered total of the Prices. </w:t>
      </w:r>
    </w:p>
    <w:p w:rsidRPr="00B77A8C" w:rsidR="00A24DF9" w:rsidP="00195C2B" w:rsidRDefault="00A24DF9" w14:paraId="717DC7F4" w14:textId="77777777">
      <w:pPr>
        <w:widowControl w:val="0"/>
        <w:numPr>
          <w:ilvl w:val="0"/>
          <w:numId w:val="20"/>
        </w:numPr>
        <w:tabs>
          <w:tab w:val="left" w:pos="-720"/>
        </w:tabs>
        <w:ind w:right="209"/>
        <w:jc w:val="both"/>
      </w:pPr>
      <w:r>
        <w:t>Understands t</w:t>
      </w:r>
      <w:r w:rsidRPr="00B77A8C">
        <w:t xml:space="preserve">here is no adjustment to the lump sum </w:t>
      </w:r>
      <w:r>
        <w:t>A</w:t>
      </w:r>
      <w:r w:rsidRPr="00B77A8C">
        <w:t xml:space="preserve">ctivity </w:t>
      </w:r>
      <w:r>
        <w:t>S</w:t>
      </w:r>
      <w:r w:rsidRPr="00B77A8C">
        <w:t xml:space="preserve">chedule price if the amount, or quantity, of work within that activity later turns out to be different to that which the </w:t>
      </w:r>
      <w:r w:rsidRPr="00805E7B">
        <w:rPr>
          <w:i/>
        </w:rPr>
        <w:t>Contractor</w:t>
      </w:r>
      <w:r w:rsidRPr="00B77A8C">
        <w:t xml:space="preserve"> estimated at time of tender. The only basis for a change to the Prices is as a result of a comp</w:t>
      </w:r>
      <w:r>
        <w:t xml:space="preserve">ensation event. </w:t>
      </w:r>
    </w:p>
    <w:p w:rsidR="00A24DF9" w:rsidP="00A24DF9" w:rsidRDefault="00A24DF9" w14:paraId="016CC239" w14:textId="77777777">
      <w:pPr>
        <w:widowControl w:val="0"/>
        <w:tabs>
          <w:tab w:val="left" w:pos="-720"/>
        </w:tabs>
        <w:ind w:right="209"/>
        <w:jc w:val="both"/>
      </w:pPr>
    </w:p>
    <w:p w:rsidR="00A24DF9" w:rsidP="00A24DF9" w:rsidRDefault="00A24DF9" w14:paraId="4463AB72" w14:textId="77777777">
      <w:pPr>
        <w:widowControl w:val="0"/>
        <w:tabs>
          <w:tab w:val="left" w:pos="-720"/>
        </w:tabs>
        <w:ind w:right="209"/>
        <w:jc w:val="both"/>
      </w:pPr>
    </w:p>
    <w:p w:rsidRPr="00B77A8C" w:rsidR="00A24DF9" w:rsidP="00A24DF9" w:rsidRDefault="00A24DF9" w14:paraId="3EB50ABC" w14:textId="77777777">
      <w:pPr>
        <w:widowControl w:val="0"/>
        <w:tabs>
          <w:tab w:val="left" w:pos="-720"/>
        </w:tabs>
        <w:ind w:right="209"/>
        <w:jc w:val="both"/>
      </w:pPr>
    </w:p>
    <w:p w:rsidRPr="00B77A8C" w:rsidR="00A24DF9" w:rsidP="00A24DF9" w:rsidRDefault="00A24DF9" w14:paraId="426996D4" w14:textId="77777777">
      <w:pPr>
        <w:widowControl w:val="0"/>
        <w:tabs>
          <w:tab w:val="left" w:pos="-720"/>
        </w:tabs>
        <w:ind w:right="209"/>
        <w:jc w:val="both"/>
      </w:pPr>
      <w:r w:rsidRPr="00B77A8C">
        <w:t xml:space="preserve">An activity schedule could have the following format: </w:t>
      </w:r>
    </w:p>
    <w:p w:rsidR="00A24DF9" w:rsidP="00A24DF9" w:rsidRDefault="00A24DF9" w14:paraId="67CC1642" w14:textId="77777777"/>
    <w:p w:rsidRPr="00B77A8C" w:rsidR="00A24DF9" w:rsidP="00A24DF9" w:rsidRDefault="00A24DF9" w14:paraId="1B7EDA9D" w14:textId="77777777"/>
    <w:tbl>
      <w:tblPr>
        <w:tblW w:w="9498" w:type="dxa"/>
        <w:tblInd w:w="108"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57" w:type="dxa"/>
          <w:bottom w:w="57" w:type="dxa"/>
        </w:tblCellMar>
        <w:tblLook w:val="0000" w:firstRow="0" w:lastRow="0" w:firstColumn="0" w:lastColumn="0" w:noHBand="0" w:noVBand="0"/>
      </w:tblPr>
      <w:tblGrid>
        <w:gridCol w:w="1134"/>
        <w:gridCol w:w="1571"/>
        <w:gridCol w:w="5375"/>
        <w:gridCol w:w="1418"/>
      </w:tblGrid>
      <w:tr w:rsidRPr="00B77A8C" w:rsidR="00A24DF9" w14:paraId="0DB2AF24" w14:textId="77777777">
        <w:tc>
          <w:tcPr>
            <w:tcW w:w="1134" w:type="dxa"/>
          </w:tcPr>
          <w:p w:rsidRPr="00B77A8C" w:rsidR="00A24DF9" w:rsidRDefault="00A24DF9" w14:paraId="6C957D71" w14:textId="77777777">
            <w:pPr>
              <w:widowControl w:val="0"/>
              <w:tabs>
                <w:tab w:val="left" w:pos="-720"/>
              </w:tabs>
              <w:ind w:right="209"/>
              <w:jc w:val="both"/>
              <w:rPr>
                <w:b/>
              </w:rPr>
            </w:pPr>
            <w:r w:rsidRPr="00B77A8C">
              <w:rPr>
                <w:b/>
              </w:rPr>
              <w:t>Item</w:t>
            </w:r>
          </w:p>
          <w:p w:rsidRPr="00B77A8C" w:rsidR="00A24DF9" w:rsidRDefault="00A24DF9" w14:paraId="3DFA5209" w14:textId="77777777">
            <w:pPr>
              <w:widowControl w:val="0"/>
              <w:tabs>
                <w:tab w:val="left" w:pos="-720"/>
              </w:tabs>
              <w:ind w:right="209"/>
              <w:jc w:val="both"/>
              <w:rPr>
                <w:b/>
              </w:rPr>
            </w:pPr>
            <w:r w:rsidRPr="00B77A8C">
              <w:rPr>
                <w:b/>
              </w:rPr>
              <w:t>No.</w:t>
            </w:r>
          </w:p>
        </w:tc>
        <w:tc>
          <w:tcPr>
            <w:tcW w:w="1571" w:type="dxa"/>
          </w:tcPr>
          <w:p w:rsidRPr="00B77A8C" w:rsidR="00A24DF9" w:rsidRDefault="00A24DF9" w14:paraId="4729F205" w14:textId="77777777">
            <w:pPr>
              <w:widowControl w:val="0"/>
              <w:tabs>
                <w:tab w:val="left" w:pos="-720"/>
              </w:tabs>
              <w:ind w:right="209"/>
              <w:jc w:val="both"/>
              <w:rPr>
                <w:b/>
              </w:rPr>
            </w:pPr>
            <w:r w:rsidRPr="00B77A8C">
              <w:rPr>
                <w:b/>
              </w:rPr>
              <w:t>Programme Reference</w:t>
            </w:r>
          </w:p>
        </w:tc>
        <w:tc>
          <w:tcPr>
            <w:tcW w:w="5375" w:type="dxa"/>
          </w:tcPr>
          <w:p w:rsidRPr="00B77A8C" w:rsidR="00A24DF9" w:rsidRDefault="00A24DF9" w14:paraId="2F367FFC" w14:textId="77777777">
            <w:pPr>
              <w:widowControl w:val="0"/>
              <w:tabs>
                <w:tab w:val="left" w:pos="-720"/>
              </w:tabs>
              <w:ind w:right="209"/>
              <w:jc w:val="both"/>
              <w:rPr>
                <w:b/>
              </w:rPr>
            </w:pPr>
            <w:r w:rsidRPr="00B77A8C">
              <w:rPr>
                <w:b/>
              </w:rPr>
              <w:t>Activity description</w:t>
            </w:r>
          </w:p>
        </w:tc>
        <w:tc>
          <w:tcPr>
            <w:tcW w:w="1418" w:type="dxa"/>
          </w:tcPr>
          <w:p w:rsidRPr="00B77A8C" w:rsidR="00A24DF9" w:rsidRDefault="00A24DF9" w14:paraId="58D8BC0A" w14:textId="77777777">
            <w:pPr>
              <w:widowControl w:val="0"/>
              <w:tabs>
                <w:tab w:val="left" w:pos="-720"/>
              </w:tabs>
              <w:ind w:right="209"/>
              <w:jc w:val="both"/>
              <w:rPr>
                <w:b/>
              </w:rPr>
            </w:pPr>
            <w:r w:rsidRPr="00B77A8C">
              <w:rPr>
                <w:b/>
              </w:rPr>
              <w:t>Price</w:t>
            </w:r>
          </w:p>
        </w:tc>
      </w:tr>
      <w:tr w:rsidRPr="00B77A8C" w:rsidR="00A24DF9" w14:paraId="6A09B8F4" w14:textId="77777777">
        <w:tc>
          <w:tcPr>
            <w:tcW w:w="1134" w:type="dxa"/>
          </w:tcPr>
          <w:p w:rsidRPr="00B77A8C" w:rsidR="00A24DF9" w:rsidRDefault="00A24DF9" w14:paraId="1AF5B3F3" w14:textId="77777777">
            <w:pPr>
              <w:widowControl w:val="0"/>
              <w:tabs>
                <w:tab w:val="left" w:pos="-720"/>
              </w:tabs>
              <w:ind w:right="209"/>
              <w:jc w:val="both"/>
            </w:pPr>
          </w:p>
        </w:tc>
        <w:tc>
          <w:tcPr>
            <w:tcW w:w="1571" w:type="dxa"/>
          </w:tcPr>
          <w:p w:rsidRPr="00B77A8C" w:rsidR="00A24DF9" w:rsidRDefault="00A24DF9" w14:paraId="5F0529C6" w14:textId="77777777">
            <w:pPr>
              <w:widowControl w:val="0"/>
              <w:tabs>
                <w:tab w:val="left" w:pos="-720"/>
              </w:tabs>
              <w:ind w:right="209"/>
              <w:jc w:val="both"/>
            </w:pPr>
          </w:p>
        </w:tc>
        <w:tc>
          <w:tcPr>
            <w:tcW w:w="5375" w:type="dxa"/>
          </w:tcPr>
          <w:p w:rsidRPr="00B77A8C" w:rsidR="00A24DF9" w:rsidRDefault="00A24DF9" w14:paraId="6420691E" w14:textId="77777777">
            <w:pPr>
              <w:widowControl w:val="0"/>
              <w:tabs>
                <w:tab w:val="left" w:pos="-720"/>
              </w:tabs>
              <w:ind w:right="209"/>
              <w:jc w:val="both"/>
            </w:pPr>
          </w:p>
        </w:tc>
        <w:tc>
          <w:tcPr>
            <w:tcW w:w="1418" w:type="dxa"/>
          </w:tcPr>
          <w:p w:rsidRPr="00B77A8C" w:rsidR="00A24DF9" w:rsidRDefault="00A24DF9" w14:paraId="4A6D9C15" w14:textId="77777777">
            <w:pPr>
              <w:widowControl w:val="0"/>
              <w:tabs>
                <w:tab w:val="left" w:pos="-720"/>
              </w:tabs>
              <w:ind w:right="209"/>
              <w:jc w:val="both"/>
            </w:pPr>
          </w:p>
        </w:tc>
      </w:tr>
      <w:tr w:rsidRPr="00B77A8C" w:rsidR="00A24DF9" w14:paraId="0DB2DE43" w14:textId="77777777">
        <w:tc>
          <w:tcPr>
            <w:tcW w:w="1134" w:type="dxa"/>
          </w:tcPr>
          <w:p w:rsidRPr="00B77A8C" w:rsidR="00A24DF9" w:rsidRDefault="00A24DF9" w14:paraId="120954FD" w14:textId="77777777">
            <w:pPr>
              <w:widowControl w:val="0"/>
              <w:tabs>
                <w:tab w:val="left" w:pos="-720"/>
              </w:tabs>
              <w:ind w:right="209"/>
              <w:jc w:val="both"/>
            </w:pPr>
          </w:p>
        </w:tc>
        <w:tc>
          <w:tcPr>
            <w:tcW w:w="1571" w:type="dxa"/>
          </w:tcPr>
          <w:p w:rsidRPr="00B77A8C" w:rsidR="00A24DF9" w:rsidRDefault="00A24DF9" w14:paraId="0B0E3A6A" w14:textId="77777777">
            <w:pPr>
              <w:widowControl w:val="0"/>
              <w:tabs>
                <w:tab w:val="left" w:pos="-720"/>
              </w:tabs>
              <w:ind w:right="209"/>
              <w:jc w:val="both"/>
            </w:pPr>
          </w:p>
        </w:tc>
        <w:tc>
          <w:tcPr>
            <w:tcW w:w="5375" w:type="dxa"/>
          </w:tcPr>
          <w:p w:rsidRPr="00CD596B" w:rsidR="00A24DF9" w:rsidRDefault="00A24DF9" w14:paraId="3BE3B971" w14:textId="77777777">
            <w:pPr>
              <w:widowControl w:val="0"/>
              <w:tabs>
                <w:tab w:val="left" w:pos="-720"/>
              </w:tabs>
              <w:ind w:right="209"/>
              <w:jc w:val="both"/>
            </w:pPr>
          </w:p>
        </w:tc>
        <w:tc>
          <w:tcPr>
            <w:tcW w:w="1418" w:type="dxa"/>
          </w:tcPr>
          <w:p w:rsidRPr="00B77A8C" w:rsidR="00A24DF9" w:rsidRDefault="00A24DF9" w14:paraId="2A4E0216" w14:textId="77777777">
            <w:pPr>
              <w:widowControl w:val="0"/>
              <w:tabs>
                <w:tab w:val="left" w:pos="-720"/>
              </w:tabs>
              <w:ind w:right="209"/>
              <w:jc w:val="both"/>
            </w:pPr>
          </w:p>
        </w:tc>
      </w:tr>
      <w:tr w:rsidRPr="00B77A8C" w:rsidR="00A24DF9" w14:paraId="2FB81C29" w14:textId="77777777">
        <w:tc>
          <w:tcPr>
            <w:tcW w:w="1134" w:type="dxa"/>
          </w:tcPr>
          <w:p w:rsidRPr="00B77A8C" w:rsidR="00A24DF9" w:rsidRDefault="00A24DF9" w14:paraId="220562C5" w14:textId="77777777">
            <w:pPr>
              <w:widowControl w:val="0"/>
              <w:tabs>
                <w:tab w:val="left" w:pos="-720"/>
              </w:tabs>
              <w:ind w:right="209"/>
              <w:jc w:val="both"/>
            </w:pPr>
          </w:p>
        </w:tc>
        <w:tc>
          <w:tcPr>
            <w:tcW w:w="1571" w:type="dxa"/>
          </w:tcPr>
          <w:p w:rsidRPr="00B77A8C" w:rsidR="00A24DF9" w:rsidRDefault="00A24DF9" w14:paraId="43AADC69" w14:textId="77777777">
            <w:pPr>
              <w:widowControl w:val="0"/>
              <w:tabs>
                <w:tab w:val="left" w:pos="-720"/>
              </w:tabs>
              <w:ind w:right="209"/>
              <w:jc w:val="both"/>
            </w:pPr>
          </w:p>
        </w:tc>
        <w:tc>
          <w:tcPr>
            <w:tcW w:w="5375" w:type="dxa"/>
          </w:tcPr>
          <w:p w:rsidRPr="00CD596B" w:rsidR="00A24DF9" w:rsidRDefault="00A24DF9" w14:paraId="0CD66E81" w14:textId="77777777">
            <w:pPr>
              <w:widowControl w:val="0"/>
              <w:tabs>
                <w:tab w:val="left" w:pos="-720"/>
              </w:tabs>
              <w:ind w:right="209"/>
              <w:jc w:val="both"/>
            </w:pPr>
          </w:p>
        </w:tc>
        <w:tc>
          <w:tcPr>
            <w:tcW w:w="1418" w:type="dxa"/>
          </w:tcPr>
          <w:p w:rsidRPr="00B77A8C" w:rsidR="00A24DF9" w:rsidRDefault="00A24DF9" w14:paraId="195A13D9" w14:textId="77777777">
            <w:pPr>
              <w:widowControl w:val="0"/>
              <w:tabs>
                <w:tab w:val="left" w:pos="-720"/>
              </w:tabs>
              <w:ind w:right="209"/>
              <w:jc w:val="both"/>
            </w:pPr>
          </w:p>
        </w:tc>
      </w:tr>
      <w:tr w:rsidRPr="00B77A8C" w:rsidR="00A24DF9" w14:paraId="37B9FB12" w14:textId="77777777">
        <w:tc>
          <w:tcPr>
            <w:tcW w:w="1134" w:type="dxa"/>
          </w:tcPr>
          <w:p w:rsidRPr="00B77A8C" w:rsidR="00A24DF9" w:rsidRDefault="00A24DF9" w14:paraId="451D30CE" w14:textId="77777777">
            <w:pPr>
              <w:widowControl w:val="0"/>
              <w:tabs>
                <w:tab w:val="left" w:pos="-720"/>
              </w:tabs>
              <w:ind w:right="209"/>
              <w:jc w:val="both"/>
            </w:pPr>
          </w:p>
        </w:tc>
        <w:tc>
          <w:tcPr>
            <w:tcW w:w="1571" w:type="dxa"/>
          </w:tcPr>
          <w:p w:rsidRPr="00B77A8C" w:rsidR="00A24DF9" w:rsidRDefault="00A24DF9" w14:paraId="0BE6157F" w14:textId="77777777">
            <w:pPr>
              <w:widowControl w:val="0"/>
              <w:tabs>
                <w:tab w:val="left" w:pos="-720"/>
              </w:tabs>
              <w:ind w:right="209"/>
              <w:jc w:val="both"/>
            </w:pPr>
          </w:p>
        </w:tc>
        <w:tc>
          <w:tcPr>
            <w:tcW w:w="5375" w:type="dxa"/>
          </w:tcPr>
          <w:p w:rsidRPr="00CD596B" w:rsidR="00A24DF9" w:rsidRDefault="00A24DF9" w14:paraId="14D367A1" w14:textId="77777777">
            <w:pPr>
              <w:widowControl w:val="0"/>
              <w:tabs>
                <w:tab w:val="left" w:pos="-720"/>
              </w:tabs>
              <w:ind w:right="209"/>
              <w:jc w:val="both"/>
            </w:pPr>
          </w:p>
        </w:tc>
        <w:tc>
          <w:tcPr>
            <w:tcW w:w="1418" w:type="dxa"/>
          </w:tcPr>
          <w:p w:rsidRPr="00B77A8C" w:rsidR="00A24DF9" w:rsidRDefault="00A24DF9" w14:paraId="0D3B51B3" w14:textId="77777777">
            <w:pPr>
              <w:widowControl w:val="0"/>
              <w:tabs>
                <w:tab w:val="left" w:pos="-720"/>
              </w:tabs>
              <w:ind w:right="209"/>
              <w:jc w:val="both"/>
            </w:pPr>
          </w:p>
        </w:tc>
      </w:tr>
      <w:tr w:rsidRPr="00B77A8C" w:rsidR="00A24DF9" w14:paraId="32E858C3" w14:textId="77777777">
        <w:tc>
          <w:tcPr>
            <w:tcW w:w="1134" w:type="dxa"/>
          </w:tcPr>
          <w:p w:rsidRPr="00B77A8C" w:rsidR="00A24DF9" w:rsidRDefault="00A24DF9" w14:paraId="74E1C078" w14:textId="77777777">
            <w:pPr>
              <w:widowControl w:val="0"/>
              <w:tabs>
                <w:tab w:val="left" w:pos="-720"/>
              </w:tabs>
              <w:ind w:right="209"/>
              <w:jc w:val="both"/>
            </w:pPr>
          </w:p>
        </w:tc>
        <w:tc>
          <w:tcPr>
            <w:tcW w:w="1571" w:type="dxa"/>
          </w:tcPr>
          <w:p w:rsidRPr="00B77A8C" w:rsidR="00A24DF9" w:rsidRDefault="00A24DF9" w14:paraId="13A1C11E" w14:textId="77777777">
            <w:pPr>
              <w:widowControl w:val="0"/>
              <w:tabs>
                <w:tab w:val="left" w:pos="-720"/>
              </w:tabs>
              <w:ind w:right="209"/>
              <w:jc w:val="both"/>
            </w:pPr>
          </w:p>
        </w:tc>
        <w:tc>
          <w:tcPr>
            <w:tcW w:w="5375" w:type="dxa"/>
          </w:tcPr>
          <w:p w:rsidRPr="00CD596B" w:rsidR="00A24DF9" w:rsidRDefault="00A24DF9" w14:paraId="3F7A69C0" w14:textId="77777777">
            <w:pPr>
              <w:widowControl w:val="0"/>
              <w:tabs>
                <w:tab w:val="left" w:pos="-720"/>
              </w:tabs>
              <w:ind w:right="209"/>
              <w:jc w:val="both"/>
            </w:pPr>
          </w:p>
        </w:tc>
        <w:tc>
          <w:tcPr>
            <w:tcW w:w="1418" w:type="dxa"/>
          </w:tcPr>
          <w:p w:rsidRPr="00B77A8C" w:rsidR="00A24DF9" w:rsidRDefault="00A24DF9" w14:paraId="5637BA06" w14:textId="77777777">
            <w:pPr>
              <w:widowControl w:val="0"/>
              <w:tabs>
                <w:tab w:val="left" w:pos="-720"/>
              </w:tabs>
              <w:ind w:right="209"/>
              <w:jc w:val="both"/>
            </w:pPr>
          </w:p>
        </w:tc>
      </w:tr>
      <w:tr w:rsidRPr="00B77A8C" w:rsidR="00A24DF9" w14:paraId="13051537" w14:textId="77777777">
        <w:tc>
          <w:tcPr>
            <w:tcW w:w="1134" w:type="dxa"/>
          </w:tcPr>
          <w:p w:rsidRPr="00B77A8C" w:rsidR="00A24DF9" w:rsidRDefault="00A24DF9" w14:paraId="16A20FDA" w14:textId="77777777">
            <w:pPr>
              <w:widowControl w:val="0"/>
              <w:tabs>
                <w:tab w:val="left" w:pos="-720"/>
              </w:tabs>
              <w:ind w:right="209"/>
              <w:jc w:val="both"/>
            </w:pPr>
          </w:p>
        </w:tc>
        <w:tc>
          <w:tcPr>
            <w:tcW w:w="1571" w:type="dxa"/>
          </w:tcPr>
          <w:p w:rsidRPr="00B77A8C" w:rsidR="00A24DF9" w:rsidRDefault="00A24DF9" w14:paraId="6246DDF5" w14:textId="77777777">
            <w:pPr>
              <w:widowControl w:val="0"/>
              <w:tabs>
                <w:tab w:val="left" w:pos="-720"/>
              </w:tabs>
              <w:ind w:right="209"/>
              <w:jc w:val="both"/>
            </w:pPr>
          </w:p>
        </w:tc>
        <w:tc>
          <w:tcPr>
            <w:tcW w:w="5375" w:type="dxa"/>
          </w:tcPr>
          <w:p w:rsidRPr="00CD596B" w:rsidR="00A24DF9" w:rsidRDefault="00A24DF9" w14:paraId="53BDEFF2" w14:textId="77777777">
            <w:pPr>
              <w:widowControl w:val="0"/>
              <w:tabs>
                <w:tab w:val="left" w:pos="-720"/>
              </w:tabs>
              <w:ind w:right="209"/>
              <w:jc w:val="both"/>
              <w:rPr>
                <w:i/>
              </w:rPr>
            </w:pPr>
          </w:p>
        </w:tc>
        <w:tc>
          <w:tcPr>
            <w:tcW w:w="1418" w:type="dxa"/>
          </w:tcPr>
          <w:p w:rsidRPr="00B77A8C" w:rsidR="00A24DF9" w:rsidRDefault="00A24DF9" w14:paraId="38AAFEFD" w14:textId="77777777">
            <w:pPr>
              <w:widowControl w:val="0"/>
              <w:tabs>
                <w:tab w:val="left" w:pos="-720"/>
              </w:tabs>
              <w:ind w:right="209"/>
              <w:jc w:val="both"/>
            </w:pPr>
          </w:p>
        </w:tc>
      </w:tr>
    </w:tbl>
    <w:p w:rsidRPr="00B77A8C" w:rsidR="00A24DF9" w:rsidP="00A24DF9" w:rsidRDefault="00A24DF9" w14:paraId="450BA8A3" w14:textId="77777777">
      <w:pPr>
        <w:widowControl w:val="0"/>
        <w:tabs>
          <w:tab w:val="left" w:pos="-720"/>
        </w:tabs>
        <w:ind w:right="209"/>
        <w:jc w:val="both"/>
      </w:pPr>
    </w:p>
    <w:p w:rsidR="00A24DF9" w:rsidP="00A24DF9" w:rsidRDefault="00A24DF9" w14:paraId="6B513DE5" w14:textId="77777777">
      <w:pPr>
        <w:widowControl w:val="0"/>
        <w:tabs>
          <w:tab w:val="left" w:pos="-720"/>
        </w:tabs>
        <w:ind w:right="209"/>
        <w:jc w:val="both"/>
      </w:pPr>
    </w:p>
    <w:p w:rsidR="00A24DF9" w:rsidP="00A24DF9" w:rsidRDefault="00A24DF9" w14:paraId="26C05B60" w14:textId="77777777"/>
    <w:p w:rsidR="00A24DF9" w:rsidP="00A24DF9" w:rsidRDefault="00A24DF9" w14:paraId="3C7E3BFB" w14:textId="77777777">
      <w:pPr>
        <w:widowControl w:val="0"/>
        <w:tabs>
          <w:tab w:val="left" w:pos="-720"/>
        </w:tabs>
        <w:ind w:right="209"/>
        <w:jc w:val="both"/>
      </w:pPr>
    </w:p>
    <w:p w:rsidR="00A24DF9" w:rsidP="00A24DF9" w:rsidRDefault="00A24DF9" w14:paraId="51CFD84F" w14:textId="77777777">
      <w:pPr>
        <w:widowControl w:val="0"/>
        <w:tabs>
          <w:tab w:val="left" w:pos="-720"/>
        </w:tabs>
        <w:ind w:right="209"/>
        <w:jc w:val="both"/>
        <w:sectPr w:rsidR="00A24DF9" w:rsidSect="00D05278">
          <w:footerReference w:type="default" r:id="rId22"/>
          <w:headerReference w:type="first" r:id="rId23"/>
          <w:endnotePr>
            <w:numFmt w:val="decimal"/>
          </w:endnotePr>
          <w:pgSz w:w="11906" w:h="16838" w:orient="portrait" w:code="9"/>
          <w:pgMar w:top="1418" w:right="1134" w:bottom="1418" w:left="1134" w:header="720" w:footer="720" w:gutter="0"/>
          <w:cols w:space="720"/>
          <w:noEndnote/>
        </w:sectPr>
      </w:pPr>
    </w:p>
    <w:p w:rsidR="00A24DF9" w:rsidP="00A24DF9" w:rsidRDefault="00A24DF9" w14:paraId="2DAA3D85" w14:textId="77777777"/>
    <w:p w:rsidR="00A24DF9" w:rsidP="00A24DF9" w:rsidRDefault="00A24DF9" w14:paraId="4F946C75" w14:textId="77777777"/>
    <w:p w:rsidR="00A24DF9" w:rsidP="00A24DF9" w:rsidRDefault="00A24DF9" w14:paraId="0C11992D" w14:textId="77777777"/>
    <w:p w:rsidRPr="00A468F8" w:rsidR="00A24DF9" w:rsidP="00A24DF9" w:rsidRDefault="00A24DF9" w14:paraId="1A2E1091" w14:textId="35415B60">
      <w:pPr>
        <w:pStyle w:val="Style26ptTopSinglesolidlineAuto075ptLinewidthFr"/>
      </w:pPr>
      <w:r>
        <w:t xml:space="preserve">C2.2 the </w:t>
      </w:r>
      <w:r w:rsidR="00E35F5C">
        <w:rPr>
          <w:i/>
        </w:rPr>
        <w:t>A</w:t>
      </w:r>
      <w:r>
        <w:rPr>
          <w:i/>
        </w:rPr>
        <w:t xml:space="preserve">ctivity </w:t>
      </w:r>
      <w:r w:rsidR="00E35F5C">
        <w:rPr>
          <w:i/>
        </w:rPr>
        <w:t>S</w:t>
      </w:r>
      <w:r>
        <w:rPr>
          <w:i/>
        </w:rPr>
        <w:t>chedule</w:t>
      </w:r>
    </w:p>
    <w:p w:rsidRPr="002961D7" w:rsidR="00A24DF9" w:rsidP="00A24DF9" w:rsidRDefault="00A24DF9" w14:paraId="743E4D82" w14:textId="77777777">
      <w:pPr>
        <w:rPr>
          <w:highlight w:val="cyan"/>
        </w:rPr>
      </w:pPr>
    </w:p>
    <w:p w:rsidRPr="002961D7" w:rsidR="00A24DF9" w:rsidP="00A24DF9" w:rsidRDefault="00A24DF9" w14:paraId="15307555" w14:textId="77777777"/>
    <w:p w:rsidR="00A24DF9" w:rsidP="00A24DF9" w:rsidRDefault="00A24DF9" w14:paraId="7F11F027" w14:textId="77777777"/>
    <w:p w:rsidR="00A24DF9" w:rsidP="00A24DF9" w:rsidRDefault="00A24DF9" w14:paraId="6E3703CC" w14:textId="77777777">
      <w:r>
        <w:t xml:space="preserve">Use this page as a cover page to the </w:t>
      </w:r>
      <w:r w:rsidRPr="008B6DEE">
        <w:rPr>
          <w:i/>
        </w:rPr>
        <w:t>Contractor</w:t>
      </w:r>
      <w:r>
        <w:t xml:space="preserve">’s </w:t>
      </w:r>
      <w:r w:rsidRPr="00B77A8C">
        <w:rPr>
          <w:i/>
        </w:rPr>
        <w:t>activity schedule</w:t>
      </w:r>
      <w:r>
        <w:t xml:space="preserve">.  </w:t>
      </w:r>
    </w:p>
    <w:p w:rsidR="00A24DF9" w:rsidP="00A24DF9" w:rsidRDefault="00A24DF9" w14:paraId="4F999E39" w14:textId="77777777"/>
    <w:p w:rsidRPr="00111B61" w:rsidR="00A24DF9" w:rsidP="00A24DF9" w:rsidRDefault="00A24DF9" w14:paraId="5357C6F3" w14:textId="77777777"/>
    <w:p w:rsidR="00A24DF9" w:rsidP="00EE0A19" w:rsidRDefault="00A24DF9" w14:paraId="0458565D" w14:textId="77777777"/>
    <w:p w:rsidR="00A24DF9" w:rsidP="00EE0A19" w:rsidRDefault="00A24DF9" w14:paraId="0E0C1349" w14:textId="415DD920"/>
    <w:p w:rsidR="00E54961" w:rsidP="00EE0A19" w:rsidRDefault="00E54961" w14:paraId="485F7C7D" w14:textId="05E67FF5"/>
    <w:p w:rsidR="00E54961" w:rsidP="00EE0A19" w:rsidRDefault="00E54961" w14:paraId="76C782B0" w14:textId="7572FE61"/>
    <w:p w:rsidR="00E54961" w:rsidP="00EE0A19" w:rsidRDefault="00E54961" w14:paraId="5795C433" w14:textId="5BDCFC48"/>
    <w:p w:rsidR="00E54961" w:rsidP="00EE0A19" w:rsidRDefault="00E54961" w14:paraId="47C73FCE" w14:textId="15A37E5E"/>
    <w:p w:rsidR="00E54961" w:rsidP="00EE0A19" w:rsidRDefault="00E54961" w14:paraId="3C3399D1" w14:textId="6CCEA54D"/>
    <w:p w:rsidR="00E54961" w:rsidP="00EE0A19" w:rsidRDefault="00E54961" w14:paraId="4EA85A81" w14:textId="72179CF6"/>
    <w:p w:rsidR="00E54961" w:rsidP="00EE0A19" w:rsidRDefault="00E54961" w14:paraId="0EED7CD6" w14:textId="2D3A22E0"/>
    <w:p w:rsidR="00E54961" w:rsidP="00EE0A19" w:rsidRDefault="00E54961" w14:paraId="2A58A85E" w14:textId="2E8C6F9C"/>
    <w:p w:rsidR="00E54961" w:rsidP="00EE0A19" w:rsidRDefault="00E54961" w14:paraId="5CA28C9C" w14:textId="434D94BA"/>
    <w:p w:rsidR="00E54961" w:rsidP="00EE0A19" w:rsidRDefault="00E54961" w14:paraId="124F7339" w14:textId="54B51B13"/>
    <w:p w:rsidR="00E54961" w:rsidP="00EE0A19" w:rsidRDefault="00E54961" w14:paraId="42DC863D" w14:textId="0755007B"/>
    <w:p w:rsidR="00E54961" w:rsidP="00EE0A19" w:rsidRDefault="00E54961" w14:paraId="630026F4" w14:textId="46BCFB61"/>
    <w:p w:rsidR="00E54961" w:rsidP="00EE0A19" w:rsidRDefault="00E54961" w14:paraId="5B0488C9" w14:textId="6CE8DCD8"/>
    <w:p w:rsidR="00E54961" w:rsidP="00EE0A19" w:rsidRDefault="00E54961" w14:paraId="3C6D4B45" w14:textId="0B12FC7A"/>
    <w:p w:rsidR="00E54961" w:rsidP="00EE0A19" w:rsidRDefault="00E54961" w14:paraId="726C8459" w14:textId="41D0D942"/>
    <w:p w:rsidR="00E54961" w:rsidP="00EE0A19" w:rsidRDefault="00E54961" w14:paraId="042B8D46" w14:textId="4FEE32AD"/>
    <w:p w:rsidR="00E54961" w:rsidP="00EE0A19" w:rsidRDefault="00E54961" w14:paraId="001B0106" w14:textId="52C9C9A0"/>
    <w:p w:rsidR="00E54961" w:rsidP="00EE0A19" w:rsidRDefault="00E54961" w14:paraId="2248EBFF" w14:textId="186703EE"/>
    <w:p w:rsidR="00E54961" w:rsidP="00EE0A19" w:rsidRDefault="00E54961" w14:paraId="430E8113" w14:textId="28EBC523"/>
    <w:p w:rsidR="00E54961" w:rsidP="00EE0A19" w:rsidRDefault="00E54961" w14:paraId="77F6A069" w14:textId="382142A3"/>
    <w:p w:rsidR="00E54961" w:rsidP="00EE0A19" w:rsidRDefault="00E54961" w14:paraId="6F063A9C" w14:textId="0F067F70"/>
    <w:p w:rsidR="00E54961" w:rsidP="00EE0A19" w:rsidRDefault="00E54961" w14:paraId="0753B366" w14:textId="7142BE2A"/>
    <w:p w:rsidR="00E54961" w:rsidP="00EE0A19" w:rsidRDefault="00E54961" w14:paraId="28864B9E" w14:textId="29B8FCFB"/>
    <w:p w:rsidR="00E54961" w:rsidP="00EE0A19" w:rsidRDefault="00E54961" w14:paraId="38CDFB75" w14:textId="5D66563D"/>
    <w:p w:rsidR="00E54961" w:rsidP="00EE0A19" w:rsidRDefault="00E54961" w14:paraId="3A073854" w14:textId="71960DA9"/>
    <w:p w:rsidR="00E54961" w:rsidP="00EE0A19" w:rsidRDefault="00E54961" w14:paraId="2497119E" w14:textId="5698D3F4"/>
    <w:p w:rsidR="00E54961" w:rsidP="00EE0A19" w:rsidRDefault="00E54961" w14:paraId="400824BD" w14:textId="5FFB2F1D"/>
    <w:p w:rsidR="00E54961" w:rsidP="00EE0A19" w:rsidRDefault="00E54961" w14:paraId="424B46F3" w14:textId="633B2ABB"/>
    <w:p w:rsidR="00E54961" w:rsidP="00EE0A19" w:rsidRDefault="00E54961" w14:paraId="6FE33CD2" w14:textId="3CD18D9D"/>
    <w:p w:rsidR="00E54961" w:rsidP="00EE0A19" w:rsidRDefault="00E54961" w14:paraId="4E328964" w14:textId="636C505D"/>
    <w:p w:rsidR="00E54961" w:rsidP="00EE0A19" w:rsidRDefault="00E54961" w14:paraId="4D53F965" w14:textId="182F9AF9"/>
    <w:p w:rsidR="00E54961" w:rsidP="00EE0A19" w:rsidRDefault="00E54961" w14:paraId="7558FDCC" w14:textId="63598681"/>
    <w:p w:rsidR="00E54961" w:rsidP="00EE0A19" w:rsidRDefault="00E54961" w14:paraId="7C89DF52" w14:textId="746C4A2E"/>
    <w:p w:rsidR="00E54961" w:rsidP="00EE0A19" w:rsidRDefault="00E54961" w14:paraId="7966B1A1" w14:textId="31143E6C"/>
    <w:p w:rsidR="00E54961" w:rsidP="00EE0A19" w:rsidRDefault="00E54961" w14:paraId="70AB86E7" w14:textId="64D72C55"/>
    <w:p w:rsidR="00E54961" w:rsidP="00EE0A19" w:rsidRDefault="00E54961" w14:paraId="2DCCB7A9" w14:textId="756A4D28"/>
    <w:p w:rsidR="00E54961" w:rsidP="00EE0A19" w:rsidRDefault="00E54961" w14:paraId="0A1EDFD6" w14:textId="1E2F0198"/>
    <w:p w:rsidR="00E54961" w:rsidP="00EE0A19" w:rsidRDefault="00E54961" w14:paraId="0C5CD47A" w14:textId="46C81184"/>
    <w:p w:rsidR="00E54961" w:rsidP="00EE0A19" w:rsidRDefault="00E54961" w14:paraId="0454D996" w14:textId="631C655A"/>
    <w:p w:rsidR="00E54961" w:rsidP="00EE0A19" w:rsidRDefault="00E54961" w14:paraId="53690B0E" w14:textId="3614D6FF"/>
    <w:p w:rsidR="00E54961" w:rsidP="00EE0A19" w:rsidRDefault="00E54961" w14:paraId="5888CEC6" w14:textId="59568FC5"/>
    <w:p w:rsidR="00E54961" w:rsidRDefault="00E54961" w14:paraId="7E567325" w14:textId="6B2EFFF1">
      <w:pPr>
        <w:tabs>
          <w:tab w:val="clear" w:pos="357"/>
        </w:tabs>
      </w:pPr>
      <w:r>
        <w:br w:type="page"/>
      </w:r>
    </w:p>
    <w:p w:rsidRPr="00380480" w:rsidR="00E54961" w:rsidP="00E54961" w:rsidRDefault="00E54961" w14:paraId="6A9E2A04" w14:textId="77777777">
      <w:pPr>
        <w:rPr>
          <w:rFonts w:cs="Arial"/>
        </w:rPr>
      </w:pPr>
    </w:p>
    <w:p w:rsidRPr="00380480" w:rsidR="00E54961" w:rsidP="00E54961" w:rsidRDefault="00E54961" w14:paraId="50BEDCC8" w14:textId="77777777">
      <w:pPr>
        <w:rPr>
          <w:rFonts w:cs="Arial"/>
        </w:rPr>
      </w:pPr>
    </w:p>
    <w:p w:rsidRPr="00380480" w:rsidR="00E54961" w:rsidP="00E54961" w:rsidRDefault="00E54961" w14:paraId="4528C2C4" w14:textId="77777777">
      <w:pPr>
        <w:rPr>
          <w:rFonts w:cs="Arial"/>
        </w:rPr>
      </w:pPr>
    </w:p>
    <w:p w:rsidRPr="00380480" w:rsidR="00E54961" w:rsidP="00E54961" w:rsidRDefault="00E54961" w14:paraId="47C4B870" w14:textId="77777777">
      <w:pPr>
        <w:pStyle w:val="Title"/>
      </w:pPr>
      <w:bookmarkStart w:name="_Toc85847724" w:id="39"/>
      <w:bookmarkStart w:name="_Toc86542135" w:id="40"/>
      <w:bookmarkStart w:name="_Toc88827034" w:id="41"/>
      <w:bookmarkStart w:name="_Toc103393483" w:id="42"/>
      <w:bookmarkStart w:name="_Toc103395045" w:id="43"/>
      <w:bookmarkStart w:name="_Toc103400607" w:id="44"/>
      <w:bookmarkStart w:name="_Toc106546957" w:id="45"/>
      <w:bookmarkStart w:name="_Toc106547721" w:id="46"/>
      <w:bookmarkStart w:name="_Toc106547927" w:id="47"/>
      <w:bookmarkStart w:name="_Toc107068460" w:id="48"/>
      <w:bookmarkStart w:name="_Toc107118689" w:id="49"/>
      <w:bookmarkStart w:name="_Toc107119174" w:id="50"/>
      <w:bookmarkStart w:name="_Toc107119609" w:id="51"/>
      <w:bookmarkStart w:name="_Toc107120915" w:id="52"/>
      <w:bookmarkStart w:name="_Toc107192869" w:id="53"/>
      <w:bookmarkStart w:name="_Toc107193261" w:id="54"/>
      <w:bookmarkStart w:name="_Toc107193444" w:id="55"/>
      <w:bookmarkStart w:name="_Toc107193690" w:id="56"/>
      <w:bookmarkStart w:name="_Toc107193834" w:id="57"/>
      <w:bookmarkStart w:name="_Toc107194041" w:id="58"/>
      <w:bookmarkStart w:name="_Toc107194486" w:id="59"/>
      <w:bookmarkStart w:name="_Toc107201199" w:id="60"/>
      <w:bookmarkStart w:name="_Toc137798036" w:id="61"/>
      <w:bookmarkStart w:name="_Toc229128239" w:id="62"/>
      <w:bookmarkStart w:name="_Toc232940110" w:id="63"/>
      <w:r w:rsidRPr="00380480">
        <w:t>Part 3: Scope of Work</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rsidRPr="00380480" w:rsidR="00E54961" w:rsidP="00E54961" w:rsidRDefault="00E54961" w14:paraId="791097FC" w14:textId="77777777">
      <w:pPr>
        <w:rPr>
          <w:rFonts w:cs="Arial"/>
        </w:rPr>
      </w:pPr>
    </w:p>
    <w:p w:rsidRPr="00380480" w:rsidR="00E54961" w:rsidP="00E54961" w:rsidRDefault="00E54961" w14:paraId="0CA3A2A6" w14:textId="77777777">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Pr="00380480" w:rsidR="00E54961" w14:paraId="5AC5F894" w14:textId="77777777">
        <w:trPr>
          <w:cantSplit/>
          <w:jc w:val="right"/>
        </w:trPr>
        <w:tc>
          <w:tcPr>
            <w:tcW w:w="2700" w:type="dxa"/>
            <w:tcBorders>
              <w:bottom w:val="single" w:color="auto" w:sz="2" w:space="0"/>
              <w:right w:val="single" w:color="auto" w:sz="2" w:space="0"/>
            </w:tcBorders>
            <w:tcMar>
              <w:top w:w="85" w:type="dxa"/>
              <w:left w:w="85" w:type="dxa"/>
              <w:bottom w:w="85" w:type="dxa"/>
              <w:right w:w="85" w:type="dxa"/>
            </w:tcMar>
          </w:tcPr>
          <w:p w:rsidRPr="00380480" w:rsidR="00E54961" w:rsidRDefault="00E54961" w14:paraId="7CA376C5" w14:textId="77777777">
            <w:pPr>
              <w:rPr>
                <w:b/>
                <w:bCs/>
                <w:sz w:val="28"/>
              </w:rPr>
            </w:pPr>
            <w:r w:rsidRPr="00380480">
              <w:rPr>
                <w:b/>
                <w:bCs/>
                <w:sz w:val="28"/>
              </w:rPr>
              <w:t>Document reference</w:t>
            </w:r>
          </w:p>
        </w:tc>
        <w:tc>
          <w:tcPr>
            <w:tcW w:w="5940" w:type="dxa"/>
            <w:tcBorders>
              <w:left w:val="single" w:color="auto" w:sz="2" w:space="0"/>
              <w:bottom w:val="single" w:color="auto" w:sz="2" w:space="0"/>
              <w:right w:val="single" w:color="auto" w:sz="2" w:space="0"/>
            </w:tcBorders>
          </w:tcPr>
          <w:p w:rsidRPr="00380480" w:rsidR="00E54961" w:rsidRDefault="00E54961" w14:paraId="261053D0" w14:textId="757DD43C">
            <w:pPr>
              <w:rPr>
                <w:b/>
                <w:bCs/>
                <w:sz w:val="28"/>
              </w:rPr>
            </w:pPr>
            <w:r w:rsidRPr="00C41E3D">
              <w:rPr>
                <w:b/>
                <w:bCs/>
                <w:sz w:val="28"/>
              </w:rPr>
              <w:t>Title</w:t>
            </w:r>
            <w:r w:rsidRPr="00C41E3D" w:rsidR="00D520D0">
              <w:rPr>
                <w:b/>
                <w:sz w:val="24"/>
              </w:rPr>
              <w:t xml:space="preserve"> </w:t>
            </w:r>
            <w:r w:rsidR="0012796F">
              <w:rPr>
                <w:b/>
                <w:sz w:val="24"/>
              </w:rPr>
              <w:t>Arnot Solar PV Plant</w:t>
            </w:r>
          </w:p>
        </w:tc>
        <w:tc>
          <w:tcPr>
            <w:tcW w:w="1263" w:type="dxa"/>
            <w:tcBorders>
              <w:left w:val="single" w:color="auto" w:sz="2" w:space="0"/>
              <w:bottom w:val="single" w:color="auto" w:sz="2" w:space="0"/>
            </w:tcBorders>
            <w:tcMar>
              <w:top w:w="85" w:type="dxa"/>
              <w:left w:w="85" w:type="dxa"/>
              <w:bottom w:w="85" w:type="dxa"/>
              <w:right w:w="85" w:type="dxa"/>
            </w:tcMar>
          </w:tcPr>
          <w:p w:rsidRPr="00380480" w:rsidR="00E54961" w:rsidRDefault="00E54961" w14:paraId="5B6C09EF" w14:textId="77777777">
            <w:pPr>
              <w:rPr>
                <w:b/>
                <w:bCs/>
                <w:sz w:val="28"/>
              </w:rPr>
            </w:pPr>
            <w:r w:rsidRPr="00380480">
              <w:rPr>
                <w:b/>
                <w:bCs/>
                <w:sz w:val="28"/>
              </w:rPr>
              <w:t>No of pages</w:t>
            </w:r>
          </w:p>
        </w:tc>
      </w:tr>
      <w:tr w:rsidRPr="00380480" w:rsidR="00E54961" w14:paraId="2E5E7B66" w14:textId="77777777">
        <w:trPr>
          <w:cantSplit/>
          <w:jc w:val="right"/>
        </w:trPr>
        <w:tc>
          <w:tcPr>
            <w:tcW w:w="2700" w:type="dxa"/>
            <w:tcBorders>
              <w:top w:val="single" w:color="auto" w:sz="2" w:space="0"/>
              <w:right w:val="single" w:color="auto" w:sz="2" w:space="0"/>
            </w:tcBorders>
            <w:tcMar>
              <w:top w:w="85" w:type="dxa"/>
              <w:left w:w="85" w:type="dxa"/>
              <w:bottom w:w="85" w:type="dxa"/>
              <w:right w:w="85" w:type="dxa"/>
            </w:tcMar>
          </w:tcPr>
          <w:p w:rsidRPr="00380480" w:rsidR="00E54961" w:rsidRDefault="00E54961" w14:paraId="77DE2F09" w14:textId="77777777">
            <w:pPr>
              <w:jc w:val="right"/>
            </w:pPr>
          </w:p>
        </w:tc>
        <w:tc>
          <w:tcPr>
            <w:tcW w:w="5940" w:type="dxa"/>
            <w:tcBorders>
              <w:top w:val="single" w:color="auto" w:sz="2" w:space="0"/>
              <w:left w:val="single" w:color="auto" w:sz="2" w:space="0"/>
              <w:right w:val="single" w:color="auto" w:sz="2" w:space="0"/>
            </w:tcBorders>
          </w:tcPr>
          <w:p w:rsidRPr="00380480" w:rsidR="00E54961" w:rsidRDefault="00E54961" w14:paraId="21BF7457" w14:textId="77777777">
            <w:r w:rsidRPr="00380480">
              <w:t>This cover page</w:t>
            </w:r>
          </w:p>
        </w:tc>
        <w:tc>
          <w:tcPr>
            <w:tcW w:w="1263" w:type="dxa"/>
            <w:tcBorders>
              <w:top w:val="single" w:color="auto" w:sz="2" w:space="0"/>
              <w:left w:val="single" w:color="auto" w:sz="2" w:space="0"/>
            </w:tcBorders>
            <w:tcMar>
              <w:top w:w="85" w:type="dxa"/>
              <w:left w:w="85" w:type="dxa"/>
              <w:bottom w:w="85" w:type="dxa"/>
              <w:right w:w="85" w:type="dxa"/>
            </w:tcMar>
          </w:tcPr>
          <w:p w:rsidRPr="00380480" w:rsidR="00E54961" w:rsidRDefault="00E54961" w14:paraId="48DF020D" w14:textId="77777777">
            <w:pPr>
              <w:jc w:val="center"/>
            </w:pPr>
            <w:r w:rsidRPr="00380480">
              <w:t>1</w:t>
            </w:r>
          </w:p>
        </w:tc>
      </w:tr>
      <w:tr w:rsidRPr="00380480" w:rsidR="00E54961" w14:paraId="4206C048" w14:textId="77777777">
        <w:trPr>
          <w:cantSplit/>
          <w:jc w:val="right"/>
        </w:trPr>
        <w:tc>
          <w:tcPr>
            <w:tcW w:w="2700" w:type="dxa"/>
            <w:tcBorders>
              <w:right w:val="single" w:color="auto" w:sz="2" w:space="0"/>
            </w:tcBorders>
            <w:tcMar>
              <w:top w:w="85" w:type="dxa"/>
              <w:left w:w="85" w:type="dxa"/>
              <w:bottom w:w="85" w:type="dxa"/>
              <w:right w:w="85" w:type="dxa"/>
            </w:tcMar>
          </w:tcPr>
          <w:p w:rsidRPr="00380480" w:rsidR="00E54961" w:rsidRDefault="00E54961" w14:paraId="79B0C740" w14:textId="77777777">
            <w:pPr>
              <w:jc w:val="right"/>
            </w:pPr>
            <w:r w:rsidRPr="00380480">
              <w:t>C3.1</w:t>
            </w:r>
          </w:p>
        </w:tc>
        <w:tc>
          <w:tcPr>
            <w:tcW w:w="5940" w:type="dxa"/>
            <w:tcBorders>
              <w:left w:val="single" w:color="auto" w:sz="2" w:space="0"/>
              <w:right w:val="single" w:color="auto" w:sz="2" w:space="0"/>
            </w:tcBorders>
          </w:tcPr>
          <w:p w:rsidRPr="00380480" w:rsidR="00E54961" w:rsidRDefault="00E54961" w14:paraId="0DD8E23B" w14:textId="77777777">
            <w:r w:rsidRPr="00380480">
              <w:rPr>
                <w:i/>
              </w:rPr>
              <w:t>Employer</w:t>
            </w:r>
            <w:r w:rsidRPr="00380480">
              <w:t>’s Works Information</w:t>
            </w:r>
          </w:p>
        </w:tc>
        <w:tc>
          <w:tcPr>
            <w:tcW w:w="1263" w:type="dxa"/>
            <w:tcBorders>
              <w:left w:val="single" w:color="auto" w:sz="2" w:space="0"/>
            </w:tcBorders>
            <w:tcMar>
              <w:top w:w="85" w:type="dxa"/>
              <w:left w:w="85" w:type="dxa"/>
              <w:bottom w:w="85" w:type="dxa"/>
              <w:right w:w="85" w:type="dxa"/>
            </w:tcMar>
          </w:tcPr>
          <w:p w:rsidRPr="00380480" w:rsidR="00E54961" w:rsidRDefault="00E54961" w14:paraId="546BAE33" w14:textId="77777777">
            <w:pPr>
              <w:jc w:val="center"/>
            </w:pPr>
          </w:p>
        </w:tc>
      </w:tr>
      <w:tr w:rsidRPr="00380480" w:rsidR="00E54961" w14:paraId="576D864D" w14:textId="77777777">
        <w:trPr>
          <w:cantSplit/>
          <w:jc w:val="right"/>
        </w:trPr>
        <w:tc>
          <w:tcPr>
            <w:tcW w:w="2700" w:type="dxa"/>
            <w:tcBorders>
              <w:right w:val="single" w:color="auto" w:sz="2" w:space="0"/>
            </w:tcBorders>
            <w:tcMar>
              <w:top w:w="85" w:type="dxa"/>
              <w:left w:w="85" w:type="dxa"/>
              <w:bottom w:w="85" w:type="dxa"/>
              <w:right w:w="85" w:type="dxa"/>
            </w:tcMar>
          </w:tcPr>
          <w:p w:rsidRPr="00380480" w:rsidR="00E54961" w:rsidRDefault="00E54961" w14:paraId="180B5743" w14:textId="77777777">
            <w:pPr>
              <w:jc w:val="right"/>
            </w:pPr>
            <w:r>
              <w:t>C3.2</w:t>
            </w:r>
          </w:p>
        </w:tc>
        <w:tc>
          <w:tcPr>
            <w:tcW w:w="5940" w:type="dxa"/>
            <w:tcBorders>
              <w:left w:val="single" w:color="auto" w:sz="2" w:space="0"/>
              <w:right w:val="single" w:color="auto" w:sz="2" w:space="0"/>
            </w:tcBorders>
          </w:tcPr>
          <w:p w:rsidR="00E54961" w:rsidRDefault="00E54961" w14:paraId="061F554C" w14:textId="77777777">
            <w:r w:rsidRPr="008B6DEE">
              <w:rPr>
                <w:i/>
              </w:rPr>
              <w:t>Contractor</w:t>
            </w:r>
            <w:r>
              <w:t>’s Works Information</w:t>
            </w:r>
          </w:p>
          <w:p w:rsidRPr="00380480" w:rsidR="00E54961" w:rsidRDefault="00E54961" w14:paraId="7B1801AC" w14:textId="77777777">
            <w:r w:rsidRPr="00FA6885">
              <w:rPr>
                <w:vanish/>
                <w:szCs w:val="20"/>
              </w:rPr>
              <w:t>(</w:t>
            </w:r>
            <w:r>
              <w:rPr>
                <w:vanish/>
                <w:szCs w:val="20"/>
              </w:rPr>
              <w:t xml:space="preserve">insert at award stage or delete if not </w:t>
            </w:r>
            <w:r w:rsidRPr="00FA6885">
              <w:rPr>
                <w:vanish/>
                <w:szCs w:val="20"/>
              </w:rPr>
              <w:t>applicable)</w:t>
            </w:r>
          </w:p>
        </w:tc>
        <w:tc>
          <w:tcPr>
            <w:tcW w:w="1263" w:type="dxa"/>
            <w:tcBorders>
              <w:left w:val="single" w:color="auto" w:sz="2" w:space="0"/>
            </w:tcBorders>
            <w:tcMar>
              <w:top w:w="85" w:type="dxa"/>
              <w:left w:w="85" w:type="dxa"/>
              <w:bottom w:w="85" w:type="dxa"/>
              <w:right w:w="85" w:type="dxa"/>
            </w:tcMar>
          </w:tcPr>
          <w:p w:rsidRPr="00380480" w:rsidR="00E54961" w:rsidRDefault="00E54961" w14:paraId="6305251C" w14:textId="77777777">
            <w:pPr>
              <w:jc w:val="center"/>
            </w:pPr>
          </w:p>
        </w:tc>
      </w:tr>
      <w:tr w:rsidRPr="00380480" w:rsidR="00E54961" w14:paraId="2DCBE4E7" w14:textId="77777777">
        <w:trPr>
          <w:cantSplit/>
          <w:jc w:val="right"/>
        </w:trPr>
        <w:tc>
          <w:tcPr>
            <w:tcW w:w="2700" w:type="dxa"/>
            <w:tcBorders>
              <w:right w:val="single" w:color="auto" w:sz="2" w:space="0"/>
            </w:tcBorders>
            <w:tcMar>
              <w:top w:w="85" w:type="dxa"/>
              <w:left w:w="85" w:type="dxa"/>
              <w:bottom w:w="85" w:type="dxa"/>
              <w:right w:w="85" w:type="dxa"/>
            </w:tcMar>
          </w:tcPr>
          <w:p w:rsidRPr="00380480" w:rsidR="00E54961" w:rsidRDefault="00E54961" w14:paraId="1FC61DBA" w14:textId="77777777">
            <w:pPr>
              <w:jc w:val="right"/>
            </w:pPr>
          </w:p>
        </w:tc>
        <w:tc>
          <w:tcPr>
            <w:tcW w:w="5940" w:type="dxa"/>
            <w:tcBorders>
              <w:left w:val="single" w:color="auto" w:sz="2" w:space="0"/>
              <w:right w:val="single" w:color="auto" w:sz="2" w:space="0"/>
            </w:tcBorders>
          </w:tcPr>
          <w:p w:rsidRPr="00380480" w:rsidR="00E54961" w:rsidRDefault="00E54961" w14:paraId="0E6F35AD" w14:textId="77777777"/>
        </w:tc>
        <w:tc>
          <w:tcPr>
            <w:tcW w:w="1263" w:type="dxa"/>
            <w:tcBorders>
              <w:left w:val="single" w:color="auto" w:sz="2" w:space="0"/>
            </w:tcBorders>
            <w:tcMar>
              <w:top w:w="85" w:type="dxa"/>
              <w:left w:w="85" w:type="dxa"/>
              <w:bottom w:w="85" w:type="dxa"/>
              <w:right w:w="85" w:type="dxa"/>
            </w:tcMar>
          </w:tcPr>
          <w:p w:rsidRPr="00380480" w:rsidR="00E54961" w:rsidRDefault="00E54961" w14:paraId="5B6ADDCD" w14:textId="77777777">
            <w:pPr>
              <w:jc w:val="center"/>
            </w:pPr>
          </w:p>
        </w:tc>
      </w:tr>
      <w:tr w:rsidRPr="00380480" w:rsidR="00E54961" w14:paraId="6B6B513E" w14:textId="77777777">
        <w:trPr>
          <w:cantSplit/>
          <w:jc w:val="right"/>
        </w:trPr>
        <w:tc>
          <w:tcPr>
            <w:tcW w:w="2700" w:type="dxa"/>
            <w:tcBorders>
              <w:right w:val="single" w:color="auto" w:sz="2" w:space="0"/>
            </w:tcBorders>
            <w:tcMar>
              <w:top w:w="85" w:type="dxa"/>
              <w:left w:w="85" w:type="dxa"/>
              <w:bottom w:w="85" w:type="dxa"/>
              <w:right w:w="85" w:type="dxa"/>
            </w:tcMar>
          </w:tcPr>
          <w:p w:rsidRPr="00380480" w:rsidR="00E54961" w:rsidRDefault="00E54961" w14:paraId="02194D2F" w14:textId="77777777">
            <w:pPr>
              <w:jc w:val="right"/>
            </w:pPr>
          </w:p>
        </w:tc>
        <w:tc>
          <w:tcPr>
            <w:tcW w:w="5940" w:type="dxa"/>
            <w:tcBorders>
              <w:left w:val="single" w:color="auto" w:sz="2" w:space="0"/>
              <w:right w:val="single" w:color="auto" w:sz="2" w:space="0"/>
            </w:tcBorders>
          </w:tcPr>
          <w:p w:rsidRPr="00380480" w:rsidR="00E54961" w:rsidRDefault="00E54961" w14:paraId="1FB2C0B2" w14:textId="77777777"/>
        </w:tc>
        <w:tc>
          <w:tcPr>
            <w:tcW w:w="1263" w:type="dxa"/>
            <w:tcBorders>
              <w:left w:val="single" w:color="auto" w:sz="2" w:space="0"/>
            </w:tcBorders>
            <w:tcMar>
              <w:top w:w="85" w:type="dxa"/>
              <w:left w:w="85" w:type="dxa"/>
              <w:bottom w:w="85" w:type="dxa"/>
              <w:right w:w="85" w:type="dxa"/>
            </w:tcMar>
          </w:tcPr>
          <w:p w:rsidRPr="00380480" w:rsidR="00E54961" w:rsidRDefault="00E54961" w14:paraId="27971E1F" w14:textId="77777777">
            <w:pPr>
              <w:jc w:val="center"/>
            </w:pPr>
          </w:p>
        </w:tc>
      </w:tr>
      <w:tr w:rsidRPr="00380480" w:rsidR="00E54961" w14:paraId="3AB6C808" w14:textId="77777777">
        <w:trPr>
          <w:cantSplit/>
          <w:jc w:val="right"/>
        </w:trPr>
        <w:tc>
          <w:tcPr>
            <w:tcW w:w="2700" w:type="dxa"/>
            <w:tcBorders>
              <w:right w:val="single" w:color="auto" w:sz="2" w:space="0"/>
            </w:tcBorders>
            <w:tcMar>
              <w:top w:w="85" w:type="dxa"/>
              <w:left w:w="85" w:type="dxa"/>
              <w:bottom w:w="85" w:type="dxa"/>
              <w:right w:w="85" w:type="dxa"/>
            </w:tcMar>
          </w:tcPr>
          <w:p w:rsidRPr="00380480" w:rsidR="00E54961" w:rsidRDefault="00E54961" w14:paraId="0F18AA64" w14:textId="77777777">
            <w:pPr>
              <w:jc w:val="right"/>
            </w:pPr>
          </w:p>
        </w:tc>
        <w:tc>
          <w:tcPr>
            <w:tcW w:w="5940" w:type="dxa"/>
            <w:tcBorders>
              <w:left w:val="single" w:color="auto" w:sz="2" w:space="0"/>
              <w:right w:val="single" w:color="auto" w:sz="2" w:space="0"/>
            </w:tcBorders>
          </w:tcPr>
          <w:p w:rsidRPr="00380480" w:rsidR="00E54961" w:rsidRDefault="00E54961" w14:paraId="404D8356" w14:textId="77777777"/>
        </w:tc>
        <w:tc>
          <w:tcPr>
            <w:tcW w:w="1263" w:type="dxa"/>
            <w:tcBorders>
              <w:left w:val="single" w:color="auto" w:sz="2" w:space="0"/>
            </w:tcBorders>
            <w:tcMar>
              <w:top w:w="85" w:type="dxa"/>
              <w:left w:w="85" w:type="dxa"/>
              <w:bottom w:w="85" w:type="dxa"/>
              <w:right w:w="85" w:type="dxa"/>
            </w:tcMar>
          </w:tcPr>
          <w:p w:rsidRPr="00380480" w:rsidR="00E54961" w:rsidRDefault="00E54961" w14:paraId="78B45F3E" w14:textId="77777777">
            <w:pPr>
              <w:jc w:val="center"/>
            </w:pPr>
          </w:p>
        </w:tc>
      </w:tr>
      <w:tr w:rsidRPr="00380480" w:rsidR="00E54961" w14:paraId="2C2479B6" w14:textId="77777777">
        <w:trPr>
          <w:cantSplit/>
          <w:jc w:val="right"/>
        </w:trPr>
        <w:tc>
          <w:tcPr>
            <w:tcW w:w="2700" w:type="dxa"/>
            <w:tcBorders>
              <w:right w:val="single" w:color="auto" w:sz="2" w:space="0"/>
            </w:tcBorders>
            <w:tcMar>
              <w:top w:w="85" w:type="dxa"/>
              <w:left w:w="85" w:type="dxa"/>
              <w:bottom w:w="85" w:type="dxa"/>
              <w:right w:w="85" w:type="dxa"/>
            </w:tcMar>
          </w:tcPr>
          <w:p w:rsidRPr="00380480" w:rsidR="00E54961" w:rsidRDefault="00E54961" w14:paraId="1124B426" w14:textId="77777777">
            <w:pPr>
              <w:jc w:val="right"/>
            </w:pPr>
          </w:p>
        </w:tc>
        <w:tc>
          <w:tcPr>
            <w:tcW w:w="5940" w:type="dxa"/>
            <w:tcBorders>
              <w:left w:val="single" w:color="auto" w:sz="2" w:space="0"/>
              <w:right w:val="single" w:color="auto" w:sz="2" w:space="0"/>
            </w:tcBorders>
          </w:tcPr>
          <w:p w:rsidRPr="00380480" w:rsidR="00E54961" w:rsidRDefault="00E54961" w14:paraId="481FD618" w14:textId="77777777"/>
        </w:tc>
        <w:tc>
          <w:tcPr>
            <w:tcW w:w="1263" w:type="dxa"/>
            <w:tcBorders>
              <w:left w:val="single" w:color="auto" w:sz="2" w:space="0"/>
            </w:tcBorders>
            <w:tcMar>
              <w:top w:w="85" w:type="dxa"/>
              <w:left w:w="85" w:type="dxa"/>
              <w:bottom w:w="85" w:type="dxa"/>
              <w:right w:w="85" w:type="dxa"/>
            </w:tcMar>
          </w:tcPr>
          <w:p w:rsidRPr="00380480" w:rsidR="00E54961" w:rsidRDefault="00E54961" w14:paraId="08652AB8" w14:textId="77777777">
            <w:pPr>
              <w:jc w:val="center"/>
            </w:pPr>
          </w:p>
        </w:tc>
      </w:tr>
      <w:tr w:rsidRPr="00380480" w:rsidR="00E54961" w14:paraId="33BC8AB1" w14:textId="77777777">
        <w:trPr>
          <w:cantSplit/>
          <w:jc w:val="right"/>
        </w:trPr>
        <w:tc>
          <w:tcPr>
            <w:tcW w:w="2700" w:type="dxa"/>
            <w:tcBorders>
              <w:right w:val="single" w:color="auto" w:sz="2" w:space="0"/>
            </w:tcBorders>
            <w:tcMar>
              <w:top w:w="85" w:type="dxa"/>
              <w:left w:w="85" w:type="dxa"/>
              <w:bottom w:w="85" w:type="dxa"/>
              <w:right w:w="85" w:type="dxa"/>
            </w:tcMar>
          </w:tcPr>
          <w:p w:rsidRPr="00380480" w:rsidR="00E54961" w:rsidRDefault="00E54961" w14:paraId="0E5DFCAF" w14:textId="77777777">
            <w:pPr>
              <w:jc w:val="right"/>
            </w:pPr>
          </w:p>
        </w:tc>
        <w:tc>
          <w:tcPr>
            <w:tcW w:w="5940" w:type="dxa"/>
            <w:tcBorders>
              <w:left w:val="single" w:color="auto" w:sz="2" w:space="0"/>
              <w:right w:val="single" w:color="auto" w:sz="2" w:space="0"/>
            </w:tcBorders>
          </w:tcPr>
          <w:p w:rsidRPr="00380480" w:rsidR="00E54961" w:rsidRDefault="00E54961" w14:paraId="46B37694" w14:textId="77777777"/>
        </w:tc>
        <w:tc>
          <w:tcPr>
            <w:tcW w:w="1263" w:type="dxa"/>
            <w:tcBorders>
              <w:left w:val="single" w:color="auto" w:sz="2" w:space="0"/>
            </w:tcBorders>
            <w:tcMar>
              <w:top w:w="85" w:type="dxa"/>
              <w:left w:w="85" w:type="dxa"/>
              <w:bottom w:w="85" w:type="dxa"/>
              <w:right w:w="85" w:type="dxa"/>
            </w:tcMar>
          </w:tcPr>
          <w:p w:rsidRPr="00380480" w:rsidR="00E54961" w:rsidRDefault="00E54961" w14:paraId="6DD8DDA9" w14:textId="77777777">
            <w:pPr>
              <w:jc w:val="center"/>
            </w:pPr>
          </w:p>
        </w:tc>
      </w:tr>
      <w:tr w:rsidRPr="00380480" w:rsidR="00E54961" w14:paraId="47C8A56B" w14:textId="77777777">
        <w:trPr>
          <w:cantSplit/>
          <w:jc w:val="right"/>
        </w:trPr>
        <w:tc>
          <w:tcPr>
            <w:tcW w:w="2700" w:type="dxa"/>
            <w:tcBorders>
              <w:right w:val="single" w:color="auto" w:sz="2" w:space="0"/>
            </w:tcBorders>
            <w:tcMar>
              <w:top w:w="85" w:type="dxa"/>
              <w:left w:w="85" w:type="dxa"/>
              <w:bottom w:w="85" w:type="dxa"/>
              <w:right w:w="85" w:type="dxa"/>
            </w:tcMar>
          </w:tcPr>
          <w:p w:rsidRPr="00380480" w:rsidR="00E54961" w:rsidRDefault="00E54961" w14:paraId="63216A29" w14:textId="77777777">
            <w:pPr>
              <w:jc w:val="right"/>
            </w:pPr>
          </w:p>
        </w:tc>
        <w:tc>
          <w:tcPr>
            <w:tcW w:w="5940" w:type="dxa"/>
            <w:tcBorders>
              <w:left w:val="single" w:color="auto" w:sz="2" w:space="0"/>
              <w:right w:val="single" w:color="auto" w:sz="2" w:space="0"/>
            </w:tcBorders>
          </w:tcPr>
          <w:p w:rsidRPr="00380480" w:rsidR="00E54961" w:rsidRDefault="00E54961" w14:paraId="13F29A23" w14:textId="77777777"/>
        </w:tc>
        <w:tc>
          <w:tcPr>
            <w:tcW w:w="1263" w:type="dxa"/>
            <w:tcBorders>
              <w:left w:val="single" w:color="auto" w:sz="2" w:space="0"/>
            </w:tcBorders>
            <w:tcMar>
              <w:top w:w="85" w:type="dxa"/>
              <w:left w:w="85" w:type="dxa"/>
              <w:bottom w:w="85" w:type="dxa"/>
              <w:right w:w="85" w:type="dxa"/>
            </w:tcMar>
          </w:tcPr>
          <w:p w:rsidRPr="00380480" w:rsidR="00E54961" w:rsidRDefault="00E54961" w14:paraId="5D0FF220" w14:textId="77777777">
            <w:pPr>
              <w:jc w:val="center"/>
            </w:pPr>
          </w:p>
        </w:tc>
      </w:tr>
      <w:tr w:rsidRPr="00380480" w:rsidR="00E54961" w14:paraId="55468EB5" w14:textId="77777777">
        <w:trPr>
          <w:cantSplit/>
          <w:jc w:val="right"/>
        </w:trPr>
        <w:tc>
          <w:tcPr>
            <w:tcW w:w="2700" w:type="dxa"/>
            <w:tcBorders>
              <w:bottom w:val="single" w:color="auto" w:sz="2" w:space="0"/>
              <w:right w:val="single" w:color="auto" w:sz="2" w:space="0"/>
            </w:tcBorders>
            <w:tcMar>
              <w:top w:w="85" w:type="dxa"/>
              <w:left w:w="85" w:type="dxa"/>
              <w:bottom w:w="85" w:type="dxa"/>
              <w:right w:w="85" w:type="dxa"/>
            </w:tcMar>
          </w:tcPr>
          <w:p w:rsidRPr="00380480" w:rsidR="00E54961" w:rsidRDefault="00E54961" w14:paraId="777ED402" w14:textId="77777777">
            <w:pPr>
              <w:jc w:val="right"/>
            </w:pPr>
          </w:p>
        </w:tc>
        <w:tc>
          <w:tcPr>
            <w:tcW w:w="5940" w:type="dxa"/>
            <w:tcBorders>
              <w:left w:val="single" w:color="auto" w:sz="2" w:space="0"/>
              <w:bottom w:val="single" w:color="auto" w:sz="2" w:space="0"/>
              <w:right w:val="single" w:color="auto" w:sz="2" w:space="0"/>
            </w:tcBorders>
          </w:tcPr>
          <w:p w:rsidRPr="00380480" w:rsidR="00E54961" w:rsidRDefault="00E54961" w14:paraId="57983E45" w14:textId="77777777"/>
        </w:tc>
        <w:tc>
          <w:tcPr>
            <w:tcW w:w="1263" w:type="dxa"/>
            <w:tcBorders>
              <w:left w:val="single" w:color="auto" w:sz="2" w:space="0"/>
              <w:bottom w:val="single" w:color="auto" w:sz="2" w:space="0"/>
            </w:tcBorders>
            <w:tcMar>
              <w:top w:w="85" w:type="dxa"/>
              <w:left w:w="85" w:type="dxa"/>
              <w:bottom w:w="85" w:type="dxa"/>
              <w:right w:w="85" w:type="dxa"/>
            </w:tcMar>
          </w:tcPr>
          <w:p w:rsidRPr="00380480" w:rsidR="00E54961" w:rsidRDefault="00E54961" w14:paraId="0699CC7D" w14:textId="77777777">
            <w:pPr>
              <w:jc w:val="center"/>
            </w:pPr>
          </w:p>
        </w:tc>
      </w:tr>
      <w:tr w:rsidRPr="00380480" w:rsidR="00E54961" w14:paraId="08B7EED8" w14:textId="77777777">
        <w:trPr>
          <w:cantSplit/>
          <w:jc w:val="right"/>
        </w:trPr>
        <w:tc>
          <w:tcPr>
            <w:tcW w:w="2700" w:type="dxa"/>
            <w:tcBorders>
              <w:bottom w:val="single" w:color="auto" w:sz="2" w:space="0"/>
              <w:right w:val="single" w:color="auto" w:sz="2" w:space="0"/>
            </w:tcBorders>
            <w:tcMar>
              <w:top w:w="85" w:type="dxa"/>
              <w:left w:w="85" w:type="dxa"/>
              <w:bottom w:w="85" w:type="dxa"/>
              <w:right w:w="85" w:type="dxa"/>
            </w:tcMar>
          </w:tcPr>
          <w:p w:rsidRPr="00380480" w:rsidR="00E54961" w:rsidRDefault="00E54961" w14:paraId="0EDD918B" w14:textId="77777777">
            <w:pPr>
              <w:jc w:val="right"/>
            </w:pPr>
          </w:p>
        </w:tc>
        <w:tc>
          <w:tcPr>
            <w:tcW w:w="5940" w:type="dxa"/>
            <w:tcBorders>
              <w:left w:val="single" w:color="auto" w:sz="2" w:space="0"/>
              <w:bottom w:val="single" w:color="auto" w:sz="2" w:space="0"/>
              <w:right w:val="single" w:color="auto" w:sz="2" w:space="0"/>
            </w:tcBorders>
          </w:tcPr>
          <w:p w:rsidRPr="00380480" w:rsidR="00E54961" w:rsidRDefault="00E54961" w14:paraId="65254887" w14:textId="77777777">
            <w:pPr>
              <w:jc w:val="right"/>
            </w:pPr>
            <w:r w:rsidRPr="00380480">
              <w:t>Total number of pages</w:t>
            </w:r>
          </w:p>
        </w:tc>
        <w:tc>
          <w:tcPr>
            <w:tcW w:w="1263" w:type="dxa"/>
            <w:tcBorders>
              <w:left w:val="single" w:color="auto" w:sz="2" w:space="0"/>
              <w:bottom w:val="single" w:color="auto" w:sz="2" w:space="0"/>
            </w:tcBorders>
            <w:tcMar>
              <w:top w:w="85" w:type="dxa"/>
              <w:left w:w="85" w:type="dxa"/>
              <w:bottom w:w="85" w:type="dxa"/>
              <w:right w:w="85" w:type="dxa"/>
            </w:tcMar>
          </w:tcPr>
          <w:p w:rsidRPr="00380480" w:rsidR="00E54961" w:rsidRDefault="00E54961" w14:paraId="625C4460" w14:textId="77777777">
            <w:pPr>
              <w:jc w:val="center"/>
            </w:pPr>
          </w:p>
        </w:tc>
      </w:tr>
    </w:tbl>
    <w:p w:rsidRPr="00380480" w:rsidR="00E54961" w:rsidP="00E54961" w:rsidRDefault="00E54961" w14:paraId="13529163" w14:textId="77777777">
      <w:pPr>
        <w:rPr>
          <w:rFonts w:cs="Arial"/>
        </w:rPr>
      </w:pPr>
    </w:p>
    <w:p w:rsidRPr="00380480" w:rsidR="00E54961" w:rsidP="00E54961" w:rsidRDefault="00E54961" w14:paraId="61A0504A" w14:textId="77777777">
      <w:pPr>
        <w:rPr>
          <w:rFonts w:cs="Arial"/>
        </w:rPr>
      </w:pPr>
    </w:p>
    <w:p w:rsidRPr="00380480" w:rsidR="00E54961" w:rsidP="00E54961" w:rsidRDefault="00E54961" w14:paraId="5E35121B" w14:textId="77777777">
      <w:pPr>
        <w:rPr>
          <w:rFonts w:cs="Arial"/>
        </w:rPr>
        <w:sectPr w:rsidRPr="00380480" w:rsidR="00E54961">
          <w:headerReference w:type="default" r:id="rId24"/>
          <w:footerReference w:type="default" r:id="rId25"/>
          <w:headerReference w:type="first" r:id="rId26"/>
          <w:endnotePr>
            <w:numFmt w:val="decimal"/>
          </w:endnotePr>
          <w:pgSz w:w="11906" w:h="16838" w:orient="portrait" w:code="9"/>
          <w:pgMar w:top="1418" w:right="1134" w:bottom="1418" w:left="1134" w:header="720" w:footer="720" w:gutter="0"/>
          <w:pgNumType w:start="1"/>
          <w:cols w:space="720"/>
          <w:noEndnote/>
        </w:sectPr>
      </w:pPr>
    </w:p>
    <w:p w:rsidRPr="00380480" w:rsidR="00E54961" w:rsidP="00E54961" w:rsidRDefault="00E54961" w14:paraId="35046CE0" w14:textId="77777777">
      <w:pPr>
        <w:rPr>
          <w:rFonts w:cs="Arial"/>
        </w:rPr>
      </w:pPr>
    </w:p>
    <w:p w:rsidRPr="00380480" w:rsidR="00E54961" w:rsidP="00E54961" w:rsidRDefault="00E54961" w14:paraId="576A7641" w14:textId="77777777">
      <w:pPr>
        <w:rPr>
          <w:rFonts w:cs="Arial"/>
        </w:rPr>
      </w:pPr>
    </w:p>
    <w:tbl>
      <w:tblPr>
        <w:tblpPr w:leftFromText="180" w:rightFromText="180" w:horzAnchor="margin" w:tblpY="-765"/>
        <w:tblW w:w="98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422"/>
        <w:gridCol w:w="5044"/>
        <w:gridCol w:w="2422"/>
      </w:tblGrid>
      <w:tr w:rsidR="00EF558A" w14:paraId="2C57DC15" w14:textId="77777777">
        <w:tc>
          <w:tcPr>
            <w:tcW w:w="2416" w:type="dxa"/>
            <w:vAlign w:val="center"/>
          </w:tcPr>
          <w:p w:rsidR="00EF558A" w:rsidRDefault="00EF558A" w14:paraId="448E0B1F" w14:textId="77777777">
            <w:pPr>
              <w:pStyle w:val="TitlePage"/>
            </w:pPr>
            <w:r w:rsidRPr="00B30E2D">
              <w:rPr>
                <w:noProof/>
                <w:lang w:val="en-ZA" w:eastAsia="en-ZA"/>
              </w:rPr>
              <w:drawing>
                <wp:inline distT="0" distB="0" distL="0" distR="0" wp14:anchorId="57252868" wp14:editId="478C021C">
                  <wp:extent cx="1382395" cy="627380"/>
                  <wp:effectExtent l="0" t="0" r="0" b="0"/>
                  <wp:docPr id="12" name="Picture 12" descr="Drawi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awing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382395" cy="627380"/>
                          </a:xfrm>
                          <a:prstGeom prst="rect">
                            <a:avLst/>
                          </a:prstGeom>
                          <a:noFill/>
                          <a:ln>
                            <a:noFill/>
                          </a:ln>
                        </pic:spPr>
                      </pic:pic>
                    </a:graphicData>
                  </a:graphic>
                </wp:inline>
              </w:drawing>
            </w:r>
            <w:bookmarkStart w:name="_Ref228599042" w:id="64"/>
            <w:bookmarkEnd w:id="64"/>
          </w:p>
        </w:tc>
        <w:tc>
          <w:tcPr>
            <w:tcW w:w="5033" w:type="dxa"/>
            <w:vAlign w:val="center"/>
          </w:tcPr>
          <w:p w:rsidR="00EF558A" w:rsidRDefault="00EF558A" w14:paraId="184D8D9D" w14:textId="77777777">
            <w:pPr>
              <w:pStyle w:val="TitlePageBoldCentre"/>
            </w:pPr>
            <w:r>
              <w:t>Specification</w:t>
            </w:r>
          </w:p>
        </w:tc>
        <w:tc>
          <w:tcPr>
            <w:tcW w:w="2417" w:type="dxa"/>
            <w:vAlign w:val="center"/>
          </w:tcPr>
          <w:p w:rsidR="00EF558A" w:rsidRDefault="00EF558A" w14:paraId="723E8258" w14:textId="77777777">
            <w:pPr>
              <w:pStyle w:val="TitlePageBoldCentre"/>
            </w:pPr>
            <w:r>
              <w:t xml:space="preserve">Asset </w:t>
            </w:r>
          </w:p>
          <w:p w:rsidR="00EF558A" w:rsidRDefault="00EF558A" w14:paraId="631B60A7" w14:textId="77777777">
            <w:pPr>
              <w:pStyle w:val="TitlePageBoldCentre"/>
            </w:pPr>
            <w:r>
              <w:t>Management</w:t>
            </w:r>
          </w:p>
        </w:tc>
      </w:tr>
    </w:tbl>
    <w:p w:rsidRPr="00D11949" w:rsidR="00583EBF" w:rsidP="00583EBF" w:rsidRDefault="00583EBF" w14:paraId="3D7EF2A7" w14:textId="77777777">
      <w:pPr>
        <w:spacing w:before="240" w:after="60"/>
        <w:jc w:val="both"/>
        <w:outlineLvl w:val="0"/>
        <w:rPr>
          <w:rFonts w:ascii="Arial Bold" w:hAnsi="Arial Bold" w:cs="Arial"/>
          <w:b/>
          <w:bCs/>
          <w:caps/>
          <w:kern w:val="28"/>
          <w:sz w:val="32"/>
          <w:szCs w:val="32"/>
        </w:rPr>
      </w:pPr>
      <w:bookmarkStart w:name="_Toc516836223" w:id="65"/>
      <w:r w:rsidRPr="00D11949">
        <w:rPr>
          <w:rFonts w:ascii="Arial Bold" w:hAnsi="Arial Bold" w:cs="Arial"/>
          <w:b/>
          <w:bCs/>
          <w:caps/>
          <w:kern w:val="28"/>
          <w:sz w:val="32"/>
          <w:szCs w:val="32"/>
        </w:rPr>
        <w:t>C3.1: Employer’s works Information</w:t>
      </w:r>
      <w:bookmarkEnd w:id="65"/>
    </w:p>
    <w:p w:rsidR="005518CB" w:rsidP="00583EBF" w:rsidRDefault="005518CB" w14:paraId="606A81CD" w14:textId="77777777">
      <w:pPr>
        <w:spacing w:line="276" w:lineRule="auto"/>
        <w:rPr>
          <w:b/>
          <w:bCs/>
        </w:rPr>
      </w:pPr>
    </w:p>
    <w:p w:rsidRPr="00D11949" w:rsidR="00583EBF" w:rsidP="00583EBF" w:rsidRDefault="00583EBF" w14:paraId="18C9E895" w14:textId="77777777">
      <w:pPr>
        <w:keepNext/>
        <w:tabs>
          <w:tab w:val="clear" w:pos="357"/>
          <w:tab w:val="num" w:pos="432"/>
        </w:tabs>
        <w:spacing w:before="240" w:after="240"/>
        <w:ind w:left="432" w:hanging="432"/>
        <w:jc w:val="both"/>
        <w:outlineLvl w:val="0"/>
        <w:rPr>
          <w:b/>
          <w:sz w:val="28"/>
        </w:rPr>
      </w:pPr>
      <w:bookmarkStart w:name="_Toc137798038" w:id="66"/>
      <w:bookmarkStart w:name="_Toc229128241" w:id="67"/>
      <w:bookmarkStart w:name="_Toc516836224" w:id="68"/>
      <w:r w:rsidRPr="00D11949">
        <w:rPr>
          <w:b/>
          <w:sz w:val="28"/>
        </w:rPr>
        <w:t xml:space="preserve">Description of the </w:t>
      </w:r>
      <w:r w:rsidRPr="00D11949">
        <w:rPr>
          <w:b/>
          <w:i/>
          <w:iCs/>
          <w:sz w:val="28"/>
        </w:rPr>
        <w:t>works</w:t>
      </w:r>
    </w:p>
    <w:p w:rsidRPr="00D11949" w:rsidR="00583EBF" w:rsidP="00583EBF" w:rsidRDefault="00583EBF" w14:paraId="14EC6DE1" w14:textId="77777777">
      <w:pPr>
        <w:tabs>
          <w:tab w:val="clear" w:pos="357"/>
          <w:tab w:val="num" w:pos="576"/>
        </w:tabs>
        <w:spacing w:before="120" w:after="120"/>
        <w:ind w:left="576" w:hanging="576"/>
        <w:outlineLvl w:val="1"/>
        <w:rPr>
          <w:b/>
          <w:bCs/>
          <w:sz w:val="24"/>
        </w:rPr>
      </w:pPr>
      <w:r w:rsidRPr="00D11949">
        <w:rPr>
          <w:b/>
          <w:bCs/>
          <w:sz w:val="24"/>
        </w:rPr>
        <w:t xml:space="preserve">Executive overview </w:t>
      </w:r>
    </w:p>
    <w:p w:rsidRPr="00D11949" w:rsidR="00583EBF" w:rsidP="00583EBF" w:rsidRDefault="00583EBF" w14:paraId="4D400ABB" w14:textId="77777777"/>
    <w:p w:rsidRPr="00D11949" w:rsidR="00583EBF" w:rsidP="00583EBF" w:rsidRDefault="00583EBF" w14:paraId="2CE89867" w14:textId="36D69D5D">
      <w:pPr>
        <w:jc w:val="both"/>
      </w:pPr>
      <w:r w:rsidRPr="00D11949">
        <w:t>Eskom Holdings SOC Ltd (the "</w:t>
      </w:r>
      <w:r w:rsidRPr="00D11949">
        <w:rPr>
          <w:i/>
          <w:iCs/>
        </w:rPr>
        <w:t xml:space="preserve">Employer") </w:t>
      </w:r>
      <w:r w:rsidRPr="00D11949">
        <w:t>desires to engage the services of an Engineering, Procurement and Construction (EPC) Contractor (the “</w:t>
      </w:r>
      <w:r w:rsidRPr="00D11949">
        <w:rPr>
          <w:i/>
          <w:iCs/>
        </w:rPr>
        <w:t>Contractor</w:t>
      </w:r>
      <w:r w:rsidRPr="00D11949">
        <w:t xml:space="preserve">”) to undertake, on a lump-sum basis under an EPC Contract (the “Contract”), all studies, permitting, design, engineering, procurement, manufacturing, deliveries to Site, execution, erection, commissioning, testing, </w:t>
      </w:r>
      <w:r w:rsidRPr="00D11949" w:rsidR="00EA37B1">
        <w:t>completion until</w:t>
      </w:r>
      <w:r w:rsidRPr="00D11949">
        <w:t xml:space="preserve"> the end of the Defects Liability Period, </w:t>
      </w:r>
      <w:r w:rsidR="00C41E3D">
        <w:t>m</w:t>
      </w:r>
      <w:r w:rsidRPr="00D11949" w:rsidR="00C41E3D">
        <w:t>aking</w:t>
      </w:r>
      <w:r w:rsidRPr="00D11949">
        <w:t xml:space="preserve"> good defects and warranty cover during the Defects Liability Period, and other works (altogether defined as the “</w:t>
      </w:r>
      <w:r w:rsidRPr="00D11949">
        <w:rPr>
          <w:i/>
          <w:iCs/>
        </w:rPr>
        <w:t>Works</w:t>
      </w:r>
      <w:r w:rsidRPr="00D11949">
        <w:t>”) necessary to construct a solar photovoltaic (PV) power Plant (the “Plant”), the access road, the Site facilities and any additional infrastructure (the “Project”).</w:t>
      </w:r>
    </w:p>
    <w:p w:rsidRPr="00D11949" w:rsidR="00583EBF" w:rsidP="00583EBF" w:rsidRDefault="00583EBF" w14:paraId="722B738B" w14:textId="77777777">
      <w:pPr>
        <w:jc w:val="both"/>
      </w:pPr>
    </w:p>
    <w:p w:rsidRPr="00D11949" w:rsidR="00583EBF" w:rsidP="00583EBF" w:rsidRDefault="00583EBF" w14:paraId="07FC8A52" w14:textId="051E67F0">
      <w:pPr>
        <w:jc w:val="both"/>
      </w:pPr>
      <w:r w:rsidRPr="00D11949">
        <w:t>The Project is to be situated</w:t>
      </w:r>
      <w:r w:rsidRPr="0012796F" w:rsidR="0012796F">
        <w:t xml:space="preserve"> between 25o 56’ and 25o 58’ S and between 29o 46’ and 29o 48’ E. The site is owned by Eskom Holding SOC Limited (Eskom) and located on the same property as the existing Eskom Arnot Power Station. The site is approximately 25.8 ha in size and included in portion 24 of the farm Rietkuil 491 JS.</w:t>
      </w:r>
      <w:r w:rsidRPr="00D11949">
        <w:t xml:space="preserve"> </w:t>
      </w:r>
    </w:p>
    <w:p w:rsidRPr="00D11949" w:rsidR="00583EBF" w:rsidP="00583EBF" w:rsidRDefault="00583EBF" w14:paraId="7E5311C6" w14:textId="77777777">
      <w:pPr>
        <w:jc w:val="both"/>
      </w:pPr>
    </w:p>
    <w:p w:rsidRPr="00D11949" w:rsidR="00583EBF" w:rsidP="00583EBF" w:rsidRDefault="00583EBF" w14:paraId="0166D919" w14:textId="77777777">
      <w:pPr>
        <w:jc w:val="both"/>
      </w:pPr>
    </w:p>
    <w:p w:rsidRPr="00D11949" w:rsidR="00583EBF" w:rsidP="00583EBF" w:rsidRDefault="00583EBF" w14:paraId="61A3532C" w14:textId="77777777">
      <w:pPr>
        <w:tabs>
          <w:tab w:val="clear" w:pos="357"/>
          <w:tab w:val="num" w:pos="576"/>
        </w:tabs>
        <w:spacing w:before="120" w:after="120"/>
        <w:ind w:left="576" w:hanging="576"/>
        <w:outlineLvl w:val="1"/>
        <w:rPr>
          <w:b/>
          <w:bCs/>
          <w:sz w:val="24"/>
        </w:rPr>
      </w:pPr>
      <w:r w:rsidRPr="00D11949">
        <w:rPr>
          <w:b/>
          <w:bCs/>
          <w:i/>
          <w:iCs/>
          <w:sz w:val="24"/>
        </w:rPr>
        <w:t>Employer</w:t>
      </w:r>
      <w:r w:rsidRPr="00D11949">
        <w:rPr>
          <w:b/>
          <w:bCs/>
          <w:sz w:val="24"/>
        </w:rPr>
        <w:t xml:space="preserve">’s objectives and purpose of the </w:t>
      </w:r>
      <w:r w:rsidRPr="00D11949">
        <w:rPr>
          <w:b/>
          <w:bCs/>
          <w:i/>
          <w:sz w:val="24"/>
        </w:rPr>
        <w:t>works</w:t>
      </w:r>
    </w:p>
    <w:p w:rsidRPr="00D11949" w:rsidR="00583EBF" w:rsidP="00583EBF" w:rsidRDefault="00583EBF" w14:paraId="51BA9693" w14:textId="77777777">
      <w:pPr>
        <w:jc w:val="both"/>
      </w:pPr>
    </w:p>
    <w:p w:rsidR="0012796F" w:rsidP="0012796F" w:rsidRDefault="0012796F" w14:paraId="22C2E61E" w14:textId="5FEA1E67">
      <w:pPr>
        <w:jc w:val="both"/>
      </w:pPr>
      <w:r>
        <w:t xml:space="preserve">The Arnot Solar PV Project is one of the reference projects within the </w:t>
      </w:r>
      <w:proofErr w:type="spellStart"/>
      <w:r>
        <w:t>iLanga</w:t>
      </w:r>
      <w:proofErr w:type="spellEnd"/>
      <w:r>
        <w:t xml:space="preserve"> Solar PV Rollout Programme, and is aimed at showcasing Eskom’s capability of developing and executing utility scale ground mounted Solar PV projects. The Concept Design is executed to describe, evaluate, and propose technically feasible Solar PV designs for the identified Project site at Arnot Power Station. It is important to note that the Project will be executed by appointing an EPC Contractor. The EPC Contractor will perform the detailed design of the PV Plant, and may select components and designs that are different to the ones presented in this Concept Design</w:t>
      </w:r>
    </w:p>
    <w:p w:rsidR="0012796F" w:rsidP="0012796F" w:rsidRDefault="0012796F" w14:paraId="352CCEF8" w14:textId="77777777">
      <w:pPr>
        <w:jc w:val="both"/>
      </w:pPr>
    </w:p>
    <w:p w:rsidRPr="00D11949" w:rsidR="00583EBF" w:rsidP="0012796F" w:rsidRDefault="0012796F" w14:paraId="7E0EB508" w14:textId="6F3665BF">
      <w:pPr>
        <w:jc w:val="both"/>
      </w:pPr>
      <w:r>
        <w:t>Eskom’s Renewables Operating Unit requires the capability to produce electricity generated from Solar PV to supply Arnot Power Station’s auxiliaries as identified in the Power Stations Site Screening. The objective of the Solar PV installation is to provide “clean” electricity to Arnot Power Station’s auxiliaries for own consumption, thereby increasing the overall electrical energy exported from Arnot Power Station onto the National Grid.</w:t>
      </w:r>
    </w:p>
    <w:p w:rsidRPr="00D11949" w:rsidR="00583EBF" w:rsidP="00583EBF" w:rsidRDefault="00583EBF" w14:paraId="1543F2EA" w14:textId="77777777">
      <w:pPr>
        <w:jc w:val="both"/>
      </w:pPr>
    </w:p>
    <w:p w:rsidRPr="00D11949" w:rsidR="00583EBF" w:rsidP="00583EBF" w:rsidRDefault="00583EBF" w14:paraId="6ACAA9FC" w14:textId="77777777">
      <w:pPr>
        <w:tabs>
          <w:tab w:val="clear" w:pos="357"/>
          <w:tab w:val="num" w:pos="576"/>
        </w:tabs>
        <w:spacing w:before="120" w:after="120"/>
        <w:ind w:left="576" w:hanging="576"/>
        <w:outlineLvl w:val="1"/>
        <w:rPr>
          <w:b/>
          <w:bCs/>
          <w:sz w:val="24"/>
        </w:rPr>
      </w:pPr>
      <w:r w:rsidRPr="00D11949">
        <w:rPr>
          <w:b/>
          <w:bCs/>
          <w:sz w:val="24"/>
        </w:rPr>
        <w:t>Interpretation and terminology</w:t>
      </w:r>
    </w:p>
    <w:p w:rsidRPr="00D11949" w:rsidR="00583EBF" w:rsidP="00583EBF" w:rsidRDefault="00583EBF" w14:paraId="7BE8247A" w14:textId="77777777">
      <w:pPr>
        <w:jc w:val="both"/>
      </w:pPr>
    </w:p>
    <w:p w:rsidRPr="00D11949" w:rsidR="00583EBF" w:rsidP="00583EBF" w:rsidRDefault="00583EBF" w14:paraId="13CC46F2" w14:textId="77777777">
      <w:pPr>
        <w:jc w:val="both"/>
      </w:pPr>
      <w:r w:rsidRPr="00D11949">
        <w:t>The following abbreviations are used in this Works Information:</w:t>
      </w:r>
    </w:p>
    <w:p w:rsidRPr="00D11949" w:rsidR="00583EBF" w:rsidP="00583EBF" w:rsidRDefault="00583EBF" w14:paraId="1ECA77AD" w14:textId="77777777">
      <w:pPr>
        <w:jc w:val="both"/>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439"/>
        <w:gridCol w:w="8189"/>
      </w:tblGrid>
      <w:tr w:rsidRPr="00D11949" w:rsidR="00583EBF" w14:paraId="757FC806" w14:textId="77777777">
        <w:tc>
          <w:tcPr>
            <w:tcW w:w="1439" w:type="dxa"/>
            <w:tcBorders>
              <w:top w:val="single" w:color="auto" w:sz="4" w:space="0"/>
              <w:left w:val="single" w:color="auto" w:sz="4" w:space="0"/>
              <w:bottom w:val="single" w:color="auto" w:sz="4" w:space="0"/>
              <w:right w:val="single" w:color="auto" w:sz="4" w:space="0"/>
            </w:tcBorders>
            <w:tcMar>
              <w:top w:w="85" w:type="dxa"/>
              <w:left w:w="108" w:type="dxa"/>
              <w:bottom w:w="85" w:type="dxa"/>
              <w:right w:w="108" w:type="dxa"/>
            </w:tcMar>
            <w:hideMark/>
          </w:tcPr>
          <w:p w:rsidRPr="00D11949" w:rsidR="00583EBF" w:rsidRDefault="00583EBF" w14:paraId="585DDF71" w14:textId="77777777">
            <w:pPr>
              <w:jc w:val="both"/>
              <w:rPr>
                <w:b/>
              </w:rPr>
            </w:pPr>
            <w:r w:rsidRPr="00D11949">
              <w:rPr>
                <w:b/>
              </w:rPr>
              <w:t>Abbreviation</w:t>
            </w:r>
          </w:p>
        </w:tc>
        <w:tc>
          <w:tcPr>
            <w:tcW w:w="8415" w:type="dxa"/>
            <w:tcBorders>
              <w:top w:val="single" w:color="auto" w:sz="4" w:space="0"/>
              <w:left w:val="single" w:color="auto" w:sz="4" w:space="0"/>
              <w:bottom w:val="single" w:color="auto" w:sz="4" w:space="0"/>
              <w:right w:val="single" w:color="auto" w:sz="4" w:space="0"/>
            </w:tcBorders>
            <w:tcMar>
              <w:top w:w="85" w:type="dxa"/>
              <w:left w:w="108" w:type="dxa"/>
              <w:bottom w:w="85" w:type="dxa"/>
              <w:right w:w="108" w:type="dxa"/>
            </w:tcMar>
            <w:hideMark/>
          </w:tcPr>
          <w:p w:rsidRPr="00D11949" w:rsidR="00583EBF" w:rsidRDefault="00583EBF" w14:paraId="2451E9B7" w14:textId="77777777">
            <w:pPr>
              <w:jc w:val="both"/>
              <w:rPr>
                <w:b/>
              </w:rPr>
            </w:pPr>
            <w:r w:rsidRPr="00D11949">
              <w:rPr>
                <w:b/>
              </w:rPr>
              <w:t>Meaning given to the abbreviation</w:t>
            </w:r>
          </w:p>
        </w:tc>
      </w:tr>
      <w:tr w:rsidRPr="00D11949" w:rsidR="00583EBF" w14:paraId="4CB63492" w14:textId="77777777">
        <w:tc>
          <w:tcPr>
            <w:tcW w:w="1439" w:type="dxa"/>
            <w:tcBorders>
              <w:top w:val="single" w:color="auto" w:sz="4" w:space="0"/>
              <w:left w:val="single" w:color="auto" w:sz="4" w:space="0"/>
              <w:bottom w:val="single" w:color="auto" w:sz="4" w:space="0"/>
              <w:right w:val="single" w:color="auto" w:sz="4" w:space="0"/>
            </w:tcBorders>
            <w:tcMar>
              <w:top w:w="85" w:type="dxa"/>
              <w:left w:w="108" w:type="dxa"/>
              <w:bottom w:w="85" w:type="dxa"/>
              <w:right w:w="108" w:type="dxa"/>
            </w:tcMar>
            <w:hideMark/>
          </w:tcPr>
          <w:p w:rsidRPr="00D11949" w:rsidR="00583EBF" w:rsidRDefault="00583EBF" w14:paraId="42299760" w14:textId="77777777">
            <w:pPr>
              <w:jc w:val="both"/>
            </w:pPr>
            <w:r w:rsidRPr="00D11949">
              <w:t>CV</w:t>
            </w:r>
          </w:p>
        </w:tc>
        <w:tc>
          <w:tcPr>
            <w:tcW w:w="8415" w:type="dxa"/>
            <w:tcBorders>
              <w:top w:val="single" w:color="auto" w:sz="4" w:space="0"/>
              <w:left w:val="single" w:color="auto" w:sz="4" w:space="0"/>
              <w:bottom w:val="single" w:color="auto" w:sz="4" w:space="0"/>
              <w:right w:val="single" w:color="auto" w:sz="4" w:space="0"/>
            </w:tcBorders>
            <w:tcMar>
              <w:top w:w="85" w:type="dxa"/>
              <w:left w:w="108" w:type="dxa"/>
              <w:bottom w:w="85" w:type="dxa"/>
              <w:right w:w="108" w:type="dxa"/>
            </w:tcMar>
            <w:hideMark/>
          </w:tcPr>
          <w:p w:rsidRPr="00D11949" w:rsidR="00583EBF" w:rsidRDefault="00583EBF" w14:paraId="50A107D4" w14:textId="77777777">
            <w:pPr>
              <w:jc w:val="both"/>
            </w:pPr>
            <w:r w:rsidRPr="00D11949">
              <w:t>Curriculum Vitae</w:t>
            </w:r>
          </w:p>
        </w:tc>
      </w:tr>
      <w:tr w:rsidRPr="00D11949" w:rsidR="00583EBF" w14:paraId="4190F1E0" w14:textId="77777777">
        <w:tc>
          <w:tcPr>
            <w:tcW w:w="1439" w:type="dxa"/>
            <w:tcBorders>
              <w:top w:val="single" w:color="auto" w:sz="4" w:space="0"/>
              <w:left w:val="single" w:color="auto" w:sz="4" w:space="0"/>
              <w:bottom w:val="single" w:color="auto" w:sz="4" w:space="0"/>
              <w:right w:val="single" w:color="auto" w:sz="4" w:space="0"/>
            </w:tcBorders>
            <w:tcMar>
              <w:top w:w="85" w:type="dxa"/>
              <w:left w:w="108" w:type="dxa"/>
              <w:bottom w:w="85" w:type="dxa"/>
              <w:right w:w="108" w:type="dxa"/>
            </w:tcMar>
            <w:hideMark/>
          </w:tcPr>
          <w:p w:rsidRPr="00D11949" w:rsidR="00583EBF" w:rsidRDefault="00583EBF" w14:paraId="050B95BE" w14:textId="77777777">
            <w:pPr>
              <w:jc w:val="both"/>
            </w:pPr>
            <w:r w:rsidRPr="00D11949">
              <w:t>EPC</w:t>
            </w:r>
          </w:p>
        </w:tc>
        <w:tc>
          <w:tcPr>
            <w:tcW w:w="8415" w:type="dxa"/>
            <w:tcBorders>
              <w:top w:val="single" w:color="auto" w:sz="4" w:space="0"/>
              <w:left w:val="single" w:color="auto" w:sz="4" w:space="0"/>
              <w:bottom w:val="single" w:color="auto" w:sz="4" w:space="0"/>
              <w:right w:val="single" w:color="auto" w:sz="4" w:space="0"/>
            </w:tcBorders>
            <w:tcMar>
              <w:top w:w="85" w:type="dxa"/>
              <w:left w:w="108" w:type="dxa"/>
              <w:bottom w:w="85" w:type="dxa"/>
              <w:right w:w="108" w:type="dxa"/>
            </w:tcMar>
            <w:hideMark/>
          </w:tcPr>
          <w:p w:rsidRPr="00D11949" w:rsidR="00583EBF" w:rsidRDefault="00583EBF" w14:paraId="287C3F31" w14:textId="77777777">
            <w:pPr>
              <w:jc w:val="both"/>
            </w:pPr>
            <w:r w:rsidRPr="00D11949">
              <w:t>Engineering, Procurement and Construction</w:t>
            </w:r>
          </w:p>
        </w:tc>
      </w:tr>
      <w:tr w:rsidRPr="00D11949" w:rsidR="00583EBF" w14:paraId="2EFD64CC" w14:textId="77777777">
        <w:tc>
          <w:tcPr>
            <w:tcW w:w="1439" w:type="dxa"/>
            <w:tcBorders>
              <w:top w:val="single" w:color="auto" w:sz="4" w:space="0"/>
              <w:left w:val="single" w:color="auto" w:sz="4" w:space="0"/>
              <w:bottom w:val="single" w:color="auto" w:sz="4" w:space="0"/>
              <w:right w:val="single" w:color="auto" w:sz="4" w:space="0"/>
            </w:tcBorders>
            <w:tcMar>
              <w:top w:w="85" w:type="dxa"/>
              <w:left w:w="108" w:type="dxa"/>
              <w:bottom w:w="85" w:type="dxa"/>
              <w:right w:w="108" w:type="dxa"/>
            </w:tcMar>
            <w:hideMark/>
          </w:tcPr>
          <w:p w:rsidRPr="00D11949" w:rsidR="00583EBF" w:rsidRDefault="00583EBF" w14:paraId="709BE541" w14:textId="77777777">
            <w:pPr>
              <w:jc w:val="both"/>
            </w:pPr>
            <w:r w:rsidRPr="00D11949">
              <w:t>MDL</w:t>
            </w:r>
          </w:p>
        </w:tc>
        <w:tc>
          <w:tcPr>
            <w:tcW w:w="8415" w:type="dxa"/>
            <w:tcBorders>
              <w:top w:val="single" w:color="auto" w:sz="4" w:space="0"/>
              <w:left w:val="single" w:color="auto" w:sz="4" w:space="0"/>
              <w:bottom w:val="single" w:color="auto" w:sz="4" w:space="0"/>
              <w:right w:val="single" w:color="auto" w:sz="4" w:space="0"/>
            </w:tcBorders>
            <w:tcMar>
              <w:top w:w="85" w:type="dxa"/>
              <w:left w:w="108" w:type="dxa"/>
              <w:bottom w:w="85" w:type="dxa"/>
              <w:right w:w="108" w:type="dxa"/>
            </w:tcMar>
            <w:hideMark/>
          </w:tcPr>
          <w:p w:rsidRPr="00D11949" w:rsidR="00583EBF" w:rsidRDefault="00583EBF" w14:paraId="27B6E860" w14:textId="77777777">
            <w:pPr>
              <w:jc w:val="both"/>
            </w:pPr>
            <w:r w:rsidRPr="00D11949">
              <w:t>Master Document List</w:t>
            </w:r>
          </w:p>
        </w:tc>
      </w:tr>
      <w:tr w:rsidRPr="00D11949" w:rsidR="00583EBF" w14:paraId="4AA754CC" w14:textId="77777777">
        <w:tc>
          <w:tcPr>
            <w:tcW w:w="1439" w:type="dxa"/>
            <w:tcBorders>
              <w:top w:val="single" w:color="auto" w:sz="4" w:space="0"/>
              <w:left w:val="single" w:color="auto" w:sz="4" w:space="0"/>
              <w:bottom w:val="single" w:color="auto" w:sz="4" w:space="0"/>
              <w:right w:val="single" w:color="auto" w:sz="4" w:space="0"/>
            </w:tcBorders>
            <w:tcMar>
              <w:top w:w="85" w:type="dxa"/>
              <w:left w:w="108" w:type="dxa"/>
              <w:bottom w:w="85" w:type="dxa"/>
              <w:right w:w="108" w:type="dxa"/>
            </w:tcMar>
            <w:hideMark/>
          </w:tcPr>
          <w:p w:rsidRPr="00D11949" w:rsidR="00583EBF" w:rsidRDefault="00583EBF" w14:paraId="4A10A93F" w14:textId="77777777">
            <w:pPr>
              <w:jc w:val="both"/>
            </w:pPr>
            <w:r w:rsidRPr="00D11949">
              <w:t>O&amp;M</w:t>
            </w:r>
          </w:p>
        </w:tc>
        <w:tc>
          <w:tcPr>
            <w:tcW w:w="8415" w:type="dxa"/>
            <w:tcBorders>
              <w:top w:val="single" w:color="auto" w:sz="4" w:space="0"/>
              <w:left w:val="single" w:color="auto" w:sz="4" w:space="0"/>
              <w:bottom w:val="single" w:color="auto" w:sz="4" w:space="0"/>
              <w:right w:val="single" w:color="auto" w:sz="4" w:space="0"/>
            </w:tcBorders>
            <w:tcMar>
              <w:top w:w="85" w:type="dxa"/>
              <w:left w:w="108" w:type="dxa"/>
              <w:bottom w:w="85" w:type="dxa"/>
              <w:right w:w="108" w:type="dxa"/>
            </w:tcMar>
            <w:hideMark/>
          </w:tcPr>
          <w:p w:rsidRPr="00D11949" w:rsidR="00583EBF" w:rsidRDefault="00583EBF" w14:paraId="7C39A622" w14:textId="77777777">
            <w:pPr>
              <w:jc w:val="both"/>
            </w:pPr>
            <w:r w:rsidRPr="00D11949">
              <w:t>Operation and Maintenance</w:t>
            </w:r>
          </w:p>
        </w:tc>
      </w:tr>
      <w:tr w:rsidRPr="00D11949" w:rsidR="00583EBF" w14:paraId="1181C01A" w14:textId="77777777">
        <w:tc>
          <w:tcPr>
            <w:tcW w:w="1439" w:type="dxa"/>
            <w:tcBorders>
              <w:top w:val="single" w:color="auto" w:sz="4" w:space="0"/>
              <w:left w:val="single" w:color="auto" w:sz="4" w:space="0"/>
              <w:bottom w:val="single" w:color="auto" w:sz="4" w:space="0"/>
              <w:right w:val="single" w:color="auto" w:sz="4" w:space="0"/>
            </w:tcBorders>
            <w:tcMar>
              <w:top w:w="85" w:type="dxa"/>
              <w:left w:w="108" w:type="dxa"/>
              <w:bottom w:w="85" w:type="dxa"/>
              <w:right w:w="108" w:type="dxa"/>
            </w:tcMar>
            <w:hideMark/>
          </w:tcPr>
          <w:p w:rsidRPr="00D11949" w:rsidR="00583EBF" w:rsidRDefault="00583EBF" w14:paraId="106CE610" w14:textId="77777777">
            <w:pPr>
              <w:tabs>
                <w:tab w:val="clear" w:pos="357"/>
                <w:tab w:val="left" w:pos="720"/>
              </w:tabs>
              <w:autoSpaceDE w:val="0"/>
              <w:autoSpaceDN w:val="0"/>
              <w:adjustRightInd w:val="0"/>
              <w:jc w:val="both"/>
              <w:rPr>
                <w:rFonts w:cs="Arial"/>
                <w:sz w:val="24"/>
                <w:lang w:val="en-US"/>
              </w:rPr>
            </w:pPr>
            <w:proofErr w:type="spellStart"/>
            <w:r w:rsidRPr="00D11949">
              <w:rPr>
                <w:rFonts w:cs="Arial"/>
                <w:szCs w:val="20"/>
                <w:lang w:val="en-US"/>
              </w:rPr>
              <w:t>PSiRA</w:t>
            </w:r>
            <w:proofErr w:type="spellEnd"/>
          </w:p>
        </w:tc>
        <w:tc>
          <w:tcPr>
            <w:tcW w:w="8415" w:type="dxa"/>
            <w:tcBorders>
              <w:top w:val="single" w:color="auto" w:sz="4" w:space="0"/>
              <w:left w:val="single" w:color="auto" w:sz="4" w:space="0"/>
              <w:bottom w:val="single" w:color="auto" w:sz="4" w:space="0"/>
              <w:right w:val="single" w:color="auto" w:sz="4" w:space="0"/>
            </w:tcBorders>
            <w:tcMar>
              <w:top w:w="85" w:type="dxa"/>
              <w:left w:w="108" w:type="dxa"/>
              <w:bottom w:w="85" w:type="dxa"/>
              <w:right w:w="108" w:type="dxa"/>
            </w:tcMar>
            <w:hideMark/>
          </w:tcPr>
          <w:p w:rsidRPr="00D11949" w:rsidR="00583EBF" w:rsidRDefault="00583EBF" w14:paraId="3CC2A005" w14:textId="77777777">
            <w:pPr>
              <w:jc w:val="both"/>
            </w:pPr>
            <w:r w:rsidRPr="00D11949">
              <w:t>Private Security Industry Regulatory Authority</w:t>
            </w:r>
          </w:p>
        </w:tc>
      </w:tr>
      <w:tr w:rsidRPr="00D11949" w:rsidR="00583EBF" w14:paraId="07DC0D53" w14:textId="77777777">
        <w:tc>
          <w:tcPr>
            <w:tcW w:w="1439" w:type="dxa"/>
            <w:tcBorders>
              <w:top w:val="single" w:color="auto" w:sz="4" w:space="0"/>
              <w:left w:val="single" w:color="auto" w:sz="4" w:space="0"/>
              <w:bottom w:val="single" w:color="auto" w:sz="4" w:space="0"/>
              <w:right w:val="single" w:color="auto" w:sz="4" w:space="0"/>
            </w:tcBorders>
            <w:tcMar>
              <w:top w:w="85" w:type="dxa"/>
              <w:left w:w="108" w:type="dxa"/>
              <w:bottom w:w="85" w:type="dxa"/>
              <w:right w:w="108" w:type="dxa"/>
            </w:tcMar>
            <w:hideMark/>
          </w:tcPr>
          <w:p w:rsidRPr="00D11949" w:rsidR="00583EBF" w:rsidRDefault="00583EBF" w14:paraId="39B36895" w14:textId="77777777">
            <w:pPr>
              <w:tabs>
                <w:tab w:val="clear" w:pos="357"/>
                <w:tab w:val="left" w:pos="720"/>
              </w:tabs>
              <w:autoSpaceDE w:val="0"/>
              <w:autoSpaceDN w:val="0"/>
              <w:adjustRightInd w:val="0"/>
              <w:jc w:val="both"/>
              <w:rPr>
                <w:rFonts w:cs="Arial"/>
                <w:szCs w:val="20"/>
                <w:lang w:val="en-US"/>
              </w:rPr>
            </w:pPr>
            <w:r w:rsidRPr="00D11949">
              <w:rPr>
                <w:rFonts w:cs="Arial"/>
                <w:szCs w:val="20"/>
                <w:lang w:val="en-US"/>
              </w:rPr>
              <w:t>PTW</w:t>
            </w:r>
          </w:p>
        </w:tc>
        <w:tc>
          <w:tcPr>
            <w:tcW w:w="8415" w:type="dxa"/>
            <w:tcBorders>
              <w:top w:val="single" w:color="auto" w:sz="4" w:space="0"/>
              <w:left w:val="single" w:color="auto" w:sz="4" w:space="0"/>
              <w:bottom w:val="single" w:color="auto" w:sz="4" w:space="0"/>
              <w:right w:val="single" w:color="auto" w:sz="4" w:space="0"/>
            </w:tcBorders>
            <w:tcMar>
              <w:top w:w="85" w:type="dxa"/>
              <w:left w:w="108" w:type="dxa"/>
              <w:bottom w:w="85" w:type="dxa"/>
              <w:right w:w="108" w:type="dxa"/>
            </w:tcMar>
            <w:hideMark/>
          </w:tcPr>
          <w:p w:rsidRPr="00D11949" w:rsidR="00583EBF" w:rsidRDefault="00583EBF" w14:paraId="32BFEC61" w14:textId="77777777">
            <w:pPr>
              <w:jc w:val="both"/>
            </w:pPr>
            <w:r w:rsidRPr="00D11949">
              <w:t>Permit to Work</w:t>
            </w:r>
          </w:p>
        </w:tc>
      </w:tr>
      <w:tr w:rsidRPr="00D11949" w:rsidR="00583EBF" w14:paraId="759736EF" w14:textId="77777777">
        <w:tc>
          <w:tcPr>
            <w:tcW w:w="1439" w:type="dxa"/>
            <w:tcBorders>
              <w:top w:val="single" w:color="auto" w:sz="4" w:space="0"/>
              <w:left w:val="single" w:color="auto" w:sz="4" w:space="0"/>
              <w:bottom w:val="single" w:color="auto" w:sz="4" w:space="0"/>
              <w:right w:val="single" w:color="auto" w:sz="4" w:space="0"/>
            </w:tcBorders>
            <w:tcMar>
              <w:top w:w="85" w:type="dxa"/>
              <w:left w:w="108" w:type="dxa"/>
              <w:bottom w:w="85" w:type="dxa"/>
              <w:right w:w="108" w:type="dxa"/>
            </w:tcMar>
            <w:hideMark/>
          </w:tcPr>
          <w:p w:rsidRPr="00D11949" w:rsidR="00583EBF" w:rsidRDefault="00583EBF" w14:paraId="1FF7D297" w14:textId="77777777">
            <w:pPr>
              <w:jc w:val="both"/>
            </w:pPr>
            <w:r w:rsidRPr="00D11949">
              <w:t>PV</w:t>
            </w:r>
          </w:p>
        </w:tc>
        <w:tc>
          <w:tcPr>
            <w:tcW w:w="8415" w:type="dxa"/>
            <w:tcBorders>
              <w:top w:val="single" w:color="auto" w:sz="4" w:space="0"/>
              <w:left w:val="single" w:color="auto" w:sz="4" w:space="0"/>
              <w:bottom w:val="single" w:color="auto" w:sz="4" w:space="0"/>
              <w:right w:val="single" w:color="auto" w:sz="4" w:space="0"/>
            </w:tcBorders>
            <w:tcMar>
              <w:top w:w="85" w:type="dxa"/>
              <w:left w:w="108" w:type="dxa"/>
              <w:bottom w:w="85" w:type="dxa"/>
              <w:right w:w="108" w:type="dxa"/>
            </w:tcMar>
            <w:hideMark/>
          </w:tcPr>
          <w:p w:rsidRPr="00D11949" w:rsidR="00583EBF" w:rsidRDefault="00583EBF" w14:paraId="0156AF7E" w14:textId="77777777">
            <w:pPr>
              <w:jc w:val="both"/>
            </w:pPr>
            <w:r w:rsidRPr="00D11949">
              <w:t>Photovoltaic</w:t>
            </w:r>
          </w:p>
        </w:tc>
      </w:tr>
      <w:tr w:rsidRPr="00D11949" w:rsidR="00583EBF" w14:paraId="6E7B18AC" w14:textId="77777777">
        <w:tc>
          <w:tcPr>
            <w:tcW w:w="1439" w:type="dxa"/>
            <w:tcBorders>
              <w:top w:val="single" w:color="auto" w:sz="4" w:space="0"/>
              <w:left w:val="single" w:color="auto" w:sz="4" w:space="0"/>
              <w:bottom w:val="single" w:color="auto" w:sz="4" w:space="0"/>
              <w:right w:val="single" w:color="auto" w:sz="4" w:space="0"/>
            </w:tcBorders>
            <w:tcMar>
              <w:top w:w="85" w:type="dxa"/>
              <w:left w:w="108" w:type="dxa"/>
              <w:bottom w:w="85" w:type="dxa"/>
              <w:right w:w="108" w:type="dxa"/>
            </w:tcMar>
            <w:hideMark/>
          </w:tcPr>
          <w:p w:rsidRPr="00D11949" w:rsidR="00583EBF" w:rsidRDefault="00583EBF" w14:paraId="45235793" w14:textId="77777777">
            <w:pPr>
              <w:jc w:val="both"/>
            </w:pPr>
            <w:r w:rsidRPr="00D11949">
              <w:t>SHEQ</w:t>
            </w:r>
          </w:p>
        </w:tc>
        <w:tc>
          <w:tcPr>
            <w:tcW w:w="8415" w:type="dxa"/>
            <w:tcBorders>
              <w:top w:val="single" w:color="auto" w:sz="4" w:space="0"/>
              <w:left w:val="single" w:color="auto" w:sz="4" w:space="0"/>
              <w:bottom w:val="single" w:color="auto" w:sz="4" w:space="0"/>
              <w:right w:val="single" w:color="auto" w:sz="4" w:space="0"/>
            </w:tcBorders>
            <w:tcMar>
              <w:top w:w="85" w:type="dxa"/>
              <w:left w:w="108" w:type="dxa"/>
              <w:bottom w:w="85" w:type="dxa"/>
              <w:right w:w="108" w:type="dxa"/>
            </w:tcMar>
            <w:hideMark/>
          </w:tcPr>
          <w:p w:rsidRPr="00D11949" w:rsidR="00583EBF" w:rsidRDefault="00583EBF" w14:paraId="77E3853B" w14:textId="77777777">
            <w:pPr>
              <w:jc w:val="both"/>
            </w:pPr>
            <w:r w:rsidRPr="00D11949">
              <w:t>Safety, Health, Environment and Quality</w:t>
            </w:r>
          </w:p>
        </w:tc>
      </w:tr>
    </w:tbl>
    <w:p w:rsidRPr="00D11949" w:rsidR="00583EBF" w:rsidP="00583EBF" w:rsidRDefault="00583EBF" w14:paraId="036E8296" w14:textId="77777777">
      <w:pPr>
        <w:jc w:val="both"/>
      </w:pPr>
    </w:p>
    <w:p w:rsidRPr="00D11949" w:rsidR="00583EBF" w:rsidP="00583EBF" w:rsidRDefault="001B036E" w14:paraId="76BE573E" w14:textId="0362A19B">
      <w:pPr>
        <w:keepNext/>
        <w:tabs>
          <w:tab w:val="clear" w:pos="357"/>
          <w:tab w:val="num" w:pos="432"/>
        </w:tabs>
        <w:spacing w:before="240" w:after="240"/>
        <w:ind w:left="432" w:hanging="432"/>
        <w:jc w:val="both"/>
        <w:outlineLvl w:val="0"/>
        <w:rPr>
          <w:b/>
          <w:sz w:val="28"/>
        </w:rPr>
      </w:pPr>
      <w:r>
        <w:rPr>
          <w:b/>
          <w:sz w:val="28"/>
        </w:rPr>
        <w:t>M</w:t>
      </w:r>
      <w:r w:rsidRPr="00D11949" w:rsidR="00583EBF">
        <w:rPr>
          <w:b/>
          <w:sz w:val="28"/>
        </w:rPr>
        <w:t>anagement and start up</w:t>
      </w:r>
    </w:p>
    <w:p w:rsidRPr="00D11949" w:rsidR="00583EBF" w:rsidP="00583EBF" w:rsidRDefault="00583EBF" w14:paraId="7F25E978" w14:textId="77777777">
      <w:pPr>
        <w:tabs>
          <w:tab w:val="clear" w:pos="357"/>
          <w:tab w:val="num" w:pos="576"/>
        </w:tabs>
        <w:spacing w:before="120" w:after="120"/>
        <w:ind w:left="576" w:hanging="576"/>
        <w:outlineLvl w:val="1"/>
        <w:rPr>
          <w:b/>
          <w:bCs/>
          <w:sz w:val="24"/>
        </w:rPr>
      </w:pPr>
      <w:r w:rsidRPr="00D11949">
        <w:rPr>
          <w:b/>
          <w:bCs/>
          <w:sz w:val="24"/>
        </w:rPr>
        <w:t>Management meetings</w:t>
      </w:r>
    </w:p>
    <w:p w:rsidRPr="00D11949" w:rsidR="00583EBF" w:rsidP="00583EBF" w:rsidRDefault="00583EBF" w14:paraId="6C7A9BD9" w14:textId="77777777">
      <w:pPr>
        <w:jc w:val="both"/>
      </w:pPr>
    </w:p>
    <w:p w:rsidRPr="00D11949" w:rsidR="00583EBF" w:rsidP="00583EBF" w:rsidRDefault="00583EBF" w14:paraId="36B9CC64" w14:textId="77777777">
      <w:pPr>
        <w:jc w:val="both"/>
      </w:pPr>
      <w:r w:rsidRPr="00D11949">
        <w:t xml:space="preserve">Regular meetings of a general nature may be convened and chaired by the </w:t>
      </w:r>
      <w:r w:rsidRPr="00D11949">
        <w:rPr>
          <w:i/>
        </w:rPr>
        <w:t>Project Manager</w:t>
      </w:r>
      <w:r w:rsidRPr="00D11949">
        <w:t xml:space="preserve"> as follows:</w:t>
      </w:r>
    </w:p>
    <w:p w:rsidRPr="00D11949" w:rsidR="00583EBF" w:rsidP="00583EBF" w:rsidRDefault="00583EBF" w14:paraId="10E2FC36" w14:textId="77777777">
      <w:pPr>
        <w:jc w:val="both"/>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484"/>
        <w:gridCol w:w="2608"/>
        <w:gridCol w:w="2252"/>
        <w:gridCol w:w="2284"/>
      </w:tblGrid>
      <w:tr w:rsidRPr="00E35F5C" w:rsidR="00583EBF" w:rsidTr="00E35F5C" w14:paraId="01552A2C" w14:textId="77777777">
        <w:tc>
          <w:tcPr>
            <w:tcW w:w="2542"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hideMark/>
          </w:tcPr>
          <w:p w:rsidRPr="00E35F5C" w:rsidR="00583EBF" w:rsidRDefault="00583EBF" w14:paraId="6EF25BF6" w14:textId="77777777">
            <w:pPr>
              <w:jc w:val="both"/>
              <w:rPr>
                <w:b/>
                <w:bCs/>
              </w:rPr>
            </w:pPr>
            <w:r w:rsidRPr="00E35F5C">
              <w:rPr>
                <w:b/>
                <w:bCs/>
              </w:rPr>
              <w:t>Title and purpose</w:t>
            </w:r>
          </w:p>
        </w:tc>
        <w:tc>
          <w:tcPr>
            <w:tcW w:w="2670"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hideMark/>
          </w:tcPr>
          <w:p w:rsidRPr="00E35F5C" w:rsidR="00583EBF" w:rsidRDefault="00583EBF" w14:paraId="62BEDCFC" w14:textId="77777777">
            <w:pPr>
              <w:jc w:val="both"/>
              <w:rPr>
                <w:b/>
                <w:bCs/>
              </w:rPr>
            </w:pPr>
            <w:r w:rsidRPr="00E35F5C">
              <w:rPr>
                <w:b/>
                <w:bCs/>
              </w:rPr>
              <w:t>Approximate time &amp; interval</w:t>
            </w:r>
          </w:p>
        </w:tc>
        <w:tc>
          <w:tcPr>
            <w:tcW w:w="2321"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hideMark/>
          </w:tcPr>
          <w:p w:rsidRPr="00E35F5C" w:rsidR="00583EBF" w:rsidRDefault="00583EBF" w14:paraId="4F3089AF" w14:textId="77777777">
            <w:pPr>
              <w:jc w:val="both"/>
              <w:rPr>
                <w:b/>
                <w:bCs/>
              </w:rPr>
            </w:pPr>
            <w:r w:rsidRPr="00E35F5C">
              <w:rPr>
                <w:b/>
                <w:bCs/>
              </w:rPr>
              <w:t>Location</w:t>
            </w:r>
          </w:p>
        </w:tc>
        <w:tc>
          <w:tcPr>
            <w:tcW w:w="2321"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hideMark/>
          </w:tcPr>
          <w:p w:rsidRPr="00E35F5C" w:rsidR="00583EBF" w:rsidRDefault="00583EBF" w14:paraId="141EEC1F" w14:textId="77777777">
            <w:pPr>
              <w:jc w:val="both"/>
              <w:rPr>
                <w:b/>
                <w:bCs/>
              </w:rPr>
            </w:pPr>
            <w:r w:rsidRPr="00E35F5C">
              <w:rPr>
                <w:b/>
                <w:bCs/>
              </w:rPr>
              <w:t>Attendance by:</w:t>
            </w:r>
          </w:p>
        </w:tc>
      </w:tr>
      <w:tr w:rsidRPr="00D11949" w:rsidR="00583EBF" w:rsidTr="00E35F5C" w14:paraId="7424FCA3" w14:textId="77777777">
        <w:tc>
          <w:tcPr>
            <w:tcW w:w="2542"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hideMark/>
          </w:tcPr>
          <w:p w:rsidRPr="00D11949" w:rsidR="00583EBF" w:rsidRDefault="00583EBF" w14:paraId="3B3F8358" w14:textId="77777777">
            <w:r w:rsidRPr="00D11949">
              <w:t>Risk register and compensation events</w:t>
            </w:r>
          </w:p>
        </w:tc>
        <w:tc>
          <w:tcPr>
            <w:tcW w:w="2670"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hideMark/>
          </w:tcPr>
          <w:p w:rsidRPr="00D11949" w:rsidR="00583EBF" w:rsidRDefault="00583EBF" w14:paraId="0E9EAB01" w14:textId="77777777">
            <w:r w:rsidRPr="00D11949">
              <w:t>Monthly at progress meetings.</w:t>
            </w:r>
          </w:p>
        </w:tc>
        <w:tc>
          <w:tcPr>
            <w:tcW w:w="2321"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tcPr>
          <w:p w:rsidRPr="00D11949" w:rsidR="00583EBF" w:rsidRDefault="00E35F5C" w14:paraId="7812F0BE" w14:textId="48BF0A2C">
            <w:r>
              <w:t>Arnot Power Station</w:t>
            </w:r>
          </w:p>
        </w:tc>
        <w:tc>
          <w:tcPr>
            <w:tcW w:w="2321"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hideMark/>
          </w:tcPr>
          <w:p w:rsidRPr="00D11949" w:rsidR="00583EBF" w:rsidRDefault="00583EBF" w14:paraId="09AAAFC0" w14:textId="77777777">
            <w:r w:rsidRPr="00D11949">
              <w:rPr>
                <w:i/>
              </w:rPr>
              <w:t>Employer and Contractor (incl. risk management personnel from both parties)</w:t>
            </w:r>
            <w:r w:rsidRPr="00D11949">
              <w:t xml:space="preserve"> </w:t>
            </w:r>
          </w:p>
        </w:tc>
      </w:tr>
      <w:tr w:rsidRPr="00D11949" w:rsidR="00583EBF" w:rsidTr="00E35F5C" w14:paraId="55912291" w14:textId="77777777">
        <w:tc>
          <w:tcPr>
            <w:tcW w:w="2542"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hideMark/>
          </w:tcPr>
          <w:p w:rsidRPr="00D11949" w:rsidR="00583EBF" w:rsidRDefault="00583EBF" w14:paraId="49FCF9A4" w14:textId="77777777">
            <w:r w:rsidRPr="00D11949">
              <w:t>Overall contract progress and feedback</w:t>
            </w:r>
          </w:p>
        </w:tc>
        <w:tc>
          <w:tcPr>
            <w:tcW w:w="2670"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hideMark/>
          </w:tcPr>
          <w:p w:rsidRPr="00D11949" w:rsidR="00583EBF" w:rsidRDefault="00583EBF" w14:paraId="0901EF4F" w14:textId="77777777">
            <w:r w:rsidRPr="00D11949">
              <w:t>Monthly at progress and management meetings.</w:t>
            </w:r>
          </w:p>
        </w:tc>
        <w:tc>
          <w:tcPr>
            <w:tcW w:w="2321"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tcPr>
          <w:p w:rsidRPr="00D11949" w:rsidR="00583EBF" w:rsidRDefault="00E35F5C" w14:paraId="2A465E4D" w14:textId="7061A747">
            <w:r>
              <w:t>Arnot Power Station</w:t>
            </w:r>
          </w:p>
        </w:tc>
        <w:tc>
          <w:tcPr>
            <w:tcW w:w="2321"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hideMark/>
          </w:tcPr>
          <w:p w:rsidRPr="00D11949" w:rsidR="00583EBF" w:rsidRDefault="00583EBF" w14:paraId="689C7714" w14:textId="77777777">
            <w:r w:rsidRPr="00D11949">
              <w:rPr>
                <w:i/>
              </w:rPr>
              <w:t>Employer (or representatives)</w:t>
            </w:r>
            <w:r w:rsidRPr="00D11949">
              <w:t xml:space="preserve"> and </w:t>
            </w:r>
            <w:r w:rsidRPr="00D11949">
              <w:rPr>
                <w:i/>
              </w:rPr>
              <w:t>Contractor</w:t>
            </w:r>
          </w:p>
        </w:tc>
      </w:tr>
      <w:tr w:rsidRPr="00D11949" w:rsidR="00583EBF" w:rsidTr="00E35F5C" w14:paraId="39E1D6F2" w14:textId="77777777">
        <w:tc>
          <w:tcPr>
            <w:tcW w:w="2542"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hideMark/>
          </w:tcPr>
          <w:p w:rsidRPr="00D11949" w:rsidR="00583EBF" w:rsidRDefault="00583EBF" w14:paraId="3BE7E885" w14:textId="77777777">
            <w:r w:rsidRPr="00D11949">
              <w:t>Design review progress</w:t>
            </w:r>
          </w:p>
        </w:tc>
        <w:tc>
          <w:tcPr>
            <w:tcW w:w="2670"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hideMark/>
          </w:tcPr>
          <w:p w:rsidRPr="00D11949" w:rsidR="00583EBF" w:rsidRDefault="00583EBF" w14:paraId="4AD019F8" w14:textId="77777777">
            <w:r w:rsidRPr="00D11949">
              <w:t>Weekly during design phase</w:t>
            </w:r>
          </w:p>
        </w:tc>
        <w:tc>
          <w:tcPr>
            <w:tcW w:w="2321"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tcPr>
          <w:p w:rsidRPr="00D11949" w:rsidR="00583EBF" w:rsidRDefault="00E35F5C" w14:paraId="2C812F43" w14:textId="620D69F5">
            <w:r>
              <w:t>Arnot Power Station</w:t>
            </w:r>
          </w:p>
        </w:tc>
        <w:tc>
          <w:tcPr>
            <w:tcW w:w="2321"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hideMark/>
          </w:tcPr>
          <w:p w:rsidRPr="00D11949" w:rsidR="00583EBF" w:rsidRDefault="00583EBF" w14:paraId="72FEF3F4" w14:textId="77777777">
            <w:r w:rsidRPr="00D11949">
              <w:rPr>
                <w:i/>
              </w:rPr>
              <w:t>Employer (or representatives) and the Contractor (incl. Lead Design Engineer).</w:t>
            </w:r>
          </w:p>
        </w:tc>
      </w:tr>
      <w:tr w:rsidRPr="00D11949" w:rsidR="00583EBF" w:rsidTr="00E35F5C" w14:paraId="7C991C76" w14:textId="77777777">
        <w:tc>
          <w:tcPr>
            <w:tcW w:w="2542"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hideMark/>
          </w:tcPr>
          <w:p w:rsidRPr="00D11949" w:rsidR="00583EBF" w:rsidRDefault="00583EBF" w14:paraId="27FFCCC5" w14:textId="77777777">
            <w:r w:rsidRPr="00D11949">
              <w:t>Site construction progress</w:t>
            </w:r>
          </w:p>
        </w:tc>
        <w:tc>
          <w:tcPr>
            <w:tcW w:w="2670"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hideMark/>
          </w:tcPr>
          <w:p w:rsidRPr="00D11949" w:rsidR="00583EBF" w:rsidRDefault="00583EBF" w14:paraId="1B5F66A7" w14:textId="77777777">
            <w:r w:rsidRPr="00D11949">
              <w:t>Weekly during construction and commissioning phase</w:t>
            </w:r>
          </w:p>
        </w:tc>
        <w:tc>
          <w:tcPr>
            <w:tcW w:w="2321"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tcPr>
          <w:p w:rsidRPr="00D11949" w:rsidR="00583EBF" w:rsidRDefault="00E35F5C" w14:paraId="35F1DA47" w14:textId="398318CB">
            <w:r>
              <w:t>Arnot Power Station</w:t>
            </w:r>
          </w:p>
        </w:tc>
        <w:tc>
          <w:tcPr>
            <w:tcW w:w="2321"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hideMark/>
          </w:tcPr>
          <w:p w:rsidRPr="00D11949" w:rsidR="00583EBF" w:rsidRDefault="00583EBF" w14:paraId="1A4FA5D2" w14:textId="77777777">
            <w:r w:rsidRPr="00D11949">
              <w:rPr>
                <w:i/>
              </w:rPr>
              <w:t>Employer (or representatives) and Contractor (incl. Site Supervisor, construction foreman, SHEQ personnel.)</w:t>
            </w:r>
          </w:p>
        </w:tc>
      </w:tr>
    </w:tbl>
    <w:p w:rsidRPr="00D11949" w:rsidR="00583EBF" w:rsidP="00583EBF" w:rsidRDefault="00583EBF" w14:paraId="18E5DD65" w14:textId="77777777">
      <w:pPr>
        <w:jc w:val="both"/>
      </w:pPr>
    </w:p>
    <w:p w:rsidRPr="00D11949" w:rsidR="00583EBF" w:rsidP="00583EBF" w:rsidRDefault="00583EBF" w14:paraId="456B2F5A" w14:textId="77777777">
      <w:pPr>
        <w:jc w:val="both"/>
        <w:rPr>
          <w:rFonts w:cs="Arial"/>
        </w:rPr>
      </w:pPr>
    </w:p>
    <w:p w:rsidRPr="00D11949" w:rsidR="00583EBF" w:rsidP="00583EBF" w:rsidRDefault="00583EBF" w14:paraId="10711D06" w14:textId="77777777">
      <w:pPr>
        <w:jc w:val="both"/>
      </w:pPr>
    </w:p>
    <w:p w:rsidRPr="00D11949" w:rsidR="00583EBF" w:rsidP="00583EBF" w:rsidRDefault="00583EBF" w14:paraId="5E731B3C" w14:textId="77777777">
      <w:pPr>
        <w:jc w:val="both"/>
      </w:pPr>
      <w:r w:rsidRPr="00D11949">
        <w:t xml:space="preserve">Meetings of a specialist nature may be convened as specified elsewhere in this Works Information or if not so specified by persons and at times and locations to suit the Parties, the nature and the progress of the </w:t>
      </w:r>
      <w:r w:rsidRPr="00D11949">
        <w:rPr>
          <w:i/>
        </w:rPr>
        <w:t>works</w:t>
      </w:r>
      <w:r w:rsidRPr="00D11949">
        <w:t xml:space="preserve">.  Records of these meetings shall be submitted to the </w:t>
      </w:r>
      <w:r w:rsidRPr="00D11949">
        <w:rPr>
          <w:i/>
        </w:rPr>
        <w:t>Project Manager</w:t>
      </w:r>
      <w:r w:rsidRPr="00D11949">
        <w:t xml:space="preserve"> by the person convening the meeting within five days of the meeting.  </w:t>
      </w:r>
    </w:p>
    <w:p w:rsidRPr="00D11949" w:rsidR="00583EBF" w:rsidP="00583EBF" w:rsidRDefault="00583EBF" w14:paraId="00E8C583" w14:textId="77777777">
      <w:pPr>
        <w:jc w:val="both"/>
      </w:pPr>
    </w:p>
    <w:p w:rsidRPr="00D11949" w:rsidR="00583EBF" w:rsidP="00583EBF" w:rsidRDefault="00583EBF" w14:paraId="7CEDD79A" w14:textId="77777777">
      <w:pPr>
        <w:jc w:val="both"/>
      </w:pPr>
      <w:r w:rsidRPr="00D11949">
        <w:t xml:space="preserve">All meetings shall be recorded using minutes or a register prepared and circulated by the person who convened the meeting.   Such minutes or register shall not be used for the purpose of confirming actions or instructions under the contract as these shall be done separately by the person identified in the </w:t>
      </w:r>
      <w:r w:rsidRPr="00D11949">
        <w:rPr>
          <w:i/>
        </w:rPr>
        <w:t>conditions of contract</w:t>
      </w:r>
      <w:r w:rsidRPr="00D11949">
        <w:t xml:space="preserve"> to carry out such actions or instructions.  </w:t>
      </w:r>
    </w:p>
    <w:p w:rsidRPr="00D11949" w:rsidR="00583EBF" w:rsidP="00583EBF" w:rsidRDefault="00583EBF" w14:paraId="4B7524CF" w14:textId="77777777">
      <w:pPr>
        <w:jc w:val="both"/>
      </w:pPr>
    </w:p>
    <w:p w:rsidR="006D0485" w:rsidP="00583EBF" w:rsidRDefault="006D0485" w14:paraId="6E407F43" w14:textId="77777777">
      <w:pPr>
        <w:jc w:val="both"/>
        <w:rPr>
          <w:sz w:val="28"/>
          <w:szCs w:val="28"/>
        </w:rPr>
      </w:pPr>
    </w:p>
    <w:p w:rsidR="004F72F8" w:rsidP="00583EBF" w:rsidRDefault="004F72F8" w14:paraId="7E1B4C01" w14:textId="77777777">
      <w:pPr>
        <w:jc w:val="both"/>
        <w:rPr>
          <w:b/>
          <w:bCs/>
          <w:sz w:val="28"/>
          <w:szCs w:val="28"/>
        </w:rPr>
      </w:pPr>
      <w:r>
        <w:rPr>
          <w:b/>
          <w:bCs/>
          <w:sz w:val="28"/>
          <w:szCs w:val="28"/>
        </w:rPr>
        <w:br w:type="page"/>
      </w:r>
    </w:p>
    <w:p w:rsidRPr="006D0485" w:rsidR="00583EBF" w:rsidP="00583EBF" w:rsidRDefault="006D0485" w14:paraId="6811F3EF" w14:textId="25F333EA">
      <w:pPr>
        <w:jc w:val="both"/>
        <w:rPr>
          <w:b/>
          <w:bCs/>
          <w:sz w:val="28"/>
          <w:szCs w:val="28"/>
        </w:rPr>
      </w:pPr>
      <w:r w:rsidRPr="006D0485">
        <w:rPr>
          <w:b/>
          <w:bCs/>
          <w:sz w:val="28"/>
          <w:szCs w:val="28"/>
        </w:rPr>
        <w:t xml:space="preserve">Functional Specification </w:t>
      </w:r>
    </w:p>
    <w:p w:rsidRPr="006D0485" w:rsidR="006D0485" w:rsidP="00583EBF" w:rsidRDefault="006D0485" w14:paraId="1533C492" w14:textId="77777777">
      <w:pPr>
        <w:jc w:val="both"/>
        <w:rPr>
          <w:b/>
          <w:bCs/>
          <w:sz w:val="28"/>
          <w:szCs w:val="28"/>
        </w:rPr>
      </w:pPr>
    </w:p>
    <w:p w:rsidRPr="00BD6B30" w:rsidR="006D0485" w:rsidP="006D0485" w:rsidRDefault="006D0485" w14:paraId="0A30A59A" w14:textId="651BB67B">
      <w:pPr>
        <w:spacing w:line="276" w:lineRule="auto"/>
        <w:rPr>
          <w:rFonts w:cs="Arial"/>
        </w:rPr>
      </w:pPr>
      <w:r w:rsidRPr="00883B46">
        <w:rPr>
          <w:highlight w:val="yellow"/>
        </w:rPr>
        <w:t xml:space="preserve">The Employer’s Works Information are as detailed in this document </w:t>
      </w:r>
      <w:r w:rsidRPr="00883B46" w:rsidR="004F72F8">
        <w:rPr>
          <w:highlight w:val="yellow"/>
        </w:rPr>
        <w:t xml:space="preserve">including the </w:t>
      </w:r>
      <w:r w:rsidRPr="00883B46">
        <w:rPr>
          <w:highlight w:val="yellow"/>
        </w:rPr>
        <w:t xml:space="preserve">technical requirements provided in the </w:t>
      </w:r>
      <w:bookmarkStart w:name="_Hlk167023217" w:id="69"/>
      <w:r w:rsidRPr="00883B46">
        <w:rPr>
          <w:highlight w:val="yellow"/>
        </w:rPr>
        <w:t>Sere Solar PV Plant Functional Specification</w:t>
      </w:r>
      <w:r w:rsidRPr="00883B46">
        <w:rPr>
          <w:rFonts w:cs="Arial"/>
          <w:highlight w:val="yellow"/>
        </w:rPr>
        <w:t xml:space="preserve"> (474-12578)</w:t>
      </w:r>
      <w:bookmarkEnd w:id="69"/>
      <w:r w:rsidRPr="00883B46">
        <w:rPr>
          <w:rFonts w:cs="Arial"/>
          <w:highlight w:val="yellow"/>
        </w:rPr>
        <w:t xml:space="preserve">. The following is the content of the </w:t>
      </w:r>
      <w:r w:rsidRPr="00883B46">
        <w:rPr>
          <w:highlight w:val="yellow"/>
        </w:rPr>
        <w:t>Sere Solar PV Plant Functional Specification</w:t>
      </w:r>
      <w:r w:rsidRPr="00883B46">
        <w:rPr>
          <w:rFonts w:cs="Arial"/>
          <w:highlight w:val="yellow"/>
        </w:rPr>
        <w:t xml:space="preserve"> (474-12578);</w:t>
      </w:r>
    </w:p>
    <w:p w:rsidR="006D0485" w:rsidP="006D0485" w:rsidRDefault="006D0485" w14:paraId="074DAE4F" w14:textId="77777777">
      <w:pPr>
        <w:spacing w:line="276" w:lineRule="auto"/>
        <w:rPr>
          <w:rFonts w:cs="Arial"/>
          <w:b/>
          <w:bCs/>
        </w:rPr>
      </w:pPr>
    </w:p>
    <w:tbl>
      <w:tblPr>
        <w:tblStyle w:val="TableGrid"/>
        <w:tblW w:w="0" w:type="auto"/>
        <w:shd w:val="clear" w:color="auto" w:fill="EAE8DA"/>
        <w:tblLook w:val="04A0" w:firstRow="1" w:lastRow="0" w:firstColumn="1" w:lastColumn="0" w:noHBand="0" w:noVBand="1"/>
      </w:tblPr>
      <w:tblGrid>
        <w:gridCol w:w="9628"/>
      </w:tblGrid>
      <w:tr w:rsidR="006D0485" w14:paraId="5EC4F7C2" w14:textId="77777777">
        <w:tc>
          <w:tcPr>
            <w:tcW w:w="9628" w:type="dxa"/>
            <w:shd w:val="clear" w:color="auto" w:fill="EAE8DA"/>
          </w:tcPr>
          <w:p w:rsidRPr="002C1B6F" w:rsidR="006D0485" w:rsidRDefault="006D0485" w14:paraId="4A24CA5D" w14:textId="77777777">
            <w:pPr>
              <w:spacing w:line="276" w:lineRule="auto"/>
              <w:rPr>
                <w:rFonts w:cs="Arial"/>
                <w:b/>
                <w:bCs/>
                <w:sz w:val="18"/>
                <w:szCs w:val="18"/>
              </w:rPr>
            </w:pPr>
            <w:r w:rsidRPr="002C1B6F">
              <w:rPr>
                <w:rFonts w:cs="Arial"/>
                <w:b/>
                <w:bCs/>
                <w:sz w:val="18"/>
                <w:szCs w:val="18"/>
              </w:rPr>
              <w:t>CONTENTS</w:t>
            </w:r>
            <w:r>
              <w:rPr>
                <w:rFonts w:cs="Arial"/>
                <w:b/>
                <w:bCs/>
                <w:sz w:val="18"/>
                <w:szCs w:val="18"/>
              </w:rPr>
              <w:t xml:space="preserve"> </w:t>
            </w:r>
          </w:p>
          <w:p w:rsidRPr="002C1B6F" w:rsidR="006D0485" w:rsidRDefault="006D0485" w14:paraId="00743E6F" w14:textId="77777777">
            <w:pPr>
              <w:spacing w:line="276" w:lineRule="auto"/>
              <w:rPr>
                <w:rFonts w:cs="Arial"/>
                <w:b/>
                <w:bCs/>
                <w:sz w:val="18"/>
                <w:szCs w:val="18"/>
              </w:rPr>
            </w:pPr>
          </w:p>
          <w:p w:rsidRPr="002C1B6F" w:rsidR="006D0485" w:rsidRDefault="006D0485" w14:paraId="068BEA57" w14:textId="77777777">
            <w:pPr>
              <w:tabs>
                <w:tab w:val="clear" w:pos="357"/>
              </w:tabs>
              <w:spacing w:line="276" w:lineRule="auto"/>
              <w:rPr>
                <w:rFonts w:cs="Arial"/>
                <w:b/>
                <w:bCs/>
                <w:sz w:val="18"/>
                <w:szCs w:val="18"/>
              </w:rPr>
            </w:pPr>
            <w:r w:rsidRPr="002C1B6F">
              <w:rPr>
                <w:rFonts w:cs="Arial"/>
                <w:b/>
                <w:bCs/>
                <w:sz w:val="18"/>
                <w:szCs w:val="18"/>
              </w:rPr>
              <w:t>1.    INTRODUCTION</w:t>
            </w:r>
            <w:r w:rsidRPr="002C1B6F">
              <w:rPr>
                <w:rFonts w:cs="Arial"/>
                <w:b/>
                <w:bCs/>
                <w:sz w:val="18"/>
                <w:szCs w:val="18"/>
              </w:rPr>
              <w:tab/>
            </w:r>
          </w:p>
          <w:p w:rsidRPr="002C1B6F" w:rsidR="006D0485" w:rsidRDefault="006D0485" w14:paraId="40A9C00F" w14:textId="77777777">
            <w:pPr>
              <w:spacing w:line="276" w:lineRule="auto"/>
              <w:rPr>
                <w:rFonts w:cs="Arial"/>
                <w:b/>
                <w:bCs/>
                <w:sz w:val="18"/>
                <w:szCs w:val="18"/>
              </w:rPr>
            </w:pPr>
            <w:r w:rsidRPr="002C1B6F">
              <w:rPr>
                <w:rFonts w:cs="Arial"/>
                <w:b/>
                <w:bCs/>
                <w:sz w:val="18"/>
                <w:szCs w:val="18"/>
              </w:rPr>
              <w:t xml:space="preserve">      1.1     EXECUTIVE SUMMARY</w:t>
            </w:r>
            <w:r w:rsidRPr="002C1B6F">
              <w:rPr>
                <w:rFonts w:cs="Arial"/>
                <w:b/>
                <w:bCs/>
                <w:sz w:val="18"/>
                <w:szCs w:val="18"/>
              </w:rPr>
              <w:tab/>
            </w:r>
          </w:p>
          <w:p w:rsidRPr="002C1B6F" w:rsidR="006D0485" w:rsidRDefault="006D0485" w14:paraId="4B39C41E" w14:textId="77777777">
            <w:pPr>
              <w:spacing w:line="276" w:lineRule="auto"/>
              <w:rPr>
                <w:rFonts w:cs="Arial"/>
                <w:b/>
                <w:bCs/>
                <w:sz w:val="18"/>
                <w:szCs w:val="18"/>
              </w:rPr>
            </w:pPr>
            <w:r w:rsidRPr="002C1B6F">
              <w:rPr>
                <w:rFonts w:cs="Arial"/>
                <w:b/>
                <w:bCs/>
                <w:sz w:val="18"/>
                <w:szCs w:val="18"/>
              </w:rPr>
              <w:t xml:space="preserve">      1.2     EMPLOYER’S OBJECTIVES</w:t>
            </w:r>
          </w:p>
          <w:p w:rsidRPr="002C1B6F" w:rsidR="006D0485" w:rsidRDefault="006D0485" w14:paraId="02258420" w14:textId="77777777">
            <w:pPr>
              <w:spacing w:line="276" w:lineRule="auto"/>
              <w:rPr>
                <w:rFonts w:cs="Arial"/>
                <w:b/>
                <w:bCs/>
                <w:sz w:val="18"/>
                <w:szCs w:val="18"/>
              </w:rPr>
            </w:pPr>
            <w:r w:rsidRPr="002C1B6F">
              <w:rPr>
                <w:rFonts w:cs="Arial"/>
                <w:b/>
                <w:bCs/>
                <w:sz w:val="18"/>
                <w:szCs w:val="18"/>
              </w:rPr>
              <w:t>2.   SUPPORTING CLAUSES</w:t>
            </w:r>
            <w:r w:rsidRPr="002C1B6F">
              <w:rPr>
                <w:rFonts w:cs="Arial"/>
                <w:b/>
                <w:bCs/>
                <w:sz w:val="18"/>
                <w:szCs w:val="18"/>
              </w:rPr>
              <w:tab/>
            </w:r>
          </w:p>
          <w:p w:rsidRPr="002C1B6F" w:rsidR="006D0485" w:rsidRDefault="006D0485" w14:paraId="744A6F34" w14:textId="77777777">
            <w:pPr>
              <w:spacing w:line="276" w:lineRule="auto"/>
              <w:rPr>
                <w:rFonts w:cs="Arial"/>
                <w:b/>
                <w:bCs/>
                <w:sz w:val="18"/>
                <w:szCs w:val="18"/>
              </w:rPr>
            </w:pPr>
            <w:r w:rsidRPr="002C1B6F">
              <w:rPr>
                <w:rFonts w:cs="Arial"/>
                <w:b/>
                <w:bCs/>
                <w:sz w:val="18"/>
                <w:szCs w:val="18"/>
              </w:rPr>
              <w:t xml:space="preserve">      2.1     SCOPE</w:t>
            </w:r>
            <w:r w:rsidRPr="002C1B6F">
              <w:rPr>
                <w:rFonts w:cs="Arial"/>
                <w:b/>
                <w:bCs/>
                <w:sz w:val="18"/>
                <w:szCs w:val="18"/>
              </w:rPr>
              <w:tab/>
            </w:r>
          </w:p>
          <w:p w:rsidRPr="002C1B6F" w:rsidR="006D0485" w:rsidRDefault="006D0485" w14:paraId="669904D8" w14:textId="77777777">
            <w:pPr>
              <w:spacing w:line="276" w:lineRule="auto"/>
              <w:rPr>
                <w:rFonts w:cs="Arial"/>
                <w:b/>
                <w:bCs/>
                <w:sz w:val="18"/>
                <w:szCs w:val="18"/>
              </w:rPr>
            </w:pPr>
            <w:r w:rsidRPr="002C1B6F">
              <w:rPr>
                <w:rFonts w:cs="Arial"/>
                <w:b/>
                <w:bCs/>
                <w:sz w:val="18"/>
                <w:szCs w:val="18"/>
              </w:rPr>
              <w:t xml:space="preserve">                2.1.1    Purpose</w:t>
            </w:r>
            <w:r w:rsidRPr="002C1B6F">
              <w:rPr>
                <w:rFonts w:cs="Arial"/>
                <w:b/>
                <w:bCs/>
                <w:sz w:val="18"/>
                <w:szCs w:val="18"/>
              </w:rPr>
              <w:tab/>
            </w:r>
          </w:p>
          <w:p w:rsidRPr="002C1B6F" w:rsidR="006D0485" w:rsidRDefault="006D0485" w14:paraId="175BB30E" w14:textId="77777777">
            <w:pPr>
              <w:spacing w:line="276" w:lineRule="auto"/>
              <w:rPr>
                <w:rFonts w:cs="Arial"/>
                <w:b/>
                <w:bCs/>
                <w:sz w:val="18"/>
                <w:szCs w:val="18"/>
              </w:rPr>
            </w:pPr>
            <w:r w:rsidRPr="002C1B6F">
              <w:rPr>
                <w:rFonts w:cs="Arial"/>
                <w:b/>
                <w:bCs/>
                <w:sz w:val="18"/>
                <w:szCs w:val="18"/>
              </w:rPr>
              <w:t xml:space="preserve">                2.1.2    Applicability</w:t>
            </w:r>
            <w:r w:rsidRPr="002C1B6F">
              <w:rPr>
                <w:rFonts w:cs="Arial"/>
                <w:b/>
                <w:bCs/>
                <w:sz w:val="18"/>
                <w:szCs w:val="18"/>
              </w:rPr>
              <w:tab/>
            </w:r>
          </w:p>
          <w:p w:rsidRPr="002C1B6F" w:rsidR="006D0485" w:rsidRDefault="006D0485" w14:paraId="33F0D8BC" w14:textId="77777777">
            <w:pPr>
              <w:spacing w:line="276" w:lineRule="auto"/>
              <w:rPr>
                <w:rFonts w:cs="Arial"/>
                <w:b/>
                <w:bCs/>
                <w:sz w:val="18"/>
                <w:szCs w:val="18"/>
              </w:rPr>
            </w:pPr>
            <w:r w:rsidRPr="002C1B6F">
              <w:rPr>
                <w:rFonts w:cs="Arial"/>
                <w:b/>
                <w:bCs/>
                <w:sz w:val="18"/>
                <w:szCs w:val="18"/>
              </w:rPr>
              <w:t xml:space="preserve">      2.2     NORMATIVE/INFORMATIVE REFERENCES</w:t>
            </w:r>
            <w:r w:rsidRPr="002C1B6F">
              <w:rPr>
                <w:rFonts w:cs="Arial"/>
                <w:b/>
                <w:bCs/>
                <w:sz w:val="18"/>
                <w:szCs w:val="18"/>
              </w:rPr>
              <w:tab/>
            </w:r>
          </w:p>
          <w:p w:rsidRPr="002C1B6F" w:rsidR="006D0485" w:rsidRDefault="006D0485" w14:paraId="39B76410" w14:textId="77777777">
            <w:pPr>
              <w:spacing w:line="276" w:lineRule="auto"/>
              <w:rPr>
                <w:rFonts w:cs="Arial"/>
                <w:sz w:val="18"/>
                <w:szCs w:val="18"/>
              </w:rPr>
            </w:pPr>
            <w:r w:rsidRPr="002C1B6F">
              <w:rPr>
                <w:rFonts w:cs="Arial"/>
                <w:sz w:val="18"/>
                <w:szCs w:val="18"/>
              </w:rPr>
              <w:t xml:space="preserve">                2.2.1 Normative</w:t>
            </w:r>
            <w:r w:rsidRPr="002C1B6F">
              <w:rPr>
                <w:rFonts w:cs="Arial"/>
                <w:sz w:val="18"/>
                <w:szCs w:val="18"/>
              </w:rPr>
              <w:tab/>
            </w:r>
          </w:p>
          <w:p w:rsidRPr="002C1B6F" w:rsidR="006D0485" w:rsidRDefault="006D0485" w14:paraId="4B868364" w14:textId="77777777">
            <w:pPr>
              <w:spacing w:line="276" w:lineRule="auto"/>
              <w:rPr>
                <w:rFonts w:cs="Arial"/>
                <w:sz w:val="18"/>
                <w:szCs w:val="18"/>
              </w:rPr>
            </w:pPr>
            <w:r w:rsidRPr="002C1B6F">
              <w:rPr>
                <w:rFonts w:cs="Arial"/>
                <w:sz w:val="18"/>
                <w:szCs w:val="18"/>
              </w:rPr>
              <w:t xml:space="preserve">                2.2.2 Informative</w:t>
            </w:r>
            <w:r w:rsidRPr="002C1B6F">
              <w:rPr>
                <w:rFonts w:cs="Arial"/>
                <w:sz w:val="18"/>
                <w:szCs w:val="18"/>
              </w:rPr>
              <w:tab/>
            </w:r>
          </w:p>
          <w:p w:rsidRPr="002C1B6F" w:rsidR="006D0485" w:rsidRDefault="006D0485" w14:paraId="026B7B68" w14:textId="77777777">
            <w:pPr>
              <w:spacing w:line="276" w:lineRule="auto"/>
              <w:rPr>
                <w:rFonts w:cs="Arial"/>
                <w:b/>
                <w:bCs/>
                <w:sz w:val="18"/>
                <w:szCs w:val="18"/>
              </w:rPr>
            </w:pPr>
            <w:r w:rsidRPr="002C1B6F">
              <w:rPr>
                <w:rFonts w:cs="Arial"/>
                <w:b/>
                <w:bCs/>
                <w:sz w:val="18"/>
                <w:szCs w:val="18"/>
              </w:rPr>
              <w:t xml:space="preserve">      2.3     DEFINITIONS</w:t>
            </w:r>
            <w:r w:rsidRPr="002C1B6F">
              <w:rPr>
                <w:rFonts w:cs="Arial"/>
                <w:b/>
                <w:bCs/>
                <w:sz w:val="18"/>
                <w:szCs w:val="18"/>
              </w:rPr>
              <w:tab/>
            </w:r>
          </w:p>
          <w:p w:rsidRPr="002C1B6F" w:rsidR="006D0485" w:rsidRDefault="006D0485" w14:paraId="706A03B8" w14:textId="77777777">
            <w:pPr>
              <w:spacing w:line="276" w:lineRule="auto"/>
              <w:rPr>
                <w:rFonts w:cs="Arial"/>
                <w:sz w:val="18"/>
                <w:szCs w:val="18"/>
              </w:rPr>
            </w:pPr>
            <w:r w:rsidRPr="002C1B6F">
              <w:rPr>
                <w:rFonts w:cs="Arial"/>
                <w:sz w:val="18"/>
                <w:szCs w:val="18"/>
              </w:rPr>
              <w:t xml:space="preserve">                2.3.1 Disclosure Classification</w:t>
            </w:r>
            <w:r w:rsidRPr="002C1B6F">
              <w:rPr>
                <w:rFonts w:cs="Arial"/>
                <w:sz w:val="18"/>
                <w:szCs w:val="18"/>
              </w:rPr>
              <w:tab/>
            </w:r>
          </w:p>
          <w:p w:rsidRPr="002C1B6F" w:rsidR="006D0485" w:rsidRDefault="006D0485" w14:paraId="2E1D99DE" w14:textId="77777777">
            <w:pPr>
              <w:spacing w:line="276" w:lineRule="auto"/>
              <w:rPr>
                <w:rFonts w:cs="Arial"/>
                <w:b/>
                <w:bCs/>
                <w:sz w:val="18"/>
                <w:szCs w:val="18"/>
              </w:rPr>
            </w:pPr>
            <w:r w:rsidRPr="002C1B6F">
              <w:rPr>
                <w:rFonts w:cs="Arial"/>
                <w:b/>
                <w:bCs/>
                <w:sz w:val="18"/>
                <w:szCs w:val="18"/>
              </w:rPr>
              <w:t xml:space="preserve">      2.4     ABBREVIATIONS</w:t>
            </w:r>
          </w:p>
          <w:p w:rsidRPr="002C1B6F" w:rsidR="006D0485" w:rsidRDefault="006D0485" w14:paraId="40A492F8" w14:textId="77777777">
            <w:pPr>
              <w:spacing w:line="276" w:lineRule="auto"/>
              <w:rPr>
                <w:rFonts w:cs="Arial"/>
                <w:b/>
                <w:bCs/>
                <w:sz w:val="18"/>
                <w:szCs w:val="18"/>
              </w:rPr>
            </w:pPr>
            <w:r w:rsidRPr="002C1B6F">
              <w:rPr>
                <w:rFonts w:cs="Arial"/>
                <w:b/>
                <w:bCs/>
                <w:sz w:val="18"/>
                <w:szCs w:val="18"/>
              </w:rPr>
              <w:t xml:space="preserve">      2.5     ROLES AND RESPONSIBILITIES</w:t>
            </w:r>
            <w:r w:rsidRPr="002C1B6F">
              <w:rPr>
                <w:rFonts w:cs="Arial"/>
                <w:b/>
                <w:bCs/>
                <w:sz w:val="18"/>
                <w:szCs w:val="18"/>
              </w:rPr>
              <w:tab/>
            </w:r>
          </w:p>
          <w:p w:rsidRPr="002C1B6F" w:rsidR="006D0485" w:rsidRDefault="006D0485" w14:paraId="04A70C37" w14:textId="77777777">
            <w:pPr>
              <w:spacing w:line="276" w:lineRule="auto"/>
              <w:rPr>
                <w:rFonts w:cs="Arial"/>
                <w:b/>
                <w:bCs/>
                <w:sz w:val="18"/>
                <w:szCs w:val="18"/>
              </w:rPr>
            </w:pPr>
            <w:r w:rsidRPr="002C1B6F">
              <w:rPr>
                <w:rFonts w:cs="Arial"/>
                <w:b/>
                <w:bCs/>
                <w:sz w:val="18"/>
                <w:szCs w:val="18"/>
              </w:rPr>
              <w:t xml:space="preserve">      2.6     PROCESS FOR MONITORING</w:t>
            </w:r>
            <w:r w:rsidRPr="002C1B6F">
              <w:rPr>
                <w:rFonts w:cs="Arial"/>
                <w:b/>
                <w:bCs/>
                <w:sz w:val="18"/>
                <w:szCs w:val="18"/>
              </w:rPr>
              <w:tab/>
            </w:r>
          </w:p>
          <w:p w:rsidRPr="002C1B6F" w:rsidR="006D0485" w:rsidRDefault="006D0485" w14:paraId="178C3E79" w14:textId="77777777">
            <w:pPr>
              <w:spacing w:line="276" w:lineRule="auto"/>
              <w:rPr>
                <w:rFonts w:cs="Arial"/>
                <w:b/>
                <w:bCs/>
                <w:sz w:val="18"/>
                <w:szCs w:val="18"/>
              </w:rPr>
            </w:pPr>
            <w:r w:rsidRPr="002C1B6F">
              <w:rPr>
                <w:rFonts w:cs="Arial"/>
                <w:b/>
                <w:bCs/>
                <w:sz w:val="18"/>
                <w:szCs w:val="18"/>
              </w:rPr>
              <w:t xml:space="preserve">      2.7     RELATED/SUPPORTING DOCUMENTS</w:t>
            </w:r>
            <w:r w:rsidRPr="002C1B6F">
              <w:rPr>
                <w:rFonts w:cs="Arial"/>
                <w:b/>
                <w:bCs/>
                <w:sz w:val="18"/>
                <w:szCs w:val="18"/>
              </w:rPr>
              <w:tab/>
            </w:r>
          </w:p>
          <w:p w:rsidRPr="002C1B6F" w:rsidR="006D0485" w:rsidRDefault="006D0485" w14:paraId="7A456D0A" w14:textId="77777777">
            <w:pPr>
              <w:spacing w:line="276" w:lineRule="auto"/>
              <w:rPr>
                <w:rFonts w:cs="Arial"/>
                <w:b/>
                <w:bCs/>
                <w:sz w:val="18"/>
                <w:szCs w:val="18"/>
              </w:rPr>
            </w:pPr>
            <w:r w:rsidRPr="002C1B6F">
              <w:rPr>
                <w:rFonts w:cs="Arial"/>
                <w:b/>
                <w:bCs/>
                <w:sz w:val="18"/>
                <w:szCs w:val="18"/>
              </w:rPr>
              <w:t>3.   GENERAL REQUIREMENTS</w:t>
            </w:r>
            <w:r w:rsidRPr="002C1B6F">
              <w:rPr>
                <w:rFonts w:cs="Arial"/>
                <w:b/>
                <w:bCs/>
                <w:sz w:val="18"/>
                <w:szCs w:val="18"/>
              </w:rPr>
              <w:tab/>
            </w:r>
          </w:p>
          <w:p w:rsidRPr="002C1B6F" w:rsidR="006D0485" w:rsidRDefault="006D0485" w14:paraId="5475049B" w14:textId="77777777">
            <w:pPr>
              <w:spacing w:line="276" w:lineRule="auto"/>
              <w:rPr>
                <w:rFonts w:cs="Arial"/>
                <w:b/>
                <w:bCs/>
                <w:sz w:val="18"/>
                <w:szCs w:val="18"/>
              </w:rPr>
            </w:pPr>
            <w:r w:rsidRPr="002C1B6F">
              <w:rPr>
                <w:rFonts w:cs="Arial"/>
                <w:b/>
                <w:bCs/>
                <w:sz w:val="18"/>
                <w:szCs w:val="18"/>
              </w:rPr>
              <w:t xml:space="preserve">      3.1    CONTRACTOR’S SCOPE OF WORK</w:t>
            </w:r>
            <w:r w:rsidRPr="002C1B6F">
              <w:rPr>
                <w:rFonts w:cs="Arial"/>
                <w:b/>
                <w:bCs/>
                <w:sz w:val="18"/>
                <w:szCs w:val="18"/>
              </w:rPr>
              <w:tab/>
            </w:r>
          </w:p>
          <w:p w:rsidRPr="002C1B6F" w:rsidR="006D0485" w:rsidRDefault="006D0485" w14:paraId="283E7E69" w14:textId="77777777">
            <w:pPr>
              <w:spacing w:line="276" w:lineRule="auto"/>
              <w:rPr>
                <w:rFonts w:cs="Arial"/>
                <w:b/>
                <w:bCs/>
                <w:sz w:val="18"/>
                <w:szCs w:val="18"/>
              </w:rPr>
            </w:pPr>
            <w:r w:rsidRPr="002C1B6F">
              <w:rPr>
                <w:rFonts w:cs="Arial"/>
                <w:b/>
                <w:bCs/>
                <w:sz w:val="18"/>
                <w:szCs w:val="18"/>
              </w:rPr>
              <w:t xml:space="preserve">      3.2    CONTRACTOR’S EXPERIENCE</w:t>
            </w:r>
            <w:r w:rsidRPr="002C1B6F">
              <w:rPr>
                <w:rFonts w:cs="Arial"/>
                <w:b/>
                <w:bCs/>
                <w:sz w:val="18"/>
                <w:szCs w:val="18"/>
              </w:rPr>
              <w:tab/>
            </w:r>
          </w:p>
          <w:p w:rsidRPr="002C1B6F" w:rsidR="006D0485" w:rsidRDefault="006D0485" w14:paraId="00843C4B" w14:textId="77777777">
            <w:pPr>
              <w:spacing w:line="276" w:lineRule="auto"/>
              <w:rPr>
                <w:rFonts w:cs="Arial"/>
                <w:sz w:val="18"/>
                <w:szCs w:val="18"/>
              </w:rPr>
            </w:pPr>
            <w:r w:rsidRPr="002C1B6F">
              <w:rPr>
                <w:rFonts w:cs="Arial"/>
                <w:sz w:val="18"/>
                <w:szCs w:val="18"/>
              </w:rPr>
              <w:t xml:space="preserve">               3.2.1 EPC Contractor</w:t>
            </w:r>
          </w:p>
          <w:p w:rsidRPr="002C1B6F" w:rsidR="006D0485" w:rsidRDefault="006D0485" w14:paraId="6C09BAEC" w14:textId="77777777">
            <w:pPr>
              <w:spacing w:line="276" w:lineRule="auto"/>
              <w:rPr>
                <w:rFonts w:cs="Arial"/>
                <w:sz w:val="18"/>
                <w:szCs w:val="18"/>
              </w:rPr>
            </w:pPr>
            <w:r w:rsidRPr="002C1B6F">
              <w:rPr>
                <w:rFonts w:cs="Arial"/>
                <w:sz w:val="18"/>
                <w:szCs w:val="18"/>
              </w:rPr>
              <w:t xml:space="preserve">               3.2.2 Key Personnel’s Experience</w:t>
            </w:r>
          </w:p>
          <w:p w:rsidRPr="002C1B6F" w:rsidR="006D0485" w:rsidRDefault="006D0485" w14:paraId="4C54D9FC" w14:textId="77777777">
            <w:pPr>
              <w:spacing w:line="276" w:lineRule="auto"/>
              <w:rPr>
                <w:rFonts w:cs="Arial"/>
                <w:b/>
                <w:bCs/>
                <w:sz w:val="18"/>
                <w:szCs w:val="18"/>
              </w:rPr>
            </w:pPr>
            <w:r w:rsidRPr="002C1B6F">
              <w:rPr>
                <w:rFonts w:cs="Arial"/>
                <w:b/>
                <w:bCs/>
                <w:sz w:val="18"/>
                <w:szCs w:val="18"/>
              </w:rPr>
              <w:t xml:space="preserve">       3.3   OPERATION AND MAINTENANCE</w:t>
            </w:r>
          </w:p>
          <w:p w:rsidRPr="002C1B6F" w:rsidR="006D0485" w:rsidRDefault="006D0485" w14:paraId="6E3B6D4A" w14:textId="77777777">
            <w:pPr>
              <w:spacing w:line="276" w:lineRule="auto"/>
              <w:rPr>
                <w:rFonts w:cs="Arial"/>
                <w:b/>
                <w:bCs/>
                <w:sz w:val="18"/>
                <w:szCs w:val="18"/>
              </w:rPr>
            </w:pPr>
            <w:r w:rsidRPr="002C1B6F">
              <w:rPr>
                <w:rFonts w:cs="Arial"/>
                <w:b/>
                <w:bCs/>
                <w:sz w:val="18"/>
                <w:szCs w:val="18"/>
              </w:rPr>
              <w:t xml:space="preserve">       3.4   TRAINING</w:t>
            </w:r>
            <w:r w:rsidRPr="002C1B6F">
              <w:rPr>
                <w:rFonts w:cs="Arial"/>
                <w:b/>
                <w:bCs/>
                <w:sz w:val="18"/>
                <w:szCs w:val="18"/>
              </w:rPr>
              <w:tab/>
            </w:r>
          </w:p>
          <w:p w:rsidRPr="002C1B6F" w:rsidR="006D0485" w:rsidRDefault="006D0485" w14:paraId="78DC9A6D" w14:textId="77777777">
            <w:pPr>
              <w:spacing w:line="276" w:lineRule="auto"/>
              <w:rPr>
                <w:rFonts w:cs="Arial"/>
                <w:b/>
                <w:bCs/>
                <w:sz w:val="18"/>
                <w:szCs w:val="18"/>
              </w:rPr>
            </w:pPr>
            <w:r w:rsidRPr="002C1B6F">
              <w:rPr>
                <w:rFonts w:cs="Arial"/>
                <w:b/>
                <w:bCs/>
                <w:sz w:val="18"/>
                <w:szCs w:val="18"/>
              </w:rPr>
              <w:t>4.    TECHNICAL REQUIREMENTS</w:t>
            </w:r>
            <w:r w:rsidRPr="002C1B6F">
              <w:rPr>
                <w:rFonts w:cs="Arial"/>
                <w:b/>
                <w:bCs/>
                <w:sz w:val="18"/>
                <w:szCs w:val="18"/>
              </w:rPr>
              <w:tab/>
            </w:r>
          </w:p>
          <w:p w:rsidRPr="002C1B6F" w:rsidR="006D0485" w:rsidRDefault="006D0485" w14:paraId="421D5330" w14:textId="77777777">
            <w:pPr>
              <w:spacing w:line="276" w:lineRule="auto"/>
              <w:rPr>
                <w:rFonts w:cs="Arial"/>
                <w:b/>
                <w:bCs/>
                <w:sz w:val="18"/>
                <w:szCs w:val="18"/>
              </w:rPr>
            </w:pPr>
            <w:r w:rsidRPr="002C1B6F">
              <w:rPr>
                <w:rFonts w:cs="Arial"/>
                <w:b/>
                <w:bCs/>
                <w:sz w:val="18"/>
                <w:szCs w:val="18"/>
              </w:rPr>
              <w:t xml:space="preserve">       4.1   PROJECT DEFINITION</w:t>
            </w:r>
            <w:r w:rsidRPr="002C1B6F">
              <w:rPr>
                <w:rFonts w:cs="Arial"/>
                <w:b/>
                <w:bCs/>
                <w:sz w:val="18"/>
                <w:szCs w:val="18"/>
              </w:rPr>
              <w:tab/>
            </w:r>
          </w:p>
          <w:p w:rsidRPr="002C1B6F" w:rsidR="006D0485" w:rsidRDefault="006D0485" w14:paraId="7A0D418F" w14:textId="77777777">
            <w:pPr>
              <w:spacing w:line="276" w:lineRule="auto"/>
              <w:rPr>
                <w:rFonts w:cs="Arial"/>
                <w:sz w:val="18"/>
                <w:szCs w:val="18"/>
              </w:rPr>
            </w:pPr>
            <w:r w:rsidRPr="002C1B6F">
              <w:rPr>
                <w:rFonts w:cs="Arial"/>
                <w:sz w:val="18"/>
                <w:szCs w:val="18"/>
              </w:rPr>
              <w:t xml:space="preserve">               4.1.1 PV Plant Description</w:t>
            </w:r>
            <w:r w:rsidRPr="002C1B6F">
              <w:rPr>
                <w:rFonts w:cs="Arial"/>
                <w:sz w:val="18"/>
                <w:szCs w:val="18"/>
              </w:rPr>
              <w:tab/>
            </w:r>
          </w:p>
          <w:p w:rsidRPr="002C1B6F" w:rsidR="006D0485" w:rsidRDefault="006D0485" w14:paraId="69990515" w14:textId="77777777">
            <w:pPr>
              <w:spacing w:line="276" w:lineRule="auto"/>
              <w:rPr>
                <w:rFonts w:cs="Arial"/>
                <w:sz w:val="18"/>
                <w:szCs w:val="18"/>
              </w:rPr>
            </w:pPr>
            <w:r w:rsidRPr="002C1B6F">
              <w:rPr>
                <w:rFonts w:cs="Arial"/>
                <w:sz w:val="18"/>
                <w:szCs w:val="18"/>
              </w:rPr>
              <w:t xml:space="preserve">               4.1.2 PV Plant Operational Requirements</w:t>
            </w:r>
            <w:r w:rsidRPr="002C1B6F">
              <w:rPr>
                <w:rFonts w:cs="Arial"/>
                <w:sz w:val="18"/>
                <w:szCs w:val="18"/>
              </w:rPr>
              <w:tab/>
            </w:r>
          </w:p>
          <w:p w:rsidRPr="002C1B6F" w:rsidR="006D0485" w:rsidRDefault="006D0485" w14:paraId="2E64D377" w14:textId="77777777">
            <w:pPr>
              <w:spacing w:line="276" w:lineRule="auto"/>
              <w:rPr>
                <w:rFonts w:cs="Arial"/>
                <w:sz w:val="18"/>
                <w:szCs w:val="18"/>
              </w:rPr>
            </w:pPr>
            <w:r w:rsidRPr="002C1B6F">
              <w:rPr>
                <w:rFonts w:cs="Arial"/>
                <w:sz w:val="18"/>
                <w:szCs w:val="18"/>
              </w:rPr>
              <w:t xml:space="preserve">               4.1.3 PV Plant Location</w:t>
            </w:r>
          </w:p>
          <w:p w:rsidRPr="002C1B6F" w:rsidR="006D0485" w:rsidRDefault="006D0485" w14:paraId="6D115817" w14:textId="77777777">
            <w:pPr>
              <w:spacing w:line="276" w:lineRule="auto"/>
              <w:rPr>
                <w:rFonts w:cs="Arial"/>
                <w:sz w:val="18"/>
                <w:szCs w:val="18"/>
              </w:rPr>
            </w:pPr>
            <w:r w:rsidRPr="002C1B6F">
              <w:rPr>
                <w:rFonts w:cs="Arial"/>
                <w:sz w:val="18"/>
                <w:szCs w:val="18"/>
              </w:rPr>
              <w:t xml:space="preserve">               4.1.4 PV Plant Point of Connection</w:t>
            </w:r>
            <w:r w:rsidRPr="002C1B6F">
              <w:rPr>
                <w:rFonts w:cs="Arial"/>
                <w:sz w:val="18"/>
                <w:szCs w:val="18"/>
              </w:rPr>
              <w:tab/>
            </w:r>
          </w:p>
          <w:p w:rsidRPr="002C1B6F" w:rsidR="006D0485" w:rsidRDefault="006D0485" w14:paraId="4D6D5EB8" w14:textId="77777777">
            <w:pPr>
              <w:spacing w:line="276" w:lineRule="auto"/>
              <w:rPr>
                <w:rFonts w:cs="Arial"/>
                <w:sz w:val="18"/>
                <w:szCs w:val="18"/>
              </w:rPr>
            </w:pPr>
            <w:r w:rsidRPr="002C1B6F">
              <w:rPr>
                <w:rFonts w:cs="Arial"/>
                <w:sz w:val="18"/>
                <w:szCs w:val="18"/>
              </w:rPr>
              <w:t xml:space="preserve">               4.1.5 Solar Resource and Temperature</w:t>
            </w:r>
            <w:r w:rsidRPr="002C1B6F">
              <w:rPr>
                <w:rFonts w:cs="Arial"/>
                <w:sz w:val="18"/>
                <w:szCs w:val="18"/>
              </w:rPr>
              <w:tab/>
            </w:r>
          </w:p>
          <w:p w:rsidRPr="002C1B6F" w:rsidR="006D0485" w:rsidRDefault="006D0485" w14:paraId="77D79620" w14:textId="77777777">
            <w:pPr>
              <w:spacing w:line="276" w:lineRule="auto"/>
              <w:rPr>
                <w:rFonts w:cs="Arial"/>
                <w:sz w:val="18"/>
                <w:szCs w:val="18"/>
              </w:rPr>
            </w:pPr>
            <w:r w:rsidRPr="002C1B6F">
              <w:rPr>
                <w:rFonts w:cs="Arial"/>
                <w:sz w:val="18"/>
                <w:szCs w:val="18"/>
              </w:rPr>
              <w:t xml:space="preserve">               4.1.6 PV Plant Design Definition</w:t>
            </w:r>
          </w:p>
          <w:p w:rsidRPr="002C1B6F" w:rsidR="006D0485" w:rsidRDefault="006D0485" w14:paraId="24A74F4D" w14:textId="77777777">
            <w:pPr>
              <w:spacing w:line="276" w:lineRule="auto"/>
              <w:rPr>
                <w:rFonts w:cs="Arial"/>
                <w:sz w:val="18"/>
                <w:szCs w:val="18"/>
              </w:rPr>
            </w:pPr>
            <w:r w:rsidRPr="002C1B6F">
              <w:rPr>
                <w:rFonts w:cs="Arial"/>
                <w:sz w:val="18"/>
                <w:szCs w:val="18"/>
              </w:rPr>
              <w:t xml:space="preserve">               4.1.7 Material Quality Specification</w:t>
            </w:r>
          </w:p>
          <w:p w:rsidRPr="002C1B6F" w:rsidR="006D0485" w:rsidRDefault="006D0485" w14:paraId="4199F23F" w14:textId="77777777">
            <w:pPr>
              <w:spacing w:line="276" w:lineRule="auto"/>
              <w:rPr>
                <w:rFonts w:cs="Arial"/>
                <w:b/>
                <w:bCs/>
                <w:sz w:val="18"/>
                <w:szCs w:val="18"/>
              </w:rPr>
            </w:pPr>
            <w:r w:rsidRPr="002C1B6F">
              <w:rPr>
                <w:rFonts w:cs="Arial"/>
                <w:b/>
                <w:bCs/>
                <w:sz w:val="18"/>
                <w:szCs w:val="18"/>
              </w:rPr>
              <w:t xml:space="preserve">        4.2  CIVIL</w:t>
            </w:r>
            <w:r w:rsidRPr="002C1B6F">
              <w:rPr>
                <w:rFonts w:cs="Arial"/>
                <w:b/>
                <w:bCs/>
                <w:sz w:val="18"/>
                <w:szCs w:val="18"/>
              </w:rPr>
              <w:tab/>
            </w:r>
          </w:p>
          <w:p w:rsidRPr="002C1B6F" w:rsidR="006D0485" w:rsidRDefault="006D0485" w14:paraId="49EF3A58" w14:textId="77777777">
            <w:pPr>
              <w:spacing w:line="276" w:lineRule="auto"/>
              <w:rPr>
                <w:rFonts w:cs="Arial"/>
                <w:sz w:val="18"/>
                <w:szCs w:val="18"/>
              </w:rPr>
            </w:pPr>
            <w:r w:rsidRPr="002C1B6F">
              <w:rPr>
                <w:rFonts w:cs="Arial"/>
                <w:sz w:val="18"/>
                <w:szCs w:val="18"/>
              </w:rPr>
              <w:t xml:space="preserve">               4.2.1 Overview</w:t>
            </w:r>
            <w:r w:rsidRPr="002C1B6F">
              <w:rPr>
                <w:rFonts w:cs="Arial"/>
                <w:sz w:val="18"/>
                <w:szCs w:val="18"/>
              </w:rPr>
              <w:tab/>
            </w:r>
          </w:p>
          <w:p w:rsidRPr="002C1B6F" w:rsidR="006D0485" w:rsidRDefault="006D0485" w14:paraId="799E2B8A" w14:textId="77777777">
            <w:pPr>
              <w:spacing w:line="276" w:lineRule="auto"/>
              <w:rPr>
                <w:rFonts w:cs="Arial"/>
                <w:sz w:val="18"/>
                <w:szCs w:val="18"/>
              </w:rPr>
            </w:pPr>
            <w:r w:rsidRPr="002C1B6F">
              <w:rPr>
                <w:rFonts w:cs="Arial"/>
                <w:sz w:val="18"/>
                <w:szCs w:val="18"/>
              </w:rPr>
              <w:t xml:space="preserve">               4.2.2 Surveys, studies and reports</w:t>
            </w:r>
            <w:r w:rsidRPr="002C1B6F">
              <w:rPr>
                <w:rFonts w:cs="Arial"/>
                <w:sz w:val="18"/>
                <w:szCs w:val="18"/>
              </w:rPr>
              <w:tab/>
            </w:r>
          </w:p>
          <w:p w:rsidRPr="002C1B6F" w:rsidR="006D0485" w:rsidRDefault="006D0485" w14:paraId="43F94AB6" w14:textId="77777777">
            <w:pPr>
              <w:spacing w:line="276" w:lineRule="auto"/>
              <w:rPr>
                <w:rFonts w:cs="Arial"/>
                <w:sz w:val="18"/>
                <w:szCs w:val="18"/>
              </w:rPr>
            </w:pPr>
            <w:r w:rsidRPr="002C1B6F">
              <w:rPr>
                <w:rFonts w:cs="Arial"/>
                <w:sz w:val="18"/>
                <w:szCs w:val="18"/>
              </w:rPr>
              <w:t xml:space="preserve">               4.2.3 Design</w:t>
            </w:r>
            <w:r w:rsidRPr="002C1B6F">
              <w:rPr>
                <w:rFonts w:cs="Arial"/>
                <w:sz w:val="18"/>
                <w:szCs w:val="18"/>
              </w:rPr>
              <w:tab/>
            </w:r>
          </w:p>
          <w:p w:rsidRPr="002C1B6F" w:rsidR="006D0485" w:rsidRDefault="006D0485" w14:paraId="4DB41271" w14:textId="77777777">
            <w:pPr>
              <w:spacing w:line="276" w:lineRule="auto"/>
              <w:rPr>
                <w:rFonts w:cs="Arial"/>
                <w:sz w:val="18"/>
                <w:szCs w:val="18"/>
              </w:rPr>
            </w:pPr>
            <w:r w:rsidRPr="002C1B6F">
              <w:rPr>
                <w:rFonts w:cs="Arial"/>
                <w:sz w:val="18"/>
                <w:szCs w:val="18"/>
              </w:rPr>
              <w:t xml:space="preserve">               4.2.4 Construction</w:t>
            </w:r>
            <w:r w:rsidRPr="002C1B6F">
              <w:rPr>
                <w:rFonts w:cs="Arial"/>
                <w:sz w:val="18"/>
                <w:szCs w:val="18"/>
              </w:rPr>
              <w:tab/>
            </w:r>
          </w:p>
          <w:p w:rsidRPr="002C1B6F" w:rsidR="006D0485" w:rsidRDefault="006D0485" w14:paraId="1034493A" w14:textId="77777777">
            <w:pPr>
              <w:spacing w:line="276" w:lineRule="auto"/>
              <w:rPr>
                <w:rFonts w:cs="Arial"/>
                <w:sz w:val="18"/>
                <w:szCs w:val="18"/>
              </w:rPr>
            </w:pPr>
            <w:r w:rsidRPr="002C1B6F">
              <w:rPr>
                <w:rFonts w:cs="Arial"/>
                <w:sz w:val="18"/>
                <w:szCs w:val="18"/>
              </w:rPr>
              <w:t xml:space="preserve">               4.2.5 Deliverables</w:t>
            </w:r>
            <w:r w:rsidRPr="002C1B6F">
              <w:rPr>
                <w:rFonts w:cs="Arial"/>
                <w:sz w:val="18"/>
                <w:szCs w:val="18"/>
              </w:rPr>
              <w:tab/>
            </w:r>
          </w:p>
          <w:p w:rsidRPr="002C1B6F" w:rsidR="006D0485" w:rsidRDefault="006D0485" w14:paraId="40E9F72F" w14:textId="77777777">
            <w:pPr>
              <w:spacing w:line="276" w:lineRule="auto"/>
              <w:rPr>
                <w:rFonts w:cs="Arial"/>
                <w:sz w:val="18"/>
                <w:szCs w:val="18"/>
              </w:rPr>
            </w:pPr>
            <w:r w:rsidRPr="002C1B6F">
              <w:rPr>
                <w:rFonts w:cs="Arial"/>
                <w:sz w:val="18"/>
                <w:szCs w:val="18"/>
              </w:rPr>
              <w:t xml:space="preserve">               4.2.6 Pre-implementation</w:t>
            </w:r>
            <w:r w:rsidRPr="002C1B6F">
              <w:rPr>
                <w:rFonts w:cs="Arial"/>
                <w:sz w:val="18"/>
                <w:szCs w:val="18"/>
              </w:rPr>
              <w:tab/>
            </w:r>
          </w:p>
          <w:p w:rsidRPr="002C1B6F" w:rsidR="006D0485" w:rsidRDefault="006D0485" w14:paraId="6ABC99FE" w14:textId="77777777">
            <w:pPr>
              <w:spacing w:line="276" w:lineRule="auto"/>
              <w:rPr>
                <w:rFonts w:cs="Arial"/>
                <w:sz w:val="18"/>
                <w:szCs w:val="18"/>
              </w:rPr>
            </w:pPr>
            <w:r w:rsidRPr="002C1B6F">
              <w:rPr>
                <w:rFonts w:cs="Arial"/>
                <w:sz w:val="18"/>
                <w:szCs w:val="18"/>
              </w:rPr>
              <w:t xml:space="preserve">               4.2.7 Post-implementation</w:t>
            </w:r>
            <w:r w:rsidRPr="002C1B6F">
              <w:rPr>
                <w:rFonts w:cs="Arial"/>
                <w:sz w:val="18"/>
                <w:szCs w:val="18"/>
              </w:rPr>
              <w:tab/>
            </w:r>
          </w:p>
          <w:p w:rsidRPr="002C1B6F" w:rsidR="006D0485" w:rsidRDefault="006D0485" w14:paraId="606C8FE5" w14:textId="77777777">
            <w:pPr>
              <w:spacing w:line="276" w:lineRule="auto"/>
              <w:rPr>
                <w:rFonts w:cs="Arial"/>
                <w:sz w:val="18"/>
                <w:szCs w:val="18"/>
              </w:rPr>
            </w:pPr>
            <w:r w:rsidRPr="002C1B6F">
              <w:rPr>
                <w:rFonts w:cs="Arial"/>
                <w:sz w:val="18"/>
                <w:szCs w:val="18"/>
              </w:rPr>
              <w:t xml:space="preserve">               4.2.8 Codes and Standards</w:t>
            </w:r>
            <w:r w:rsidRPr="002C1B6F">
              <w:rPr>
                <w:rFonts w:cs="Arial"/>
                <w:sz w:val="18"/>
                <w:szCs w:val="18"/>
              </w:rPr>
              <w:tab/>
            </w:r>
          </w:p>
          <w:p w:rsidRPr="002C1B6F" w:rsidR="006D0485" w:rsidRDefault="006D0485" w14:paraId="3FD9303D" w14:textId="77777777">
            <w:pPr>
              <w:spacing w:line="276" w:lineRule="auto"/>
              <w:rPr>
                <w:rFonts w:cs="Arial"/>
                <w:b/>
                <w:bCs/>
                <w:sz w:val="18"/>
                <w:szCs w:val="18"/>
              </w:rPr>
            </w:pPr>
            <w:r w:rsidRPr="002C1B6F">
              <w:rPr>
                <w:rFonts w:cs="Arial"/>
                <w:b/>
                <w:bCs/>
                <w:sz w:val="18"/>
                <w:szCs w:val="18"/>
              </w:rPr>
              <w:t xml:space="preserve">        4.3  ELECTRICAL</w:t>
            </w:r>
            <w:r w:rsidRPr="002C1B6F">
              <w:rPr>
                <w:rFonts w:cs="Arial"/>
                <w:b/>
                <w:bCs/>
                <w:sz w:val="18"/>
                <w:szCs w:val="18"/>
              </w:rPr>
              <w:tab/>
            </w:r>
          </w:p>
          <w:p w:rsidRPr="002C1B6F" w:rsidR="006D0485" w:rsidRDefault="006D0485" w14:paraId="0A1C6B28" w14:textId="77777777">
            <w:pPr>
              <w:spacing w:line="276" w:lineRule="auto"/>
              <w:rPr>
                <w:rFonts w:cs="Arial"/>
                <w:sz w:val="18"/>
                <w:szCs w:val="18"/>
              </w:rPr>
            </w:pPr>
            <w:r w:rsidRPr="002C1B6F">
              <w:rPr>
                <w:rFonts w:cs="Arial"/>
                <w:sz w:val="18"/>
                <w:szCs w:val="18"/>
              </w:rPr>
              <w:t xml:space="preserve">               4.3.1 Scope of Work</w:t>
            </w:r>
            <w:r w:rsidRPr="002C1B6F">
              <w:rPr>
                <w:rFonts w:cs="Arial"/>
                <w:sz w:val="18"/>
                <w:szCs w:val="18"/>
              </w:rPr>
              <w:tab/>
            </w:r>
          </w:p>
          <w:p w:rsidRPr="002C1B6F" w:rsidR="006D0485" w:rsidRDefault="006D0485" w14:paraId="7F478C95"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4.3.2 Electrical HV interconnection</w:t>
            </w:r>
            <w:r w:rsidRPr="002C1B6F">
              <w:rPr>
                <w:rFonts w:cs="Arial"/>
                <w:sz w:val="18"/>
                <w:szCs w:val="18"/>
              </w:rPr>
              <w:tab/>
            </w:r>
          </w:p>
          <w:p w:rsidRPr="002C1B6F" w:rsidR="006D0485" w:rsidRDefault="006D0485" w14:paraId="76E93307"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4.3.3 General Electrical Requirements</w:t>
            </w:r>
          </w:p>
          <w:p w:rsidRPr="002C1B6F" w:rsidR="006D0485" w:rsidRDefault="006D0485" w14:paraId="6B5779F8"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4.3.4 PV Capacity</w:t>
            </w:r>
            <w:r w:rsidRPr="002C1B6F">
              <w:rPr>
                <w:rFonts w:cs="Arial"/>
                <w:sz w:val="18"/>
                <w:szCs w:val="18"/>
              </w:rPr>
              <w:tab/>
            </w:r>
          </w:p>
          <w:p w:rsidRPr="002C1B6F" w:rsidR="006D0485" w:rsidRDefault="006D0485" w14:paraId="15EF04A0"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4.3.5 PV Modules</w:t>
            </w:r>
            <w:r w:rsidRPr="002C1B6F">
              <w:rPr>
                <w:rFonts w:cs="Arial"/>
                <w:sz w:val="18"/>
                <w:szCs w:val="18"/>
              </w:rPr>
              <w:tab/>
            </w:r>
          </w:p>
          <w:p w:rsidRPr="002C1B6F" w:rsidR="006D0485" w:rsidRDefault="006D0485" w14:paraId="0D912666"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4.3.6 DC Interconnections and Cabling</w:t>
            </w:r>
          </w:p>
          <w:p w:rsidRPr="002C1B6F" w:rsidR="006D0485" w:rsidRDefault="006D0485" w14:paraId="147ADA58"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4.3.7 PV String Combiner Box</w:t>
            </w:r>
          </w:p>
          <w:p w:rsidRPr="002C1B6F" w:rsidR="006D0485" w:rsidRDefault="006D0485" w14:paraId="481719CA"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4.3.8 Grid Tie Inverters</w:t>
            </w:r>
          </w:p>
          <w:p w:rsidRPr="002C1B6F" w:rsidR="006D0485" w:rsidRDefault="006D0485" w14:paraId="39454096"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4.3.9 MV/LV Transformers</w:t>
            </w:r>
            <w:r w:rsidRPr="002C1B6F">
              <w:rPr>
                <w:rFonts w:cs="Arial"/>
                <w:sz w:val="18"/>
                <w:szCs w:val="18"/>
              </w:rPr>
              <w:tab/>
            </w:r>
          </w:p>
          <w:p w:rsidRPr="002C1B6F" w:rsidR="006D0485" w:rsidRDefault="006D0485" w14:paraId="30CB8B0B"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4.3.10 Switchgear</w:t>
            </w:r>
            <w:r w:rsidRPr="002C1B6F">
              <w:rPr>
                <w:rFonts w:cs="Arial"/>
                <w:sz w:val="18"/>
                <w:szCs w:val="18"/>
              </w:rPr>
              <w:tab/>
            </w:r>
          </w:p>
          <w:p w:rsidRPr="002C1B6F" w:rsidR="006D0485" w:rsidRDefault="006D0485" w14:paraId="0BA1E297"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4.3.11 Inverter MV Station</w:t>
            </w:r>
            <w:r w:rsidRPr="002C1B6F">
              <w:rPr>
                <w:rFonts w:cs="Arial"/>
                <w:sz w:val="18"/>
                <w:szCs w:val="18"/>
              </w:rPr>
              <w:tab/>
            </w:r>
          </w:p>
          <w:p w:rsidRPr="002C1B6F" w:rsidR="006D0485" w:rsidRDefault="006D0485" w14:paraId="5C7E7A2B"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4.3.12 Protection and Control</w:t>
            </w:r>
            <w:r w:rsidRPr="002C1B6F">
              <w:rPr>
                <w:rFonts w:cs="Arial"/>
                <w:sz w:val="18"/>
                <w:szCs w:val="18"/>
              </w:rPr>
              <w:tab/>
            </w:r>
          </w:p>
          <w:p w:rsidRPr="002C1B6F" w:rsidR="006D0485" w:rsidRDefault="006D0485" w14:paraId="7B21B01D"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4.3.13 AC Cables and Installation</w:t>
            </w:r>
            <w:r w:rsidRPr="002C1B6F">
              <w:rPr>
                <w:rFonts w:cs="Arial"/>
                <w:sz w:val="18"/>
                <w:szCs w:val="18"/>
              </w:rPr>
              <w:tab/>
            </w:r>
          </w:p>
          <w:p w:rsidRPr="002C1B6F" w:rsidR="006D0485" w:rsidRDefault="006D0485" w14:paraId="566E4956" w14:textId="77777777">
            <w:pPr>
              <w:spacing w:line="276" w:lineRule="auto"/>
              <w:rPr>
                <w:rFonts w:cs="Arial"/>
                <w:b/>
                <w:bCs/>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4.3.14 Lighting and Small Power</w:t>
            </w:r>
            <w:r w:rsidRPr="002C1B6F">
              <w:rPr>
                <w:rFonts w:cs="Arial"/>
                <w:b/>
                <w:bCs/>
                <w:sz w:val="18"/>
                <w:szCs w:val="18"/>
              </w:rPr>
              <w:tab/>
            </w:r>
          </w:p>
          <w:p w:rsidRPr="002C1B6F" w:rsidR="006D0485" w:rsidRDefault="006D0485" w14:paraId="60004B5F"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4.3.15 400-690/230V AC and DC Sub-Distribution Boards</w:t>
            </w:r>
            <w:r w:rsidRPr="002C1B6F">
              <w:rPr>
                <w:rFonts w:cs="Arial"/>
                <w:sz w:val="18"/>
                <w:szCs w:val="18"/>
              </w:rPr>
              <w:tab/>
            </w:r>
          </w:p>
          <w:p w:rsidRPr="002C1B6F" w:rsidR="006D0485" w:rsidRDefault="006D0485" w14:paraId="06586145"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4.3.16 PV Plant Auxiliary Supplies</w:t>
            </w:r>
            <w:r w:rsidRPr="002C1B6F">
              <w:rPr>
                <w:rFonts w:cs="Arial"/>
                <w:sz w:val="18"/>
                <w:szCs w:val="18"/>
              </w:rPr>
              <w:tab/>
            </w:r>
          </w:p>
          <w:p w:rsidRPr="002C1B6F" w:rsidR="006D0485" w:rsidRDefault="006D0485" w14:paraId="07983ACF"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4.3.17 Earthing System Design, Bonding, and Lightning Protection</w:t>
            </w:r>
            <w:r w:rsidRPr="002C1B6F">
              <w:rPr>
                <w:rFonts w:cs="Arial"/>
                <w:sz w:val="18"/>
                <w:szCs w:val="18"/>
              </w:rPr>
              <w:tab/>
            </w:r>
          </w:p>
          <w:p w:rsidRPr="002C1B6F" w:rsidR="006D0485" w:rsidRDefault="006D0485" w14:paraId="7614C726"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4.3.18 Grid Connection</w:t>
            </w:r>
          </w:p>
          <w:p w:rsidRPr="002C1B6F" w:rsidR="006D0485" w:rsidRDefault="006D0485" w14:paraId="1629069A"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4.3.19 Grid Code Requirements</w:t>
            </w:r>
            <w:r w:rsidRPr="002C1B6F">
              <w:rPr>
                <w:rFonts w:cs="Arial"/>
                <w:sz w:val="18"/>
                <w:szCs w:val="18"/>
              </w:rPr>
              <w:tab/>
            </w:r>
          </w:p>
          <w:p w:rsidRPr="002C1B6F" w:rsidR="006D0485" w:rsidRDefault="006D0485" w14:paraId="3EEEF6EC" w14:textId="77777777">
            <w:pPr>
              <w:spacing w:line="276" w:lineRule="auto"/>
              <w:rPr>
                <w:rFonts w:cs="Arial"/>
                <w:b/>
                <w:bCs/>
                <w:sz w:val="18"/>
                <w:szCs w:val="18"/>
              </w:rPr>
            </w:pPr>
            <w:r w:rsidRPr="002C1B6F">
              <w:rPr>
                <w:rFonts w:cs="Arial"/>
                <w:b/>
                <w:bCs/>
                <w:sz w:val="18"/>
                <w:szCs w:val="18"/>
              </w:rPr>
              <w:t xml:space="preserve">    </w:t>
            </w:r>
            <w:r>
              <w:rPr>
                <w:rFonts w:cs="Arial"/>
                <w:b/>
                <w:bCs/>
                <w:sz w:val="18"/>
                <w:szCs w:val="18"/>
              </w:rPr>
              <w:t xml:space="preserve">   </w:t>
            </w:r>
            <w:r w:rsidRPr="002C1B6F">
              <w:rPr>
                <w:rFonts w:cs="Arial"/>
                <w:b/>
                <w:bCs/>
                <w:sz w:val="18"/>
                <w:szCs w:val="18"/>
              </w:rPr>
              <w:t xml:space="preserve">4.4 </w:t>
            </w:r>
            <w:r>
              <w:rPr>
                <w:rFonts w:cs="Arial"/>
                <w:b/>
                <w:bCs/>
                <w:sz w:val="18"/>
                <w:szCs w:val="18"/>
              </w:rPr>
              <w:t xml:space="preserve">  </w:t>
            </w:r>
            <w:r w:rsidRPr="002C1B6F">
              <w:rPr>
                <w:rFonts w:cs="Arial"/>
                <w:b/>
                <w:bCs/>
                <w:sz w:val="18"/>
                <w:szCs w:val="18"/>
              </w:rPr>
              <w:t>CONTROL MONITORING AND COMMUNICATION</w:t>
            </w:r>
            <w:r w:rsidRPr="002C1B6F">
              <w:rPr>
                <w:rFonts w:cs="Arial"/>
                <w:b/>
                <w:bCs/>
                <w:sz w:val="18"/>
                <w:szCs w:val="18"/>
              </w:rPr>
              <w:tab/>
            </w:r>
          </w:p>
          <w:p w:rsidRPr="002C1B6F" w:rsidR="006D0485" w:rsidRDefault="006D0485" w14:paraId="70837F51"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4.4.1 Introduction</w:t>
            </w:r>
            <w:r w:rsidRPr="002C1B6F">
              <w:rPr>
                <w:rFonts w:cs="Arial"/>
                <w:sz w:val="18"/>
                <w:szCs w:val="18"/>
              </w:rPr>
              <w:tab/>
            </w:r>
          </w:p>
          <w:p w:rsidRPr="002C1B6F" w:rsidR="006D0485" w:rsidRDefault="006D0485" w14:paraId="7FB8407B"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4.4.2 General</w:t>
            </w:r>
            <w:r w:rsidRPr="002C1B6F">
              <w:rPr>
                <w:rFonts w:cs="Arial"/>
                <w:sz w:val="18"/>
                <w:szCs w:val="18"/>
              </w:rPr>
              <w:tab/>
            </w:r>
          </w:p>
          <w:p w:rsidRPr="002C1B6F" w:rsidR="006D0485" w:rsidRDefault="006D0485" w14:paraId="5A8EAAD7"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4.4.3 Control and Monitoring System Overview</w:t>
            </w:r>
          </w:p>
          <w:p w:rsidRPr="002C1B6F" w:rsidR="006D0485" w:rsidRDefault="006D0485" w14:paraId="2E3CD332"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4.4.4 Architecture</w:t>
            </w:r>
            <w:r w:rsidRPr="002C1B6F">
              <w:rPr>
                <w:rFonts w:cs="Arial"/>
                <w:sz w:val="18"/>
                <w:szCs w:val="18"/>
              </w:rPr>
              <w:tab/>
            </w:r>
          </w:p>
          <w:p w:rsidRPr="002C1B6F" w:rsidR="006D0485" w:rsidRDefault="006D0485" w14:paraId="6E7EFDE0"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4.4.5 Sere Wind and PV Combined Operating and Control Philosophy</w:t>
            </w:r>
          </w:p>
          <w:p w:rsidRPr="002C1B6F" w:rsidR="006D0485" w:rsidRDefault="006D0485" w14:paraId="18DE7CFA"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4.4.6 Local Plant SCADA</w:t>
            </w:r>
            <w:r w:rsidRPr="002C1B6F">
              <w:rPr>
                <w:rFonts w:cs="Arial"/>
                <w:sz w:val="18"/>
                <w:szCs w:val="18"/>
              </w:rPr>
              <w:tab/>
            </w:r>
          </w:p>
          <w:p w:rsidRPr="002C1B6F" w:rsidR="006D0485" w:rsidRDefault="006D0485" w14:paraId="2A6D4D60"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4.4.7 Plant Process Network and Automation</w:t>
            </w:r>
            <w:r w:rsidRPr="002C1B6F">
              <w:rPr>
                <w:rFonts w:cs="Arial"/>
                <w:sz w:val="18"/>
                <w:szCs w:val="18"/>
              </w:rPr>
              <w:tab/>
            </w:r>
          </w:p>
          <w:p w:rsidRPr="002C1B6F" w:rsidR="006D0485" w:rsidRDefault="006D0485" w14:paraId="3E3E2B73"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4.4.8 Alarms</w:t>
            </w:r>
            <w:r w:rsidRPr="002C1B6F">
              <w:rPr>
                <w:rFonts w:cs="Arial"/>
                <w:sz w:val="18"/>
                <w:szCs w:val="18"/>
              </w:rPr>
              <w:tab/>
            </w:r>
          </w:p>
          <w:p w:rsidRPr="002C1B6F" w:rsidR="006D0485" w:rsidRDefault="006D0485" w14:paraId="7215B0DE"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4.4.9 Operational Control and Monitoring</w:t>
            </w:r>
            <w:r w:rsidRPr="002C1B6F">
              <w:rPr>
                <w:rFonts w:cs="Arial"/>
                <w:sz w:val="18"/>
                <w:szCs w:val="18"/>
              </w:rPr>
              <w:tab/>
            </w:r>
          </w:p>
          <w:p w:rsidRPr="002C1B6F" w:rsidR="006D0485" w:rsidRDefault="006D0485" w14:paraId="452F2989"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4.4.10 Control and Monitoring System (CMS) Servers</w:t>
            </w:r>
            <w:r w:rsidRPr="002C1B6F">
              <w:rPr>
                <w:rFonts w:cs="Arial"/>
                <w:sz w:val="18"/>
                <w:szCs w:val="18"/>
              </w:rPr>
              <w:tab/>
            </w:r>
          </w:p>
          <w:p w:rsidRPr="002C1B6F" w:rsidR="006D0485" w:rsidRDefault="006D0485" w14:paraId="3D595465"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4.4.11 Control and Monitoring System (CMS) Network</w:t>
            </w:r>
            <w:r w:rsidRPr="002C1B6F">
              <w:rPr>
                <w:rFonts w:cs="Arial"/>
                <w:sz w:val="18"/>
                <w:szCs w:val="18"/>
              </w:rPr>
              <w:tab/>
            </w:r>
          </w:p>
          <w:p w:rsidRPr="002C1B6F" w:rsidR="006D0485" w:rsidRDefault="006D0485" w14:paraId="2707888D"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4.4.12 Building Management Systems (BMS)</w:t>
            </w:r>
            <w:r w:rsidRPr="002C1B6F">
              <w:rPr>
                <w:rFonts w:cs="Arial"/>
                <w:sz w:val="18"/>
                <w:szCs w:val="18"/>
              </w:rPr>
              <w:tab/>
            </w:r>
          </w:p>
          <w:p w:rsidRPr="002C1B6F" w:rsidR="006D0485" w:rsidRDefault="006D0485" w14:paraId="670E453D"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4.4.13 Fire detection System</w:t>
            </w:r>
            <w:r w:rsidRPr="002C1B6F">
              <w:rPr>
                <w:rFonts w:cs="Arial"/>
                <w:sz w:val="18"/>
                <w:szCs w:val="18"/>
              </w:rPr>
              <w:tab/>
            </w:r>
          </w:p>
          <w:p w:rsidRPr="002C1B6F" w:rsidR="006D0485" w:rsidRDefault="006D0485" w14:paraId="298321F5"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4.4.14 Third Party Network Access into the CMS Network</w:t>
            </w:r>
            <w:r w:rsidRPr="002C1B6F">
              <w:rPr>
                <w:rFonts w:cs="Arial"/>
                <w:sz w:val="18"/>
                <w:szCs w:val="18"/>
              </w:rPr>
              <w:tab/>
            </w:r>
          </w:p>
          <w:p w:rsidRPr="002C1B6F" w:rsidR="006D0485" w:rsidRDefault="006D0485" w14:paraId="26BA83F4"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4.4.15 Operator System Thin Clients</w:t>
            </w:r>
            <w:r w:rsidRPr="002C1B6F">
              <w:rPr>
                <w:rFonts w:cs="Arial"/>
                <w:sz w:val="18"/>
                <w:szCs w:val="18"/>
              </w:rPr>
              <w:tab/>
            </w:r>
          </w:p>
          <w:p w:rsidRPr="002C1B6F" w:rsidR="006D0485" w:rsidRDefault="006D0485" w14:paraId="5C64FA36"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4.4.16 Thin Client Operational and Graphical Display Requirements</w:t>
            </w:r>
            <w:r w:rsidRPr="002C1B6F">
              <w:rPr>
                <w:rFonts w:cs="Arial"/>
                <w:sz w:val="18"/>
                <w:szCs w:val="18"/>
              </w:rPr>
              <w:tab/>
            </w:r>
          </w:p>
          <w:p w:rsidRPr="002C1B6F" w:rsidR="006D0485" w:rsidRDefault="006D0485" w14:paraId="28DFC9E7"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4.4.17 SCADA/CMS Plant Information Server (PIS) Requirements</w:t>
            </w:r>
            <w:r w:rsidRPr="002C1B6F">
              <w:rPr>
                <w:rFonts w:cs="Arial"/>
                <w:sz w:val="18"/>
                <w:szCs w:val="18"/>
              </w:rPr>
              <w:tab/>
            </w:r>
          </w:p>
          <w:p w:rsidRPr="002C1B6F" w:rsidR="006D0485" w:rsidRDefault="006D0485" w14:paraId="2C51660E"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4.4.18 Network Time Synchronisation</w:t>
            </w:r>
            <w:r w:rsidRPr="002C1B6F">
              <w:rPr>
                <w:rFonts w:cs="Arial"/>
                <w:sz w:val="18"/>
                <w:szCs w:val="18"/>
              </w:rPr>
              <w:tab/>
            </w:r>
          </w:p>
          <w:p w:rsidRPr="002C1B6F" w:rsidR="006D0485" w:rsidRDefault="006D0485" w14:paraId="49C4F755"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4.4.19 Miscellaneous Network Equipment</w:t>
            </w:r>
            <w:r w:rsidRPr="002C1B6F">
              <w:rPr>
                <w:rFonts w:cs="Arial"/>
                <w:sz w:val="18"/>
                <w:szCs w:val="18"/>
              </w:rPr>
              <w:tab/>
            </w:r>
          </w:p>
          <w:p w:rsidRPr="002C1B6F" w:rsidR="006D0485" w:rsidRDefault="006D0485" w14:paraId="24516653"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4.4.20 SCADA/CMS Field Equipment Panels</w:t>
            </w:r>
            <w:r w:rsidRPr="002C1B6F">
              <w:rPr>
                <w:rFonts w:cs="Arial"/>
                <w:sz w:val="18"/>
                <w:szCs w:val="18"/>
              </w:rPr>
              <w:tab/>
            </w:r>
          </w:p>
          <w:p w:rsidRPr="002C1B6F" w:rsidR="006D0485" w:rsidRDefault="006D0485" w14:paraId="61CF4DF3"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4.4.21 Server Room Network Cabinets</w:t>
            </w:r>
            <w:r w:rsidRPr="002C1B6F">
              <w:rPr>
                <w:rFonts w:cs="Arial"/>
                <w:sz w:val="18"/>
                <w:szCs w:val="18"/>
              </w:rPr>
              <w:tab/>
            </w:r>
          </w:p>
          <w:p w:rsidRPr="002C1B6F" w:rsidR="006D0485" w:rsidRDefault="006D0485" w14:paraId="68EE4E46"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4.4.22 SCADA/CMS Power Supply and Power Distribution</w:t>
            </w:r>
            <w:r w:rsidRPr="002C1B6F">
              <w:rPr>
                <w:rFonts w:cs="Arial"/>
                <w:sz w:val="18"/>
                <w:szCs w:val="18"/>
              </w:rPr>
              <w:tab/>
            </w:r>
          </w:p>
          <w:p w:rsidRPr="002C1B6F" w:rsidR="006D0485" w:rsidRDefault="006D0485" w14:paraId="193DBBF5"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4.4.23 Field Equipment, Cabling, and Installation Requirements</w:t>
            </w:r>
            <w:r w:rsidRPr="002C1B6F">
              <w:rPr>
                <w:rFonts w:cs="Arial"/>
                <w:sz w:val="18"/>
                <w:szCs w:val="18"/>
              </w:rPr>
              <w:tab/>
            </w:r>
          </w:p>
          <w:p w:rsidRPr="002C1B6F" w:rsidR="006D0485" w:rsidRDefault="006D0485" w14:paraId="70606863"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4.4.24 CMS Control Room, Server Room, Equipment Rooms</w:t>
            </w:r>
            <w:r w:rsidRPr="002C1B6F">
              <w:rPr>
                <w:rFonts w:cs="Arial"/>
                <w:sz w:val="18"/>
                <w:szCs w:val="18"/>
              </w:rPr>
              <w:tab/>
            </w:r>
          </w:p>
          <w:p w:rsidRPr="002C1B6F" w:rsidR="006D0485" w:rsidRDefault="006D0485" w14:paraId="3D919B9F"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4.4.25 Plant Parameters</w:t>
            </w:r>
            <w:r w:rsidRPr="002C1B6F">
              <w:rPr>
                <w:rFonts w:cs="Arial"/>
                <w:sz w:val="18"/>
                <w:szCs w:val="18"/>
              </w:rPr>
              <w:tab/>
            </w:r>
          </w:p>
          <w:p w:rsidRPr="002C1B6F" w:rsidR="006D0485" w:rsidRDefault="006D0485" w14:paraId="160BEDC5"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4.4.26 Software Management</w:t>
            </w:r>
            <w:r w:rsidRPr="002C1B6F">
              <w:rPr>
                <w:rFonts w:cs="Arial"/>
                <w:sz w:val="18"/>
                <w:szCs w:val="18"/>
              </w:rPr>
              <w:tab/>
            </w:r>
          </w:p>
          <w:p w:rsidRPr="002C1B6F" w:rsidR="006D0485" w:rsidRDefault="006D0485" w14:paraId="62AD4B39"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4.4.27 Labelling and Codification</w:t>
            </w:r>
            <w:r w:rsidRPr="002C1B6F">
              <w:rPr>
                <w:rFonts w:cs="Arial"/>
                <w:sz w:val="18"/>
                <w:szCs w:val="18"/>
              </w:rPr>
              <w:tab/>
            </w:r>
          </w:p>
          <w:p w:rsidRPr="002C1B6F" w:rsidR="006D0485" w:rsidRDefault="006D0485" w14:paraId="2D2BAD70"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4.4.28 Vendor Document Submittal Schedule (VDSS)</w:t>
            </w:r>
            <w:r w:rsidRPr="002C1B6F">
              <w:rPr>
                <w:rFonts w:cs="Arial"/>
                <w:sz w:val="18"/>
                <w:szCs w:val="18"/>
              </w:rPr>
              <w:tab/>
            </w:r>
          </w:p>
          <w:p w:rsidRPr="002C1B6F" w:rsidR="006D0485" w:rsidRDefault="006D0485" w14:paraId="7FA97275"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4.4.29 Codes, Standards, and Guidelines</w:t>
            </w:r>
            <w:r w:rsidRPr="002C1B6F">
              <w:rPr>
                <w:rFonts w:cs="Arial"/>
                <w:sz w:val="18"/>
                <w:szCs w:val="18"/>
              </w:rPr>
              <w:tab/>
            </w:r>
          </w:p>
          <w:p w:rsidRPr="002C1B6F" w:rsidR="006D0485" w:rsidRDefault="006D0485" w14:paraId="2298EB5E" w14:textId="77777777">
            <w:pPr>
              <w:spacing w:line="276" w:lineRule="auto"/>
              <w:rPr>
                <w:rFonts w:cs="Arial"/>
                <w:b/>
                <w:bCs/>
                <w:sz w:val="18"/>
                <w:szCs w:val="18"/>
              </w:rPr>
            </w:pPr>
            <w:r w:rsidRPr="002C1B6F">
              <w:rPr>
                <w:rFonts w:cs="Arial"/>
                <w:b/>
                <w:bCs/>
                <w:sz w:val="18"/>
                <w:szCs w:val="18"/>
              </w:rPr>
              <w:t xml:space="preserve">    </w:t>
            </w:r>
            <w:r>
              <w:rPr>
                <w:rFonts w:cs="Arial"/>
                <w:b/>
                <w:bCs/>
                <w:sz w:val="18"/>
                <w:szCs w:val="18"/>
              </w:rPr>
              <w:t xml:space="preserve">  </w:t>
            </w:r>
            <w:r w:rsidRPr="002C1B6F">
              <w:rPr>
                <w:rFonts w:cs="Arial"/>
                <w:b/>
                <w:bCs/>
                <w:sz w:val="18"/>
                <w:szCs w:val="18"/>
              </w:rPr>
              <w:t xml:space="preserve"> 4.5 </w:t>
            </w:r>
            <w:r>
              <w:rPr>
                <w:rFonts w:cs="Arial"/>
                <w:b/>
                <w:bCs/>
                <w:sz w:val="18"/>
                <w:szCs w:val="18"/>
              </w:rPr>
              <w:t xml:space="preserve">  </w:t>
            </w:r>
            <w:r w:rsidRPr="002C1B6F">
              <w:rPr>
                <w:rFonts w:cs="Arial"/>
                <w:b/>
                <w:bCs/>
                <w:sz w:val="18"/>
                <w:szCs w:val="18"/>
              </w:rPr>
              <w:t>INFORMATION MANAGEMENT</w:t>
            </w:r>
            <w:r w:rsidRPr="002C1B6F">
              <w:rPr>
                <w:rFonts w:cs="Arial"/>
                <w:b/>
                <w:bCs/>
                <w:sz w:val="18"/>
                <w:szCs w:val="18"/>
              </w:rPr>
              <w:tab/>
            </w:r>
          </w:p>
          <w:p w:rsidRPr="002C1B6F" w:rsidR="006D0485" w:rsidRDefault="006D0485" w14:paraId="5F8A282C"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4.5.</w:t>
            </w:r>
            <w:r>
              <w:rPr>
                <w:rFonts w:cs="Arial"/>
                <w:sz w:val="18"/>
                <w:szCs w:val="18"/>
              </w:rPr>
              <w:t>1</w:t>
            </w:r>
            <w:r w:rsidRPr="002C1B6F">
              <w:rPr>
                <w:rFonts w:cs="Arial"/>
                <w:sz w:val="18"/>
                <w:szCs w:val="18"/>
              </w:rPr>
              <w:t xml:space="preserve"> Codes, Standards, and Guidelines</w:t>
            </w:r>
            <w:r w:rsidRPr="002C1B6F">
              <w:rPr>
                <w:rFonts w:cs="Arial"/>
                <w:sz w:val="18"/>
                <w:szCs w:val="18"/>
              </w:rPr>
              <w:tab/>
            </w:r>
          </w:p>
          <w:p w:rsidRPr="002C1B6F" w:rsidR="006D0485" w:rsidRDefault="006D0485" w14:paraId="52341492" w14:textId="77777777">
            <w:pPr>
              <w:spacing w:line="276" w:lineRule="auto"/>
              <w:rPr>
                <w:rFonts w:cs="Arial"/>
                <w:b/>
                <w:bCs/>
                <w:sz w:val="18"/>
                <w:szCs w:val="18"/>
              </w:rPr>
            </w:pPr>
            <w:r w:rsidRPr="002C1B6F">
              <w:rPr>
                <w:rFonts w:cs="Arial"/>
                <w:b/>
                <w:bCs/>
                <w:sz w:val="18"/>
                <w:szCs w:val="18"/>
              </w:rPr>
              <w:t xml:space="preserve">     </w:t>
            </w:r>
            <w:r>
              <w:rPr>
                <w:rFonts w:cs="Arial"/>
                <w:b/>
                <w:bCs/>
                <w:sz w:val="18"/>
                <w:szCs w:val="18"/>
              </w:rPr>
              <w:t xml:space="preserve">  </w:t>
            </w:r>
            <w:r w:rsidRPr="002C1B6F">
              <w:rPr>
                <w:rFonts w:cs="Arial"/>
                <w:b/>
                <w:bCs/>
                <w:sz w:val="18"/>
                <w:szCs w:val="18"/>
              </w:rPr>
              <w:t xml:space="preserve">4.6 </w:t>
            </w:r>
            <w:r>
              <w:rPr>
                <w:rFonts w:cs="Arial"/>
                <w:b/>
                <w:bCs/>
                <w:sz w:val="18"/>
                <w:szCs w:val="18"/>
              </w:rPr>
              <w:t xml:space="preserve">  </w:t>
            </w:r>
            <w:r w:rsidRPr="002C1B6F">
              <w:rPr>
                <w:rFonts w:cs="Arial"/>
                <w:b/>
                <w:bCs/>
                <w:sz w:val="18"/>
                <w:szCs w:val="18"/>
              </w:rPr>
              <w:t>THE SECURITY SYSTEM</w:t>
            </w:r>
            <w:r w:rsidRPr="002C1B6F">
              <w:rPr>
                <w:rFonts w:cs="Arial"/>
                <w:b/>
                <w:bCs/>
                <w:sz w:val="18"/>
                <w:szCs w:val="18"/>
              </w:rPr>
              <w:tab/>
            </w:r>
          </w:p>
          <w:p w:rsidRPr="002C1B6F" w:rsidR="006D0485" w:rsidRDefault="006D0485" w14:paraId="33061728"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4.6.</w:t>
            </w:r>
            <w:r>
              <w:rPr>
                <w:rFonts w:cs="Arial"/>
                <w:sz w:val="18"/>
                <w:szCs w:val="18"/>
              </w:rPr>
              <w:t>1</w:t>
            </w:r>
            <w:r w:rsidRPr="002C1B6F">
              <w:rPr>
                <w:rFonts w:cs="Arial"/>
                <w:sz w:val="18"/>
                <w:szCs w:val="18"/>
              </w:rPr>
              <w:t xml:space="preserve"> General Requirements for the Security System</w:t>
            </w:r>
            <w:r w:rsidRPr="002C1B6F">
              <w:rPr>
                <w:rFonts w:cs="Arial"/>
                <w:sz w:val="18"/>
                <w:szCs w:val="18"/>
              </w:rPr>
              <w:tab/>
            </w:r>
          </w:p>
          <w:p w:rsidRPr="002C1B6F" w:rsidR="006D0485" w:rsidRDefault="006D0485" w14:paraId="0BB32583"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4.6.</w:t>
            </w:r>
            <w:r>
              <w:rPr>
                <w:rFonts w:cs="Arial"/>
                <w:sz w:val="18"/>
                <w:szCs w:val="18"/>
              </w:rPr>
              <w:t>2</w:t>
            </w:r>
            <w:r w:rsidRPr="002C1B6F">
              <w:rPr>
                <w:rFonts w:cs="Arial"/>
                <w:sz w:val="18"/>
                <w:szCs w:val="18"/>
              </w:rPr>
              <w:t xml:space="preserve"> Codes, Standards, and Guidelines</w:t>
            </w:r>
            <w:r w:rsidRPr="002C1B6F">
              <w:rPr>
                <w:rFonts w:cs="Arial"/>
                <w:sz w:val="18"/>
                <w:szCs w:val="18"/>
              </w:rPr>
              <w:tab/>
            </w:r>
          </w:p>
          <w:p w:rsidRPr="002C1B6F" w:rsidR="006D0485" w:rsidRDefault="006D0485" w14:paraId="72B2CD1B" w14:textId="77777777">
            <w:pPr>
              <w:spacing w:line="276" w:lineRule="auto"/>
              <w:rPr>
                <w:rFonts w:cs="Arial"/>
                <w:b/>
                <w:bCs/>
                <w:sz w:val="18"/>
                <w:szCs w:val="18"/>
              </w:rPr>
            </w:pPr>
            <w:r w:rsidRPr="002C1B6F">
              <w:rPr>
                <w:rFonts w:cs="Arial"/>
                <w:b/>
                <w:bCs/>
                <w:sz w:val="18"/>
                <w:szCs w:val="18"/>
              </w:rPr>
              <w:t xml:space="preserve">     </w:t>
            </w:r>
            <w:r>
              <w:rPr>
                <w:rFonts w:cs="Arial"/>
                <w:b/>
                <w:bCs/>
                <w:sz w:val="18"/>
                <w:szCs w:val="18"/>
              </w:rPr>
              <w:t xml:space="preserve">  </w:t>
            </w:r>
            <w:r w:rsidRPr="002C1B6F">
              <w:rPr>
                <w:rFonts w:cs="Arial"/>
                <w:b/>
                <w:bCs/>
                <w:sz w:val="18"/>
                <w:szCs w:val="18"/>
              </w:rPr>
              <w:t xml:space="preserve">4.7 </w:t>
            </w:r>
            <w:r>
              <w:rPr>
                <w:rFonts w:cs="Arial"/>
                <w:b/>
                <w:bCs/>
                <w:sz w:val="18"/>
                <w:szCs w:val="18"/>
              </w:rPr>
              <w:t xml:space="preserve">  </w:t>
            </w:r>
            <w:r w:rsidRPr="002C1B6F">
              <w:rPr>
                <w:rFonts w:cs="Arial"/>
                <w:b/>
                <w:bCs/>
                <w:sz w:val="18"/>
                <w:szCs w:val="18"/>
              </w:rPr>
              <w:t>HEATING VENTILATION AND AIR CONDITIONING</w:t>
            </w:r>
            <w:r w:rsidRPr="002C1B6F">
              <w:rPr>
                <w:rFonts w:cs="Arial"/>
                <w:b/>
                <w:bCs/>
                <w:sz w:val="18"/>
                <w:szCs w:val="18"/>
              </w:rPr>
              <w:tab/>
            </w:r>
          </w:p>
          <w:p w:rsidRPr="002C1B6F" w:rsidR="006D0485" w:rsidRDefault="006D0485" w14:paraId="50737FB1"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4.7.1 Design Conditions</w:t>
            </w:r>
            <w:r w:rsidRPr="002C1B6F">
              <w:rPr>
                <w:rFonts w:cs="Arial"/>
                <w:sz w:val="18"/>
                <w:szCs w:val="18"/>
              </w:rPr>
              <w:tab/>
            </w:r>
          </w:p>
          <w:p w:rsidRPr="002C1B6F" w:rsidR="006D0485" w:rsidRDefault="006D0485" w14:paraId="79F67EF1"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4.7.2 HVAC System Description</w:t>
            </w:r>
            <w:r w:rsidRPr="002C1B6F">
              <w:rPr>
                <w:rFonts w:cs="Arial"/>
                <w:sz w:val="18"/>
                <w:szCs w:val="18"/>
              </w:rPr>
              <w:tab/>
            </w:r>
          </w:p>
          <w:p w:rsidRPr="002C1B6F" w:rsidR="006D0485" w:rsidRDefault="006D0485" w14:paraId="0070D4FF"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4.7.3 HVAC System Commissioning</w:t>
            </w:r>
            <w:r w:rsidRPr="002C1B6F">
              <w:rPr>
                <w:rFonts w:cs="Arial"/>
                <w:sz w:val="18"/>
                <w:szCs w:val="18"/>
              </w:rPr>
              <w:tab/>
            </w:r>
          </w:p>
          <w:p w:rsidRPr="002C1B6F" w:rsidR="006D0485" w:rsidRDefault="006D0485" w14:paraId="03A7EE6B"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4.7.4 Codes, Standards, and Guidelines</w:t>
            </w:r>
            <w:r w:rsidRPr="002C1B6F">
              <w:rPr>
                <w:rFonts w:cs="Arial"/>
                <w:sz w:val="18"/>
                <w:szCs w:val="18"/>
              </w:rPr>
              <w:tab/>
            </w:r>
          </w:p>
          <w:p w:rsidRPr="002C1B6F" w:rsidR="006D0485" w:rsidRDefault="006D0485" w14:paraId="5C721FB0" w14:textId="77777777">
            <w:pPr>
              <w:spacing w:line="276" w:lineRule="auto"/>
              <w:rPr>
                <w:rFonts w:cs="Arial"/>
                <w:b/>
                <w:bCs/>
                <w:sz w:val="18"/>
                <w:szCs w:val="18"/>
              </w:rPr>
            </w:pPr>
            <w:r w:rsidRPr="002C1B6F">
              <w:rPr>
                <w:rFonts w:cs="Arial"/>
                <w:b/>
                <w:bCs/>
                <w:sz w:val="18"/>
                <w:szCs w:val="18"/>
              </w:rPr>
              <w:t xml:space="preserve">     </w:t>
            </w:r>
            <w:r>
              <w:rPr>
                <w:rFonts w:cs="Arial"/>
                <w:b/>
                <w:bCs/>
                <w:sz w:val="18"/>
                <w:szCs w:val="18"/>
              </w:rPr>
              <w:t xml:space="preserve">  </w:t>
            </w:r>
            <w:r w:rsidRPr="002C1B6F">
              <w:rPr>
                <w:rFonts w:cs="Arial"/>
                <w:b/>
                <w:bCs/>
                <w:sz w:val="18"/>
                <w:szCs w:val="18"/>
              </w:rPr>
              <w:t xml:space="preserve">4.8 </w:t>
            </w:r>
            <w:r>
              <w:rPr>
                <w:rFonts w:cs="Arial"/>
                <w:b/>
                <w:bCs/>
                <w:sz w:val="18"/>
                <w:szCs w:val="18"/>
              </w:rPr>
              <w:t xml:space="preserve">  </w:t>
            </w:r>
            <w:r w:rsidRPr="002C1B6F">
              <w:rPr>
                <w:rFonts w:cs="Arial"/>
                <w:b/>
                <w:bCs/>
                <w:sz w:val="18"/>
                <w:szCs w:val="18"/>
              </w:rPr>
              <w:t>FIRE PROTECTION</w:t>
            </w:r>
            <w:r w:rsidRPr="002C1B6F">
              <w:rPr>
                <w:rFonts w:cs="Arial"/>
                <w:b/>
                <w:bCs/>
                <w:sz w:val="18"/>
                <w:szCs w:val="18"/>
              </w:rPr>
              <w:tab/>
            </w:r>
          </w:p>
          <w:p w:rsidRPr="002C1B6F" w:rsidR="006D0485" w:rsidRDefault="006D0485" w14:paraId="21369DB4"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4.8.</w:t>
            </w:r>
            <w:r>
              <w:rPr>
                <w:rFonts w:cs="Arial"/>
                <w:sz w:val="18"/>
                <w:szCs w:val="18"/>
              </w:rPr>
              <w:t>1</w:t>
            </w:r>
            <w:r w:rsidRPr="002C1B6F">
              <w:rPr>
                <w:rFonts w:cs="Arial"/>
                <w:sz w:val="18"/>
                <w:szCs w:val="18"/>
              </w:rPr>
              <w:t xml:space="preserve"> Codes, Standards, and Guidelines</w:t>
            </w:r>
            <w:r w:rsidRPr="002C1B6F">
              <w:rPr>
                <w:rFonts w:cs="Arial"/>
                <w:sz w:val="18"/>
                <w:szCs w:val="18"/>
              </w:rPr>
              <w:tab/>
            </w:r>
          </w:p>
          <w:p w:rsidRPr="002C1B6F" w:rsidR="006D0485" w:rsidRDefault="006D0485" w14:paraId="474CD928" w14:textId="77777777">
            <w:pPr>
              <w:spacing w:line="276" w:lineRule="auto"/>
              <w:rPr>
                <w:rFonts w:cs="Arial"/>
                <w:b/>
                <w:bCs/>
                <w:sz w:val="18"/>
                <w:szCs w:val="18"/>
              </w:rPr>
            </w:pPr>
            <w:r w:rsidRPr="002C1B6F">
              <w:rPr>
                <w:rFonts w:cs="Arial"/>
                <w:b/>
                <w:bCs/>
                <w:sz w:val="18"/>
                <w:szCs w:val="18"/>
              </w:rPr>
              <w:t xml:space="preserve">    </w:t>
            </w:r>
            <w:r>
              <w:rPr>
                <w:rFonts w:cs="Arial"/>
                <w:b/>
                <w:bCs/>
                <w:sz w:val="18"/>
                <w:szCs w:val="18"/>
              </w:rPr>
              <w:t xml:space="preserve">  </w:t>
            </w:r>
            <w:r w:rsidRPr="002C1B6F">
              <w:rPr>
                <w:rFonts w:cs="Arial"/>
                <w:b/>
                <w:bCs/>
                <w:sz w:val="18"/>
                <w:szCs w:val="18"/>
              </w:rPr>
              <w:t xml:space="preserve"> 4.9 </w:t>
            </w:r>
            <w:r>
              <w:rPr>
                <w:rFonts w:cs="Arial"/>
                <w:b/>
                <w:bCs/>
                <w:sz w:val="18"/>
                <w:szCs w:val="18"/>
              </w:rPr>
              <w:t xml:space="preserve">  </w:t>
            </w:r>
            <w:r w:rsidRPr="002C1B6F">
              <w:rPr>
                <w:rFonts w:cs="Arial"/>
                <w:b/>
                <w:bCs/>
                <w:sz w:val="18"/>
                <w:szCs w:val="18"/>
              </w:rPr>
              <w:t>SEWAGE AND WASTE DISPOSAL</w:t>
            </w:r>
            <w:r w:rsidRPr="002C1B6F">
              <w:rPr>
                <w:rFonts w:cs="Arial"/>
                <w:b/>
                <w:bCs/>
                <w:sz w:val="18"/>
                <w:szCs w:val="18"/>
              </w:rPr>
              <w:tab/>
            </w:r>
          </w:p>
          <w:p w:rsidRPr="002C1B6F" w:rsidR="006D0485" w:rsidRDefault="006D0485" w14:paraId="6A33BA68"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4.9.</w:t>
            </w:r>
            <w:r>
              <w:rPr>
                <w:rFonts w:cs="Arial"/>
                <w:sz w:val="18"/>
                <w:szCs w:val="18"/>
              </w:rPr>
              <w:t>1</w:t>
            </w:r>
            <w:r w:rsidRPr="002C1B6F">
              <w:rPr>
                <w:rFonts w:cs="Arial"/>
                <w:sz w:val="18"/>
                <w:szCs w:val="18"/>
              </w:rPr>
              <w:t xml:space="preserve"> General</w:t>
            </w:r>
            <w:r w:rsidRPr="002C1B6F">
              <w:rPr>
                <w:rFonts w:cs="Arial"/>
                <w:sz w:val="18"/>
                <w:szCs w:val="18"/>
              </w:rPr>
              <w:tab/>
            </w:r>
          </w:p>
          <w:p w:rsidRPr="002C1B6F" w:rsidR="006D0485" w:rsidRDefault="006D0485" w14:paraId="5D8310AE"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4.9.</w:t>
            </w:r>
            <w:r>
              <w:rPr>
                <w:rFonts w:cs="Arial"/>
                <w:sz w:val="18"/>
                <w:szCs w:val="18"/>
              </w:rPr>
              <w:t>2</w:t>
            </w:r>
            <w:r w:rsidRPr="002C1B6F">
              <w:rPr>
                <w:rFonts w:cs="Arial"/>
                <w:sz w:val="18"/>
                <w:szCs w:val="18"/>
              </w:rPr>
              <w:t xml:space="preserve"> Design Phase</w:t>
            </w:r>
            <w:r w:rsidRPr="002C1B6F">
              <w:rPr>
                <w:rFonts w:cs="Arial"/>
                <w:sz w:val="18"/>
                <w:szCs w:val="18"/>
              </w:rPr>
              <w:tab/>
            </w:r>
          </w:p>
          <w:p w:rsidRPr="002C1B6F" w:rsidR="006D0485" w:rsidRDefault="006D0485" w14:paraId="0823C871"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4.9.</w:t>
            </w:r>
            <w:r>
              <w:rPr>
                <w:rFonts w:cs="Arial"/>
                <w:sz w:val="18"/>
                <w:szCs w:val="18"/>
              </w:rPr>
              <w:t>3</w:t>
            </w:r>
            <w:r w:rsidRPr="002C1B6F">
              <w:rPr>
                <w:rFonts w:cs="Arial"/>
                <w:sz w:val="18"/>
                <w:szCs w:val="18"/>
              </w:rPr>
              <w:t xml:space="preserve"> Construction Specifications</w:t>
            </w:r>
            <w:r w:rsidRPr="002C1B6F">
              <w:rPr>
                <w:rFonts w:cs="Arial"/>
                <w:sz w:val="18"/>
                <w:szCs w:val="18"/>
              </w:rPr>
              <w:tab/>
            </w:r>
          </w:p>
          <w:p w:rsidRPr="002C1B6F" w:rsidR="006D0485" w:rsidRDefault="006D0485" w14:paraId="5FCD59BC"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4.9.</w:t>
            </w:r>
            <w:r>
              <w:rPr>
                <w:rFonts w:cs="Arial"/>
                <w:sz w:val="18"/>
                <w:szCs w:val="18"/>
              </w:rPr>
              <w:t>4</w:t>
            </w:r>
            <w:r w:rsidRPr="002C1B6F">
              <w:rPr>
                <w:rFonts w:cs="Arial"/>
                <w:sz w:val="18"/>
                <w:szCs w:val="18"/>
              </w:rPr>
              <w:t xml:space="preserve"> Codes, Standards, and Guidelines</w:t>
            </w:r>
          </w:p>
          <w:p w:rsidRPr="002C1B6F" w:rsidR="006D0485" w:rsidRDefault="006D0485" w14:paraId="63F87476" w14:textId="77777777">
            <w:pPr>
              <w:spacing w:line="276" w:lineRule="auto"/>
              <w:rPr>
                <w:rFonts w:cs="Arial"/>
                <w:b/>
                <w:bCs/>
                <w:sz w:val="18"/>
                <w:szCs w:val="18"/>
              </w:rPr>
            </w:pPr>
            <w:r w:rsidRPr="002C1B6F">
              <w:rPr>
                <w:rFonts w:cs="Arial"/>
                <w:b/>
                <w:bCs/>
                <w:sz w:val="18"/>
                <w:szCs w:val="18"/>
              </w:rPr>
              <w:t xml:space="preserve">    </w:t>
            </w:r>
            <w:r>
              <w:rPr>
                <w:rFonts w:cs="Arial"/>
                <w:b/>
                <w:bCs/>
                <w:sz w:val="18"/>
                <w:szCs w:val="18"/>
              </w:rPr>
              <w:t xml:space="preserve">  </w:t>
            </w:r>
            <w:r w:rsidRPr="002C1B6F">
              <w:rPr>
                <w:rFonts w:cs="Arial"/>
                <w:b/>
                <w:bCs/>
                <w:sz w:val="18"/>
                <w:szCs w:val="18"/>
              </w:rPr>
              <w:t xml:space="preserve">4.10 </w:t>
            </w:r>
            <w:r>
              <w:rPr>
                <w:rFonts w:cs="Arial"/>
                <w:b/>
                <w:bCs/>
                <w:sz w:val="18"/>
                <w:szCs w:val="18"/>
              </w:rPr>
              <w:t xml:space="preserve"> </w:t>
            </w:r>
            <w:r w:rsidRPr="002C1B6F">
              <w:rPr>
                <w:rFonts w:cs="Arial"/>
                <w:b/>
                <w:bCs/>
                <w:sz w:val="18"/>
                <w:szCs w:val="18"/>
              </w:rPr>
              <w:t>MONITORING AND METEOROLOGICAL EQUIPMENT AND INSTRUMENTATION</w:t>
            </w:r>
            <w:r w:rsidRPr="002C1B6F">
              <w:rPr>
                <w:rFonts w:cs="Arial"/>
                <w:b/>
                <w:bCs/>
                <w:sz w:val="18"/>
                <w:szCs w:val="18"/>
              </w:rPr>
              <w:tab/>
            </w:r>
          </w:p>
          <w:p w:rsidRPr="002C1B6F" w:rsidR="006D0485" w:rsidRDefault="006D0485" w14:paraId="4D98B3AD" w14:textId="1FF333C9">
            <w:pPr>
              <w:spacing w:line="276" w:lineRule="auto"/>
              <w:rPr>
                <w:rFonts w:cs="Arial"/>
                <w:b/>
                <w:bCs/>
                <w:sz w:val="18"/>
                <w:szCs w:val="18"/>
              </w:rPr>
            </w:pPr>
            <w:r w:rsidRPr="002C1B6F">
              <w:rPr>
                <w:rFonts w:cs="Arial"/>
                <w:b/>
                <w:bCs/>
                <w:sz w:val="18"/>
                <w:szCs w:val="18"/>
              </w:rPr>
              <w:t xml:space="preserve">   </w:t>
            </w:r>
            <w:r>
              <w:rPr>
                <w:rFonts w:cs="Arial"/>
                <w:b/>
                <w:bCs/>
                <w:sz w:val="18"/>
                <w:szCs w:val="18"/>
              </w:rPr>
              <w:t xml:space="preserve">  </w:t>
            </w:r>
            <w:r w:rsidRPr="002C1B6F">
              <w:rPr>
                <w:rFonts w:cs="Arial"/>
                <w:b/>
                <w:bCs/>
                <w:sz w:val="18"/>
                <w:szCs w:val="18"/>
              </w:rPr>
              <w:t xml:space="preserve"> 4.11</w:t>
            </w:r>
            <w:r>
              <w:rPr>
                <w:rFonts w:cs="Arial"/>
                <w:b/>
                <w:bCs/>
                <w:sz w:val="18"/>
                <w:szCs w:val="18"/>
              </w:rPr>
              <w:t xml:space="preserve"> </w:t>
            </w:r>
            <w:r w:rsidRPr="002C1B6F">
              <w:rPr>
                <w:rFonts w:cs="Arial"/>
                <w:b/>
                <w:bCs/>
                <w:sz w:val="18"/>
                <w:szCs w:val="18"/>
              </w:rPr>
              <w:t xml:space="preserve"> INSPECTION</w:t>
            </w:r>
            <w:r w:rsidR="004F72F8">
              <w:rPr>
                <w:rFonts w:cs="Arial"/>
                <w:b/>
                <w:bCs/>
                <w:sz w:val="18"/>
                <w:szCs w:val="18"/>
              </w:rPr>
              <w:t>,</w:t>
            </w:r>
            <w:r w:rsidRPr="002C1B6F">
              <w:rPr>
                <w:rFonts w:cs="Arial"/>
                <w:b/>
                <w:bCs/>
                <w:sz w:val="18"/>
                <w:szCs w:val="18"/>
              </w:rPr>
              <w:t xml:space="preserve"> TESTING AND COMMISSIONING</w:t>
            </w:r>
          </w:p>
          <w:p w:rsidRPr="002C1B6F" w:rsidR="006D0485" w:rsidRDefault="006D0485" w14:paraId="7631C165"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4.11.1 General Requirements</w:t>
            </w:r>
            <w:r w:rsidRPr="002C1B6F">
              <w:rPr>
                <w:rFonts w:cs="Arial"/>
                <w:sz w:val="18"/>
                <w:szCs w:val="18"/>
              </w:rPr>
              <w:tab/>
            </w:r>
          </w:p>
          <w:p w:rsidRPr="002C1B6F" w:rsidR="006D0485" w:rsidRDefault="006D0485" w14:paraId="6DD53FD1"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4.11.2 Tests before Installation</w:t>
            </w:r>
          </w:p>
          <w:p w:rsidRPr="002C1B6F" w:rsidR="006D0485" w:rsidRDefault="006D0485" w14:paraId="28FE2625"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4.11.3 Tests after Installation</w:t>
            </w:r>
            <w:r w:rsidRPr="002C1B6F">
              <w:rPr>
                <w:rFonts w:cs="Arial"/>
                <w:sz w:val="18"/>
                <w:szCs w:val="18"/>
              </w:rPr>
              <w:tab/>
            </w:r>
          </w:p>
          <w:p w:rsidRPr="002C1B6F" w:rsidR="006D0485" w:rsidRDefault="006D0485" w14:paraId="390A1E9A"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4.11.4 Tests after Completion</w:t>
            </w:r>
            <w:r w:rsidRPr="002C1B6F">
              <w:rPr>
                <w:rFonts w:cs="Arial"/>
                <w:sz w:val="18"/>
                <w:szCs w:val="18"/>
              </w:rPr>
              <w:tab/>
            </w:r>
          </w:p>
          <w:p w:rsidRPr="002C1B6F" w:rsidR="006D0485" w:rsidRDefault="006D0485" w14:paraId="5444C685"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4.11.5 Tests after Operational Acceptance</w:t>
            </w:r>
            <w:r w:rsidRPr="002C1B6F">
              <w:rPr>
                <w:rFonts w:cs="Arial"/>
                <w:sz w:val="18"/>
                <w:szCs w:val="18"/>
              </w:rPr>
              <w:tab/>
            </w:r>
          </w:p>
          <w:p w:rsidRPr="002C1B6F" w:rsidR="006D0485" w:rsidRDefault="006D0485" w14:paraId="6D80CE94" w14:textId="77777777">
            <w:pPr>
              <w:spacing w:line="276" w:lineRule="auto"/>
              <w:rPr>
                <w:rFonts w:cs="Arial"/>
                <w:b/>
                <w:bCs/>
                <w:sz w:val="18"/>
                <w:szCs w:val="18"/>
              </w:rPr>
            </w:pPr>
            <w:r w:rsidRPr="002C1B6F">
              <w:rPr>
                <w:rFonts w:cs="Arial"/>
                <w:b/>
                <w:bCs/>
                <w:sz w:val="18"/>
                <w:szCs w:val="18"/>
              </w:rPr>
              <w:t xml:space="preserve">    </w:t>
            </w:r>
            <w:r>
              <w:rPr>
                <w:rFonts w:cs="Arial"/>
                <w:b/>
                <w:bCs/>
                <w:sz w:val="18"/>
                <w:szCs w:val="18"/>
              </w:rPr>
              <w:t xml:space="preserve">  </w:t>
            </w:r>
            <w:r w:rsidRPr="002C1B6F">
              <w:rPr>
                <w:rFonts w:cs="Arial"/>
                <w:b/>
                <w:bCs/>
                <w:sz w:val="18"/>
                <w:szCs w:val="18"/>
              </w:rPr>
              <w:t xml:space="preserve">4.12 </w:t>
            </w:r>
            <w:r>
              <w:rPr>
                <w:rFonts w:cs="Arial"/>
                <w:b/>
                <w:bCs/>
                <w:sz w:val="18"/>
                <w:szCs w:val="18"/>
              </w:rPr>
              <w:t xml:space="preserve"> </w:t>
            </w:r>
            <w:r w:rsidRPr="002C1B6F">
              <w:rPr>
                <w:rFonts w:cs="Arial"/>
                <w:b/>
                <w:bCs/>
                <w:sz w:val="18"/>
                <w:szCs w:val="18"/>
              </w:rPr>
              <w:t>CONTRACTOR’S GUARANTEE ON PERFORMANCE AND AVAILABILITY</w:t>
            </w:r>
            <w:r w:rsidRPr="002C1B6F">
              <w:rPr>
                <w:rFonts w:cs="Arial"/>
                <w:b/>
                <w:bCs/>
                <w:sz w:val="18"/>
                <w:szCs w:val="18"/>
              </w:rPr>
              <w:tab/>
            </w:r>
          </w:p>
          <w:p w:rsidRPr="002C1B6F" w:rsidR="006D0485" w:rsidRDefault="006D0485" w14:paraId="0182040C" w14:textId="77777777">
            <w:pPr>
              <w:spacing w:line="276" w:lineRule="auto"/>
              <w:rPr>
                <w:rFonts w:cs="Arial"/>
                <w:b/>
                <w:bCs/>
                <w:sz w:val="18"/>
                <w:szCs w:val="18"/>
              </w:rPr>
            </w:pPr>
            <w:r w:rsidRPr="002C1B6F">
              <w:rPr>
                <w:rFonts w:cs="Arial"/>
                <w:b/>
                <w:bCs/>
                <w:sz w:val="18"/>
                <w:szCs w:val="18"/>
              </w:rPr>
              <w:t xml:space="preserve">    </w:t>
            </w:r>
            <w:r>
              <w:rPr>
                <w:rFonts w:cs="Arial"/>
                <w:b/>
                <w:bCs/>
                <w:sz w:val="18"/>
                <w:szCs w:val="18"/>
              </w:rPr>
              <w:t xml:space="preserve">  </w:t>
            </w:r>
            <w:r w:rsidRPr="002C1B6F">
              <w:rPr>
                <w:rFonts w:cs="Arial"/>
                <w:b/>
                <w:bCs/>
                <w:sz w:val="18"/>
                <w:szCs w:val="18"/>
              </w:rPr>
              <w:t xml:space="preserve">4.13 </w:t>
            </w:r>
            <w:r>
              <w:rPr>
                <w:rFonts w:cs="Arial"/>
                <w:b/>
                <w:bCs/>
                <w:sz w:val="18"/>
                <w:szCs w:val="18"/>
              </w:rPr>
              <w:t xml:space="preserve"> </w:t>
            </w:r>
            <w:r w:rsidRPr="002C1B6F">
              <w:rPr>
                <w:rFonts w:cs="Arial"/>
                <w:b/>
                <w:bCs/>
                <w:sz w:val="18"/>
                <w:szCs w:val="18"/>
              </w:rPr>
              <w:t>EQUIPMENT WARRANTY</w:t>
            </w:r>
            <w:r w:rsidRPr="002C1B6F">
              <w:rPr>
                <w:rFonts w:cs="Arial"/>
                <w:b/>
                <w:bCs/>
                <w:sz w:val="18"/>
                <w:szCs w:val="18"/>
              </w:rPr>
              <w:tab/>
            </w:r>
          </w:p>
          <w:p w:rsidRPr="002C1B6F" w:rsidR="006D0485" w:rsidRDefault="006D0485" w14:paraId="73E1F2A2" w14:textId="77777777">
            <w:pPr>
              <w:spacing w:line="276" w:lineRule="auto"/>
              <w:rPr>
                <w:rFonts w:cs="Arial"/>
                <w:b/>
                <w:bCs/>
                <w:sz w:val="18"/>
                <w:szCs w:val="18"/>
              </w:rPr>
            </w:pPr>
            <w:r w:rsidRPr="002C1B6F">
              <w:rPr>
                <w:rFonts w:cs="Arial"/>
                <w:b/>
                <w:bCs/>
                <w:sz w:val="18"/>
                <w:szCs w:val="18"/>
              </w:rPr>
              <w:t xml:space="preserve">   </w:t>
            </w:r>
            <w:r>
              <w:rPr>
                <w:rFonts w:cs="Arial"/>
                <w:b/>
                <w:bCs/>
                <w:sz w:val="18"/>
                <w:szCs w:val="18"/>
              </w:rPr>
              <w:t xml:space="preserve">  </w:t>
            </w:r>
            <w:r w:rsidRPr="002C1B6F">
              <w:rPr>
                <w:rFonts w:cs="Arial"/>
                <w:b/>
                <w:bCs/>
                <w:sz w:val="18"/>
                <w:szCs w:val="18"/>
              </w:rPr>
              <w:t xml:space="preserve"> 4.14</w:t>
            </w:r>
            <w:r>
              <w:rPr>
                <w:rFonts w:cs="Arial"/>
                <w:b/>
                <w:bCs/>
                <w:sz w:val="18"/>
                <w:szCs w:val="18"/>
              </w:rPr>
              <w:t xml:space="preserve">  </w:t>
            </w:r>
            <w:r w:rsidRPr="002C1B6F">
              <w:rPr>
                <w:rFonts w:cs="Arial"/>
                <w:b/>
                <w:bCs/>
                <w:sz w:val="18"/>
                <w:szCs w:val="18"/>
              </w:rPr>
              <w:t>SPARE PARTS AND TOOLS</w:t>
            </w:r>
            <w:r w:rsidRPr="002C1B6F">
              <w:rPr>
                <w:rFonts w:cs="Arial"/>
                <w:b/>
                <w:bCs/>
                <w:sz w:val="18"/>
                <w:szCs w:val="18"/>
              </w:rPr>
              <w:tab/>
            </w:r>
          </w:p>
          <w:p w:rsidRPr="002C1B6F" w:rsidR="006D0485" w:rsidRDefault="006D0485" w14:paraId="3E262C7C" w14:textId="77777777">
            <w:pPr>
              <w:spacing w:line="276" w:lineRule="auto"/>
              <w:rPr>
                <w:rFonts w:cs="Arial"/>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Pr>
                <w:rFonts w:cs="Arial"/>
                <w:sz w:val="18"/>
                <w:szCs w:val="18"/>
              </w:rPr>
              <w:t xml:space="preserve">     </w:t>
            </w:r>
            <w:r w:rsidRPr="002C1B6F">
              <w:rPr>
                <w:rFonts w:cs="Arial"/>
                <w:sz w:val="18"/>
                <w:szCs w:val="18"/>
              </w:rPr>
              <w:t xml:space="preserve"> 4.14.</w:t>
            </w:r>
            <w:r>
              <w:rPr>
                <w:rFonts w:cs="Arial"/>
                <w:sz w:val="18"/>
                <w:szCs w:val="18"/>
              </w:rPr>
              <w:t>1</w:t>
            </w:r>
            <w:r w:rsidRPr="002C1B6F">
              <w:rPr>
                <w:rFonts w:cs="Arial"/>
                <w:sz w:val="18"/>
                <w:szCs w:val="18"/>
              </w:rPr>
              <w:t xml:space="preserve"> Spares Cataloguing Requirements</w:t>
            </w:r>
            <w:r w:rsidRPr="002C1B6F">
              <w:rPr>
                <w:rFonts w:cs="Arial"/>
                <w:sz w:val="18"/>
                <w:szCs w:val="18"/>
              </w:rPr>
              <w:tab/>
            </w:r>
          </w:p>
          <w:p w:rsidRPr="002C1B6F" w:rsidR="006D0485" w:rsidRDefault="006D0485" w14:paraId="59856B2F" w14:textId="77777777">
            <w:pPr>
              <w:spacing w:line="276" w:lineRule="auto"/>
              <w:rPr>
                <w:rFonts w:cs="Arial"/>
                <w:b/>
                <w:bCs/>
                <w:sz w:val="18"/>
                <w:szCs w:val="18"/>
              </w:rPr>
            </w:pPr>
            <w:r w:rsidRPr="002C1B6F">
              <w:rPr>
                <w:rFonts w:cs="Arial"/>
                <w:b/>
                <w:bCs/>
                <w:sz w:val="18"/>
                <w:szCs w:val="18"/>
              </w:rPr>
              <w:t xml:space="preserve">    </w:t>
            </w:r>
            <w:r>
              <w:rPr>
                <w:rFonts w:cs="Arial"/>
                <w:b/>
                <w:bCs/>
                <w:sz w:val="18"/>
                <w:szCs w:val="18"/>
              </w:rPr>
              <w:t xml:space="preserve">   </w:t>
            </w:r>
            <w:r w:rsidRPr="002C1B6F">
              <w:rPr>
                <w:rFonts w:cs="Arial"/>
                <w:b/>
                <w:bCs/>
                <w:sz w:val="18"/>
                <w:szCs w:val="18"/>
              </w:rPr>
              <w:t>4.15</w:t>
            </w:r>
            <w:r>
              <w:rPr>
                <w:rFonts w:cs="Arial"/>
                <w:b/>
                <w:bCs/>
                <w:sz w:val="18"/>
                <w:szCs w:val="18"/>
              </w:rPr>
              <w:t xml:space="preserve"> </w:t>
            </w:r>
            <w:r w:rsidRPr="002C1B6F">
              <w:rPr>
                <w:rFonts w:cs="Arial"/>
                <w:b/>
                <w:bCs/>
                <w:sz w:val="18"/>
                <w:szCs w:val="18"/>
              </w:rPr>
              <w:t>OPERATION AND MAINTENANCE</w:t>
            </w:r>
            <w:r w:rsidRPr="002C1B6F">
              <w:rPr>
                <w:rFonts w:cs="Arial"/>
                <w:b/>
                <w:bCs/>
                <w:sz w:val="18"/>
                <w:szCs w:val="18"/>
              </w:rPr>
              <w:tab/>
            </w:r>
          </w:p>
          <w:p w:rsidRPr="002C1B6F" w:rsidR="006D0485" w:rsidRDefault="006D0485" w14:paraId="6E6DD79E" w14:textId="77777777">
            <w:pPr>
              <w:spacing w:line="276" w:lineRule="auto"/>
              <w:rPr>
                <w:rFonts w:cs="Arial"/>
                <w:b/>
                <w:bCs/>
                <w:sz w:val="18"/>
                <w:szCs w:val="18"/>
              </w:rPr>
            </w:pPr>
            <w:r w:rsidRPr="002C1B6F">
              <w:rPr>
                <w:rFonts w:cs="Arial"/>
                <w:b/>
                <w:bCs/>
                <w:sz w:val="18"/>
                <w:szCs w:val="18"/>
              </w:rPr>
              <w:t>5.    DOCUMENTATION REQUIREMENTS</w:t>
            </w:r>
            <w:r w:rsidRPr="002C1B6F">
              <w:rPr>
                <w:rFonts w:cs="Arial"/>
                <w:b/>
                <w:bCs/>
                <w:sz w:val="18"/>
                <w:szCs w:val="18"/>
              </w:rPr>
              <w:tab/>
            </w:r>
          </w:p>
          <w:p w:rsidRPr="002C1B6F" w:rsidR="006D0485" w:rsidRDefault="006D0485" w14:paraId="06F5B7AC" w14:textId="77777777">
            <w:pPr>
              <w:spacing w:line="276" w:lineRule="auto"/>
              <w:rPr>
                <w:rFonts w:cs="Arial"/>
                <w:b/>
                <w:bCs/>
                <w:sz w:val="18"/>
                <w:szCs w:val="18"/>
              </w:rPr>
            </w:pPr>
            <w:r w:rsidRPr="002C1B6F">
              <w:rPr>
                <w:rFonts w:cs="Arial"/>
                <w:b/>
                <w:bCs/>
                <w:sz w:val="18"/>
                <w:szCs w:val="18"/>
              </w:rPr>
              <w:t xml:space="preserve">    </w:t>
            </w:r>
            <w:r>
              <w:rPr>
                <w:rFonts w:cs="Arial"/>
                <w:b/>
                <w:bCs/>
                <w:sz w:val="18"/>
                <w:szCs w:val="18"/>
              </w:rPr>
              <w:t xml:space="preserve">   </w:t>
            </w:r>
            <w:r w:rsidRPr="002C1B6F">
              <w:rPr>
                <w:rFonts w:cs="Arial"/>
                <w:b/>
                <w:bCs/>
                <w:sz w:val="18"/>
                <w:szCs w:val="18"/>
              </w:rPr>
              <w:t>5.</w:t>
            </w:r>
            <w:r>
              <w:rPr>
                <w:rFonts w:cs="Arial"/>
                <w:b/>
                <w:bCs/>
                <w:sz w:val="18"/>
                <w:szCs w:val="18"/>
              </w:rPr>
              <w:t>1</w:t>
            </w:r>
            <w:r w:rsidRPr="002C1B6F">
              <w:rPr>
                <w:rFonts w:cs="Arial"/>
                <w:b/>
                <w:bCs/>
                <w:sz w:val="18"/>
                <w:szCs w:val="18"/>
              </w:rPr>
              <w:t xml:space="preserve"> General Requirements</w:t>
            </w:r>
            <w:r w:rsidRPr="002C1B6F">
              <w:rPr>
                <w:rFonts w:cs="Arial"/>
                <w:b/>
                <w:bCs/>
                <w:sz w:val="18"/>
                <w:szCs w:val="18"/>
              </w:rPr>
              <w:tab/>
            </w:r>
          </w:p>
          <w:p w:rsidRPr="008B63A1" w:rsidR="006D0485" w:rsidRDefault="006D0485" w14:paraId="1B93EAEC" w14:textId="77777777">
            <w:pPr>
              <w:spacing w:line="276" w:lineRule="auto"/>
              <w:rPr>
                <w:rFonts w:cs="Arial"/>
                <w:b/>
                <w:bCs/>
                <w:sz w:val="18"/>
                <w:szCs w:val="18"/>
              </w:rPr>
            </w:pPr>
            <w:r w:rsidRPr="002C1B6F">
              <w:rPr>
                <w:rFonts w:cs="Arial"/>
                <w:sz w:val="18"/>
                <w:szCs w:val="18"/>
              </w:rPr>
              <w:t xml:space="preserve">   </w:t>
            </w:r>
            <w:r>
              <w:rPr>
                <w:rFonts w:cs="Arial"/>
                <w:sz w:val="18"/>
                <w:szCs w:val="18"/>
              </w:rPr>
              <w:t xml:space="preserve"> </w:t>
            </w:r>
            <w:r w:rsidRPr="002C1B6F">
              <w:rPr>
                <w:rFonts w:cs="Arial"/>
                <w:sz w:val="18"/>
                <w:szCs w:val="18"/>
              </w:rPr>
              <w:t xml:space="preserve">   </w:t>
            </w:r>
            <w:r w:rsidRPr="008B63A1">
              <w:rPr>
                <w:rFonts w:cs="Arial"/>
                <w:b/>
                <w:bCs/>
                <w:sz w:val="18"/>
                <w:szCs w:val="18"/>
              </w:rPr>
              <w:t>5.2 Design Phase</w:t>
            </w:r>
            <w:r w:rsidRPr="008B63A1">
              <w:rPr>
                <w:rFonts w:cs="Arial"/>
                <w:b/>
                <w:bCs/>
                <w:sz w:val="18"/>
                <w:szCs w:val="18"/>
              </w:rPr>
              <w:tab/>
            </w:r>
          </w:p>
          <w:p w:rsidRPr="008B63A1" w:rsidR="006D0485" w:rsidRDefault="006D0485" w14:paraId="14A8245F" w14:textId="77777777">
            <w:pPr>
              <w:spacing w:line="276" w:lineRule="auto"/>
              <w:rPr>
                <w:rFonts w:cs="Arial"/>
                <w:b/>
                <w:bCs/>
                <w:sz w:val="18"/>
                <w:szCs w:val="18"/>
              </w:rPr>
            </w:pPr>
            <w:r w:rsidRPr="008B63A1">
              <w:rPr>
                <w:rFonts w:cs="Arial"/>
                <w:b/>
                <w:bCs/>
                <w:sz w:val="18"/>
                <w:szCs w:val="18"/>
              </w:rPr>
              <w:t xml:space="preserve">       5.3 Procurement Phase</w:t>
            </w:r>
            <w:r w:rsidRPr="008B63A1">
              <w:rPr>
                <w:rFonts w:cs="Arial"/>
                <w:b/>
                <w:bCs/>
                <w:sz w:val="18"/>
                <w:szCs w:val="18"/>
              </w:rPr>
              <w:tab/>
            </w:r>
          </w:p>
          <w:p w:rsidRPr="008B63A1" w:rsidR="006D0485" w:rsidRDefault="006D0485" w14:paraId="118812AD" w14:textId="77777777">
            <w:pPr>
              <w:spacing w:line="276" w:lineRule="auto"/>
              <w:rPr>
                <w:rFonts w:cs="Arial"/>
                <w:b/>
                <w:bCs/>
                <w:sz w:val="18"/>
                <w:szCs w:val="18"/>
              </w:rPr>
            </w:pPr>
            <w:r w:rsidRPr="008B63A1">
              <w:rPr>
                <w:rFonts w:cs="Arial"/>
                <w:b/>
                <w:bCs/>
                <w:sz w:val="18"/>
                <w:szCs w:val="18"/>
              </w:rPr>
              <w:t xml:space="preserve">       5.4 Site Establishment and Construction Phase</w:t>
            </w:r>
            <w:r w:rsidRPr="008B63A1">
              <w:rPr>
                <w:rFonts w:cs="Arial"/>
                <w:b/>
                <w:bCs/>
                <w:sz w:val="18"/>
                <w:szCs w:val="18"/>
              </w:rPr>
              <w:tab/>
            </w:r>
          </w:p>
          <w:p w:rsidRPr="008B63A1" w:rsidR="006D0485" w:rsidRDefault="006D0485" w14:paraId="2C41393C" w14:textId="77777777">
            <w:pPr>
              <w:spacing w:line="276" w:lineRule="auto"/>
              <w:rPr>
                <w:rFonts w:cs="Arial"/>
                <w:b/>
                <w:bCs/>
                <w:sz w:val="18"/>
                <w:szCs w:val="18"/>
              </w:rPr>
            </w:pPr>
            <w:r w:rsidRPr="008B63A1">
              <w:rPr>
                <w:rFonts w:cs="Arial"/>
                <w:b/>
                <w:bCs/>
                <w:sz w:val="18"/>
                <w:szCs w:val="18"/>
              </w:rPr>
              <w:t xml:space="preserve">       5.5 Mechanical Completion</w:t>
            </w:r>
            <w:r w:rsidRPr="008B63A1">
              <w:rPr>
                <w:rFonts w:cs="Arial"/>
                <w:b/>
                <w:bCs/>
                <w:sz w:val="18"/>
                <w:szCs w:val="18"/>
              </w:rPr>
              <w:tab/>
            </w:r>
          </w:p>
          <w:p w:rsidRPr="008B63A1" w:rsidR="006D0485" w:rsidRDefault="006D0485" w14:paraId="5D3D8A16" w14:textId="77777777">
            <w:pPr>
              <w:spacing w:line="276" w:lineRule="auto"/>
              <w:rPr>
                <w:rFonts w:cs="Arial"/>
                <w:b/>
                <w:bCs/>
                <w:sz w:val="18"/>
                <w:szCs w:val="18"/>
              </w:rPr>
            </w:pPr>
            <w:r w:rsidRPr="008B63A1">
              <w:rPr>
                <w:rFonts w:cs="Arial"/>
                <w:b/>
                <w:bCs/>
                <w:sz w:val="18"/>
                <w:szCs w:val="18"/>
              </w:rPr>
              <w:t xml:space="preserve">       5.6 Electrical Completion</w:t>
            </w:r>
            <w:r w:rsidRPr="008B63A1">
              <w:rPr>
                <w:rFonts w:cs="Arial"/>
                <w:b/>
                <w:bCs/>
                <w:sz w:val="18"/>
                <w:szCs w:val="18"/>
              </w:rPr>
              <w:tab/>
            </w:r>
          </w:p>
          <w:p w:rsidRPr="008B63A1" w:rsidR="006D0485" w:rsidRDefault="006D0485" w14:paraId="1CE75F49" w14:textId="77777777">
            <w:pPr>
              <w:spacing w:line="276" w:lineRule="auto"/>
              <w:rPr>
                <w:rFonts w:cs="Arial"/>
                <w:b/>
                <w:bCs/>
                <w:sz w:val="18"/>
                <w:szCs w:val="18"/>
              </w:rPr>
            </w:pPr>
            <w:r w:rsidRPr="008B63A1">
              <w:rPr>
                <w:rFonts w:cs="Arial"/>
                <w:b/>
                <w:bCs/>
                <w:sz w:val="18"/>
                <w:szCs w:val="18"/>
              </w:rPr>
              <w:t xml:space="preserve">       5.7 Provisional Acceptance Test</w:t>
            </w:r>
            <w:r w:rsidRPr="008B63A1">
              <w:rPr>
                <w:rFonts w:cs="Arial"/>
                <w:b/>
                <w:bCs/>
                <w:sz w:val="18"/>
                <w:szCs w:val="18"/>
              </w:rPr>
              <w:tab/>
            </w:r>
          </w:p>
          <w:p w:rsidRPr="008B63A1" w:rsidR="006D0485" w:rsidRDefault="006D0485" w14:paraId="733F3F92" w14:textId="77777777">
            <w:pPr>
              <w:spacing w:line="276" w:lineRule="auto"/>
              <w:rPr>
                <w:rFonts w:cs="Arial"/>
                <w:b/>
                <w:bCs/>
                <w:sz w:val="18"/>
                <w:szCs w:val="18"/>
              </w:rPr>
            </w:pPr>
            <w:r w:rsidRPr="008B63A1">
              <w:rPr>
                <w:rFonts w:cs="Arial"/>
                <w:b/>
                <w:bCs/>
                <w:sz w:val="18"/>
                <w:szCs w:val="18"/>
              </w:rPr>
              <w:t xml:space="preserve">       5.8 Intermediate Acceptance Tests and Final Acceptance Tests</w:t>
            </w:r>
            <w:r w:rsidRPr="008B63A1">
              <w:rPr>
                <w:rFonts w:cs="Arial"/>
                <w:b/>
                <w:bCs/>
                <w:sz w:val="18"/>
                <w:szCs w:val="18"/>
              </w:rPr>
              <w:tab/>
            </w:r>
          </w:p>
          <w:p w:rsidRPr="002C1B6F" w:rsidR="006D0485" w:rsidRDefault="006D0485" w14:paraId="5C76ABE3" w14:textId="77777777">
            <w:pPr>
              <w:spacing w:line="276" w:lineRule="auto"/>
              <w:rPr>
                <w:rFonts w:cs="Arial"/>
                <w:sz w:val="18"/>
                <w:szCs w:val="18"/>
              </w:rPr>
            </w:pPr>
            <w:r w:rsidRPr="008B63A1">
              <w:rPr>
                <w:rFonts w:cs="Arial"/>
                <w:b/>
                <w:bCs/>
                <w:sz w:val="18"/>
                <w:szCs w:val="18"/>
              </w:rPr>
              <w:t xml:space="preserve">       5.9 Operation and Maintenance</w:t>
            </w:r>
            <w:r w:rsidRPr="002C1B6F">
              <w:rPr>
                <w:rFonts w:cs="Arial"/>
                <w:sz w:val="18"/>
                <w:szCs w:val="18"/>
              </w:rPr>
              <w:tab/>
            </w:r>
          </w:p>
          <w:p w:rsidRPr="002C1B6F" w:rsidR="006D0485" w:rsidRDefault="006D0485" w14:paraId="4FAD1A60" w14:textId="77777777">
            <w:pPr>
              <w:spacing w:line="276" w:lineRule="auto"/>
              <w:rPr>
                <w:rFonts w:cs="Arial"/>
                <w:b/>
                <w:bCs/>
                <w:sz w:val="18"/>
                <w:szCs w:val="18"/>
              </w:rPr>
            </w:pPr>
            <w:r w:rsidRPr="002C1B6F">
              <w:rPr>
                <w:rFonts w:cs="Arial"/>
                <w:b/>
                <w:bCs/>
                <w:sz w:val="18"/>
                <w:szCs w:val="18"/>
              </w:rPr>
              <w:t>6.    AUTHORISATION</w:t>
            </w:r>
            <w:r w:rsidRPr="002C1B6F">
              <w:rPr>
                <w:rFonts w:cs="Arial"/>
                <w:b/>
                <w:bCs/>
                <w:sz w:val="18"/>
                <w:szCs w:val="18"/>
              </w:rPr>
              <w:tab/>
            </w:r>
          </w:p>
          <w:p w:rsidRPr="002C1B6F" w:rsidR="006D0485" w:rsidRDefault="006D0485" w14:paraId="3ED9B8D4" w14:textId="77777777">
            <w:pPr>
              <w:spacing w:line="276" w:lineRule="auto"/>
              <w:rPr>
                <w:rFonts w:cs="Arial"/>
                <w:b/>
                <w:bCs/>
                <w:sz w:val="18"/>
                <w:szCs w:val="18"/>
              </w:rPr>
            </w:pPr>
            <w:r w:rsidRPr="002C1B6F">
              <w:rPr>
                <w:rFonts w:cs="Arial"/>
                <w:b/>
                <w:bCs/>
                <w:sz w:val="18"/>
                <w:szCs w:val="18"/>
              </w:rPr>
              <w:t>7.    REVISIONS</w:t>
            </w:r>
            <w:r w:rsidRPr="002C1B6F">
              <w:rPr>
                <w:rFonts w:cs="Arial"/>
                <w:b/>
                <w:bCs/>
                <w:sz w:val="18"/>
                <w:szCs w:val="18"/>
              </w:rPr>
              <w:tab/>
            </w:r>
          </w:p>
          <w:p w:rsidRPr="002C1B6F" w:rsidR="006D0485" w:rsidRDefault="006D0485" w14:paraId="419482B2" w14:textId="77777777">
            <w:pPr>
              <w:spacing w:line="276" w:lineRule="auto"/>
              <w:rPr>
                <w:rFonts w:cs="Arial"/>
                <w:b/>
                <w:bCs/>
                <w:sz w:val="18"/>
                <w:szCs w:val="18"/>
              </w:rPr>
            </w:pPr>
            <w:r w:rsidRPr="002C1B6F">
              <w:rPr>
                <w:rFonts w:cs="Arial"/>
                <w:b/>
                <w:bCs/>
                <w:sz w:val="18"/>
                <w:szCs w:val="18"/>
              </w:rPr>
              <w:t>8.    DEVELOPMENT TEAM</w:t>
            </w:r>
            <w:r w:rsidRPr="002C1B6F">
              <w:rPr>
                <w:rFonts w:cs="Arial"/>
                <w:b/>
                <w:bCs/>
                <w:sz w:val="18"/>
                <w:szCs w:val="18"/>
              </w:rPr>
              <w:tab/>
            </w:r>
          </w:p>
          <w:p w:rsidRPr="002C1B6F" w:rsidR="006D0485" w:rsidRDefault="006D0485" w14:paraId="7966ACCB" w14:textId="77777777">
            <w:pPr>
              <w:spacing w:line="276" w:lineRule="auto"/>
              <w:rPr>
                <w:rFonts w:cs="Arial"/>
                <w:b/>
                <w:bCs/>
                <w:sz w:val="18"/>
                <w:szCs w:val="18"/>
              </w:rPr>
            </w:pPr>
            <w:r w:rsidRPr="002C1B6F">
              <w:rPr>
                <w:rFonts w:cs="Arial"/>
                <w:b/>
                <w:bCs/>
                <w:sz w:val="18"/>
                <w:szCs w:val="18"/>
              </w:rPr>
              <w:t>9.    ACKNOWLEDGEMENTS</w:t>
            </w:r>
            <w:r w:rsidRPr="002C1B6F">
              <w:rPr>
                <w:rFonts w:cs="Arial"/>
                <w:b/>
                <w:bCs/>
                <w:sz w:val="18"/>
                <w:szCs w:val="18"/>
              </w:rPr>
              <w:tab/>
            </w:r>
          </w:p>
          <w:p w:rsidRPr="002C1B6F" w:rsidR="006D0485" w:rsidRDefault="006D0485" w14:paraId="72FFE88C" w14:textId="77777777">
            <w:pPr>
              <w:spacing w:line="276" w:lineRule="auto"/>
              <w:rPr>
                <w:rFonts w:cs="Arial"/>
                <w:b/>
                <w:bCs/>
                <w:sz w:val="18"/>
                <w:szCs w:val="18"/>
              </w:rPr>
            </w:pPr>
          </w:p>
          <w:p w:rsidRPr="002C1B6F" w:rsidR="006D0485" w:rsidRDefault="006D0485" w14:paraId="5E8925FD" w14:textId="77777777">
            <w:pPr>
              <w:tabs>
                <w:tab w:val="left" w:pos="1193"/>
              </w:tabs>
              <w:spacing w:line="276" w:lineRule="auto"/>
              <w:rPr>
                <w:rFonts w:cs="Arial"/>
                <w:b/>
                <w:bCs/>
                <w:sz w:val="18"/>
                <w:szCs w:val="18"/>
              </w:rPr>
            </w:pPr>
            <w:r w:rsidRPr="002C1B6F">
              <w:rPr>
                <w:rFonts w:cs="Arial"/>
                <w:b/>
                <w:bCs/>
                <w:sz w:val="18"/>
                <w:szCs w:val="18"/>
              </w:rPr>
              <w:t>APPENDIX A</w:t>
            </w:r>
            <w:r>
              <w:rPr>
                <w:rFonts w:cs="Arial"/>
                <w:b/>
                <w:bCs/>
                <w:sz w:val="18"/>
                <w:szCs w:val="18"/>
              </w:rPr>
              <w:t xml:space="preserve"> </w:t>
            </w:r>
            <w:r w:rsidRPr="002C1B6F">
              <w:rPr>
                <w:rFonts w:cs="Arial"/>
                <w:b/>
                <w:bCs/>
                <w:sz w:val="18"/>
                <w:szCs w:val="18"/>
              </w:rPr>
              <w:t>: PV PLANT INDICATIVE SITE LAYOUT DRAWINGS</w:t>
            </w:r>
            <w:r w:rsidRPr="002C1B6F">
              <w:rPr>
                <w:rFonts w:cs="Arial"/>
                <w:b/>
                <w:bCs/>
                <w:sz w:val="18"/>
                <w:szCs w:val="18"/>
              </w:rPr>
              <w:tab/>
            </w:r>
          </w:p>
          <w:p w:rsidRPr="002C1B6F" w:rsidR="006D0485" w:rsidRDefault="006D0485" w14:paraId="4E8340BD" w14:textId="77777777">
            <w:pPr>
              <w:tabs>
                <w:tab w:val="left" w:pos="1193"/>
              </w:tabs>
              <w:spacing w:line="276" w:lineRule="auto"/>
              <w:rPr>
                <w:rFonts w:cs="Arial"/>
                <w:b/>
                <w:bCs/>
                <w:sz w:val="18"/>
                <w:szCs w:val="18"/>
              </w:rPr>
            </w:pPr>
            <w:r w:rsidRPr="002C1B6F">
              <w:rPr>
                <w:rFonts w:cs="Arial"/>
                <w:b/>
                <w:bCs/>
                <w:sz w:val="18"/>
                <w:szCs w:val="18"/>
              </w:rPr>
              <w:t>APPENDIX B</w:t>
            </w:r>
            <w:r>
              <w:rPr>
                <w:rFonts w:cs="Arial"/>
                <w:b/>
                <w:bCs/>
                <w:sz w:val="18"/>
                <w:szCs w:val="18"/>
              </w:rPr>
              <w:t xml:space="preserve"> </w:t>
            </w:r>
            <w:r w:rsidRPr="002C1B6F">
              <w:rPr>
                <w:rFonts w:cs="Arial"/>
                <w:b/>
                <w:bCs/>
                <w:sz w:val="18"/>
                <w:szCs w:val="18"/>
              </w:rPr>
              <w:t>: PV PLANT INDICATIVE ELECTRICAL SINGLE LINE DIAGRAM</w:t>
            </w:r>
            <w:r w:rsidRPr="002C1B6F">
              <w:rPr>
                <w:rFonts w:cs="Arial"/>
                <w:b/>
                <w:bCs/>
                <w:sz w:val="18"/>
                <w:szCs w:val="18"/>
              </w:rPr>
              <w:tab/>
            </w:r>
          </w:p>
          <w:p w:rsidRPr="002C1B6F" w:rsidR="006D0485" w:rsidRDefault="006D0485" w14:paraId="1C5766BB" w14:textId="77777777">
            <w:pPr>
              <w:tabs>
                <w:tab w:val="left" w:pos="1193"/>
              </w:tabs>
              <w:spacing w:line="276" w:lineRule="auto"/>
              <w:rPr>
                <w:rFonts w:cs="Arial"/>
                <w:b/>
                <w:bCs/>
                <w:sz w:val="18"/>
                <w:szCs w:val="18"/>
              </w:rPr>
            </w:pPr>
            <w:r w:rsidRPr="002C1B6F">
              <w:rPr>
                <w:rFonts w:cs="Arial"/>
                <w:b/>
                <w:bCs/>
                <w:sz w:val="18"/>
                <w:szCs w:val="18"/>
              </w:rPr>
              <w:t>APPENDIX C</w:t>
            </w:r>
            <w:r>
              <w:rPr>
                <w:rFonts w:cs="Arial"/>
                <w:b/>
                <w:bCs/>
                <w:sz w:val="18"/>
                <w:szCs w:val="18"/>
              </w:rPr>
              <w:t xml:space="preserve"> </w:t>
            </w:r>
            <w:r w:rsidRPr="002C1B6F">
              <w:rPr>
                <w:rFonts w:cs="Arial"/>
                <w:b/>
                <w:bCs/>
                <w:sz w:val="18"/>
                <w:szCs w:val="18"/>
              </w:rPr>
              <w:t>: PV PLANT CODES AND STANDARDS</w:t>
            </w:r>
            <w:r w:rsidRPr="002C1B6F">
              <w:rPr>
                <w:rFonts w:cs="Arial"/>
                <w:b/>
                <w:bCs/>
                <w:sz w:val="18"/>
                <w:szCs w:val="18"/>
              </w:rPr>
              <w:tab/>
            </w:r>
          </w:p>
          <w:p w:rsidRPr="002C1B6F" w:rsidR="006D0485" w:rsidRDefault="006D0485" w14:paraId="600CE621" w14:textId="77777777">
            <w:pPr>
              <w:tabs>
                <w:tab w:val="left" w:pos="1193"/>
              </w:tabs>
              <w:spacing w:line="276" w:lineRule="auto"/>
              <w:rPr>
                <w:rFonts w:cs="Arial"/>
                <w:b/>
                <w:bCs/>
                <w:sz w:val="18"/>
                <w:szCs w:val="18"/>
              </w:rPr>
            </w:pPr>
            <w:r w:rsidRPr="002C1B6F">
              <w:rPr>
                <w:rFonts w:cs="Arial"/>
                <w:b/>
                <w:bCs/>
                <w:sz w:val="18"/>
                <w:szCs w:val="18"/>
              </w:rPr>
              <w:t>APPENDIX D</w:t>
            </w:r>
            <w:r>
              <w:rPr>
                <w:rFonts w:cs="Arial"/>
                <w:b/>
                <w:bCs/>
                <w:sz w:val="18"/>
                <w:szCs w:val="18"/>
              </w:rPr>
              <w:t xml:space="preserve"> </w:t>
            </w:r>
            <w:r w:rsidRPr="002C1B6F">
              <w:rPr>
                <w:rFonts w:cs="Arial"/>
                <w:b/>
                <w:bCs/>
                <w:sz w:val="18"/>
                <w:szCs w:val="18"/>
              </w:rPr>
              <w:t>: PV PLANT OPERATION AND MAINTENANCE REQUIREMENTS</w:t>
            </w:r>
            <w:r w:rsidRPr="002C1B6F">
              <w:rPr>
                <w:rFonts w:cs="Arial"/>
                <w:b/>
                <w:bCs/>
                <w:sz w:val="18"/>
                <w:szCs w:val="18"/>
              </w:rPr>
              <w:tab/>
            </w:r>
          </w:p>
          <w:p w:rsidRPr="002C1B6F" w:rsidR="006D0485" w:rsidRDefault="006D0485" w14:paraId="69E563CA" w14:textId="77777777">
            <w:pPr>
              <w:tabs>
                <w:tab w:val="left" w:pos="1193"/>
              </w:tabs>
              <w:spacing w:line="276" w:lineRule="auto"/>
              <w:rPr>
                <w:rFonts w:cs="Arial"/>
                <w:b/>
                <w:bCs/>
                <w:sz w:val="18"/>
                <w:szCs w:val="18"/>
              </w:rPr>
            </w:pPr>
            <w:r w:rsidRPr="002C1B6F">
              <w:rPr>
                <w:rFonts w:cs="Arial"/>
                <w:b/>
                <w:bCs/>
                <w:sz w:val="18"/>
                <w:szCs w:val="18"/>
              </w:rPr>
              <w:t>APPENDIX E</w:t>
            </w:r>
            <w:r>
              <w:rPr>
                <w:rFonts w:cs="Arial"/>
                <w:b/>
                <w:bCs/>
                <w:sz w:val="18"/>
                <w:szCs w:val="18"/>
              </w:rPr>
              <w:t xml:space="preserve"> </w:t>
            </w:r>
            <w:r w:rsidRPr="002C1B6F">
              <w:rPr>
                <w:rFonts w:cs="Arial"/>
                <w:b/>
                <w:bCs/>
                <w:sz w:val="18"/>
                <w:szCs w:val="18"/>
              </w:rPr>
              <w:t>: PV PLANT LIQUIDATED DAMAGES</w:t>
            </w:r>
            <w:r w:rsidRPr="002C1B6F">
              <w:rPr>
                <w:rFonts w:cs="Arial"/>
                <w:b/>
                <w:bCs/>
                <w:sz w:val="18"/>
                <w:szCs w:val="18"/>
              </w:rPr>
              <w:tab/>
            </w:r>
          </w:p>
          <w:p w:rsidRPr="002C1B6F" w:rsidR="006D0485" w:rsidRDefault="006D0485" w14:paraId="20323A7D" w14:textId="77777777">
            <w:pPr>
              <w:tabs>
                <w:tab w:val="left" w:pos="1193"/>
              </w:tabs>
              <w:spacing w:line="276" w:lineRule="auto"/>
              <w:rPr>
                <w:rFonts w:cs="Arial"/>
                <w:b/>
                <w:bCs/>
                <w:sz w:val="18"/>
                <w:szCs w:val="18"/>
              </w:rPr>
            </w:pPr>
            <w:r w:rsidRPr="002C1B6F">
              <w:rPr>
                <w:rFonts w:cs="Arial"/>
                <w:b/>
                <w:bCs/>
                <w:sz w:val="18"/>
                <w:szCs w:val="18"/>
              </w:rPr>
              <w:t>APPENDIX F</w:t>
            </w:r>
            <w:r>
              <w:rPr>
                <w:rFonts w:cs="Arial"/>
                <w:b/>
                <w:bCs/>
                <w:sz w:val="18"/>
                <w:szCs w:val="18"/>
              </w:rPr>
              <w:t xml:space="preserve"> </w:t>
            </w:r>
            <w:r w:rsidRPr="002C1B6F">
              <w:rPr>
                <w:rFonts w:cs="Arial"/>
                <w:b/>
                <w:bCs/>
                <w:sz w:val="18"/>
                <w:szCs w:val="18"/>
              </w:rPr>
              <w:t>: PV PLANT ELECTRICAL POINT OF CONNECTION REQUIREMENTS</w:t>
            </w:r>
            <w:r w:rsidRPr="002C1B6F">
              <w:rPr>
                <w:rFonts w:cs="Arial"/>
                <w:b/>
                <w:bCs/>
                <w:sz w:val="18"/>
                <w:szCs w:val="18"/>
              </w:rPr>
              <w:tab/>
            </w:r>
          </w:p>
          <w:p w:rsidRPr="002C1B6F" w:rsidR="006D0485" w:rsidRDefault="006D0485" w14:paraId="41FA9BC9" w14:textId="77777777">
            <w:pPr>
              <w:tabs>
                <w:tab w:val="left" w:pos="1193"/>
              </w:tabs>
              <w:spacing w:line="276" w:lineRule="auto"/>
              <w:rPr>
                <w:rFonts w:cs="Arial"/>
                <w:b/>
                <w:bCs/>
                <w:sz w:val="18"/>
                <w:szCs w:val="18"/>
              </w:rPr>
            </w:pPr>
            <w:r w:rsidRPr="002C1B6F">
              <w:rPr>
                <w:rFonts w:cs="Arial"/>
                <w:b/>
                <w:bCs/>
                <w:sz w:val="18"/>
                <w:szCs w:val="18"/>
              </w:rPr>
              <w:t>APPENDIX G: SITE INFORMATION</w:t>
            </w:r>
            <w:r w:rsidRPr="002C1B6F">
              <w:rPr>
                <w:rFonts w:cs="Arial"/>
                <w:b/>
                <w:bCs/>
                <w:sz w:val="18"/>
                <w:szCs w:val="18"/>
              </w:rPr>
              <w:tab/>
            </w:r>
          </w:p>
          <w:p w:rsidRPr="002C1B6F" w:rsidR="006D0485" w:rsidRDefault="006D0485" w14:paraId="463747B5" w14:textId="77777777">
            <w:pPr>
              <w:tabs>
                <w:tab w:val="left" w:pos="1193"/>
              </w:tabs>
              <w:spacing w:line="276" w:lineRule="auto"/>
              <w:rPr>
                <w:rFonts w:cs="Arial"/>
                <w:b/>
                <w:bCs/>
                <w:sz w:val="18"/>
                <w:szCs w:val="18"/>
              </w:rPr>
            </w:pPr>
            <w:r w:rsidRPr="002C1B6F">
              <w:rPr>
                <w:rFonts w:cs="Arial"/>
                <w:b/>
                <w:bCs/>
                <w:sz w:val="18"/>
                <w:szCs w:val="18"/>
              </w:rPr>
              <w:t>APPENDIX H: SERE WIND FARM FACILITY GENERATION PROFILE</w:t>
            </w:r>
            <w:r w:rsidRPr="002C1B6F">
              <w:rPr>
                <w:rFonts w:cs="Arial"/>
                <w:b/>
                <w:bCs/>
                <w:sz w:val="18"/>
                <w:szCs w:val="18"/>
              </w:rPr>
              <w:tab/>
            </w:r>
          </w:p>
          <w:p w:rsidRPr="002C1B6F" w:rsidR="006D0485" w:rsidRDefault="006D0485" w14:paraId="51C6D4DA" w14:textId="77777777">
            <w:pPr>
              <w:tabs>
                <w:tab w:val="left" w:pos="1193"/>
              </w:tabs>
              <w:spacing w:line="276" w:lineRule="auto"/>
              <w:rPr>
                <w:rFonts w:cs="Arial"/>
                <w:b/>
                <w:bCs/>
                <w:sz w:val="18"/>
                <w:szCs w:val="18"/>
              </w:rPr>
            </w:pPr>
            <w:r w:rsidRPr="002C1B6F">
              <w:rPr>
                <w:rFonts w:cs="Arial"/>
                <w:b/>
                <w:bCs/>
                <w:sz w:val="18"/>
                <w:szCs w:val="18"/>
              </w:rPr>
              <w:t>APPENDIX I</w:t>
            </w:r>
            <w:r>
              <w:rPr>
                <w:rFonts w:cs="Arial"/>
                <w:b/>
                <w:bCs/>
                <w:sz w:val="18"/>
                <w:szCs w:val="18"/>
              </w:rPr>
              <w:t xml:space="preserve"> </w:t>
            </w:r>
            <w:r w:rsidRPr="002C1B6F">
              <w:rPr>
                <w:rFonts w:cs="Arial"/>
                <w:b/>
                <w:bCs/>
                <w:sz w:val="18"/>
                <w:szCs w:val="18"/>
              </w:rPr>
              <w:t>: SERE SOLAR PV PHASE 1A FENCING FUNCTIONAL SPECIFICATION</w:t>
            </w:r>
            <w:r w:rsidRPr="002C1B6F">
              <w:rPr>
                <w:rFonts w:cs="Arial"/>
                <w:b/>
                <w:bCs/>
                <w:sz w:val="18"/>
                <w:szCs w:val="18"/>
              </w:rPr>
              <w:tab/>
            </w:r>
          </w:p>
          <w:p w:rsidRPr="002C1B6F" w:rsidR="006D0485" w:rsidRDefault="006D0485" w14:paraId="53E090D3" w14:textId="77777777">
            <w:pPr>
              <w:spacing w:line="276" w:lineRule="auto"/>
              <w:rPr>
                <w:rFonts w:cs="Arial"/>
                <w:b/>
                <w:bCs/>
                <w:sz w:val="18"/>
                <w:szCs w:val="18"/>
              </w:rPr>
            </w:pPr>
          </w:p>
          <w:p w:rsidRPr="001B036E" w:rsidR="006D0485" w:rsidRDefault="006D0485" w14:paraId="6920E27D" w14:textId="77777777">
            <w:pPr>
              <w:spacing w:line="276" w:lineRule="auto"/>
              <w:rPr>
                <w:rFonts w:cs="Arial"/>
                <w:b/>
                <w:bCs/>
                <w:sz w:val="18"/>
                <w:szCs w:val="18"/>
                <w:u w:val="single"/>
              </w:rPr>
            </w:pPr>
            <w:r w:rsidRPr="001B036E">
              <w:rPr>
                <w:rFonts w:cs="Arial"/>
                <w:b/>
                <w:bCs/>
                <w:sz w:val="18"/>
                <w:szCs w:val="18"/>
                <w:u w:val="single"/>
              </w:rPr>
              <w:t>FIGURES</w:t>
            </w:r>
          </w:p>
          <w:p w:rsidRPr="002C1B6F" w:rsidR="006D0485" w:rsidRDefault="006D0485" w14:paraId="2D9DCE92" w14:textId="77777777">
            <w:pPr>
              <w:spacing w:line="276" w:lineRule="auto"/>
              <w:rPr>
                <w:rFonts w:cs="Arial"/>
                <w:b/>
                <w:bCs/>
                <w:sz w:val="18"/>
                <w:szCs w:val="18"/>
              </w:rPr>
            </w:pPr>
            <w:r w:rsidRPr="002C1B6F">
              <w:rPr>
                <w:rFonts w:cs="Arial"/>
                <w:b/>
                <w:bCs/>
                <w:sz w:val="18"/>
                <w:szCs w:val="18"/>
              </w:rPr>
              <w:t>Figure 1: Sere Wind Output Illustration 1</w:t>
            </w:r>
            <w:r w:rsidRPr="002C1B6F">
              <w:rPr>
                <w:rFonts w:cs="Arial"/>
                <w:b/>
                <w:bCs/>
                <w:sz w:val="18"/>
                <w:szCs w:val="18"/>
              </w:rPr>
              <w:tab/>
            </w:r>
          </w:p>
          <w:p w:rsidRPr="002C1B6F" w:rsidR="006D0485" w:rsidRDefault="006D0485" w14:paraId="1A0A85DE" w14:textId="77777777">
            <w:pPr>
              <w:spacing w:line="276" w:lineRule="auto"/>
              <w:rPr>
                <w:rFonts w:cs="Arial"/>
                <w:b/>
                <w:bCs/>
                <w:sz w:val="18"/>
                <w:szCs w:val="18"/>
              </w:rPr>
            </w:pPr>
          </w:p>
          <w:p w:rsidRPr="001B036E" w:rsidR="006D0485" w:rsidRDefault="006D0485" w14:paraId="20BE4C6C" w14:textId="77777777">
            <w:pPr>
              <w:spacing w:line="276" w:lineRule="auto"/>
              <w:rPr>
                <w:rFonts w:cs="Arial"/>
                <w:b/>
                <w:bCs/>
                <w:sz w:val="18"/>
                <w:szCs w:val="18"/>
                <w:u w:val="single"/>
              </w:rPr>
            </w:pPr>
            <w:r w:rsidRPr="001B036E">
              <w:rPr>
                <w:rFonts w:cs="Arial"/>
                <w:b/>
                <w:bCs/>
                <w:sz w:val="18"/>
                <w:szCs w:val="18"/>
                <w:u w:val="single"/>
              </w:rPr>
              <w:t>TABLES</w:t>
            </w:r>
          </w:p>
          <w:p w:rsidRPr="002C1B6F" w:rsidR="006D0485" w:rsidRDefault="006D0485" w14:paraId="3F869C9B" w14:textId="77777777">
            <w:pPr>
              <w:spacing w:line="276" w:lineRule="auto"/>
              <w:rPr>
                <w:rFonts w:cs="Arial"/>
                <w:b/>
                <w:bCs/>
                <w:sz w:val="18"/>
                <w:szCs w:val="18"/>
              </w:rPr>
            </w:pPr>
            <w:r w:rsidRPr="002C1B6F">
              <w:rPr>
                <w:rFonts w:cs="Arial"/>
                <w:b/>
                <w:bCs/>
                <w:sz w:val="18"/>
                <w:szCs w:val="18"/>
              </w:rPr>
              <w:t>Table 1</w:t>
            </w:r>
            <w:r>
              <w:rPr>
                <w:rFonts w:cs="Arial"/>
                <w:b/>
                <w:bCs/>
                <w:sz w:val="18"/>
                <w:szCs w:val="18"/>
              </w:rPr>
              <w:t xml:space="preserve"> </w:t>
            </w:r>
            <w:r w:rsidRPr="002C1B6F">
              <w:rPr>
                <w:rFonts w:cs="Arial"/>
                <w:b/>
                <w:bCs/>
                <w:sz w:val="18"/>
                <w:szCs w:val="18"/>
              </w:rPr>
              <w:t>: PV Plant breakdown structure</w:t>
            </w:r>
            <w:r w:rsidRPr="002C1B6F">
              <w:rPr>
                <w:rFonts w:cs="Arial"/>
                <w:b/>
                <w:bCs/>
                <w:sz w:val="18"/>
                <w:szCs w:val="18"/>
              </w:rPr>
              <w:tab/>
            </w:r>
          </w:p>
          <w:p w:rsidRPr="002C1B6F" w:rsidR="006D0485" w:rsidRDefault="006D0485" w14:paraId="2A32CA31" w14:textId="77777777">
            <w:pPr>
              <w:spacing w:line="276" w:lineRule="auto"/>
              <w:rPr>
                <w:rFonts w:cs="Arial"/>
                <w:b/>
                <w:bCs/>
                <w:sz w:val="18"/>
                <w:szCs w:val="18"/>
              </w:rPr>
            </w:pPr>
            <w:r w:rsidRPr="002C1B6F">
              <w:rPr>
                <w:rFonts w:cs="Arial"/>
                <w:b/>
                <w:bCs/>
                <w:sz w:val="18"/>
                <w:szCs w:val="18"/>
              </w:rPr>
              <w:t>Table 2</w:t>
            </w:r>
            <w:r>
              <w:rPr>
                <w:rFonts w:cs="Arial"/>
                <w:b/>
                <w:bCs/>
                <w:sz w:val="18"/>
                <w:szCs w:val="18"/>
              </w:rPr>
              <w:t xml:space="preserve"> </w:t>
            </w:r>
            <w:r w:rsidRPr="002C1B6F">
              <w:rPr>
                <w:rFonts w:cs="Arial"/>
                <w:b/>
                <w:bCs/>
                <w:sz w:val="18"/>
                <w:szCs w:val="18"/>
              </w:rPr>
              <w:t>: Site co-ordinates – UTM WG S84 SOUTH ZONE 34S</w:t>
            </w:r>
            <w:r w:rsidRPr="002C1B6F">
              <w:rPr>
                <w:rFonts w:cs="Arial"/>
                <w:b/>
                <w:bCs/>
                <w:sz w:val="18"/>
                <w:szCs w:val="18"/>
              </w:rPr>
              <w:tab/>
            </w:r>
          </w:p>
          <w:p w:rsidRPr="002C1B6F" w:rsidR="006D0485" w:rsidRDefault="006D0485" w14:paraId="79837225" w14:textId="77777777">
            <w:pPr>
              <w:spacing w:line="276" w:lineRule="auto"/>
              <w:rPr>
                <w:rFonts w:cs="Arial"/>
                <w:b/>
                <w:bCs/>
                <w:sz w:val="18"/>
                <w:szCs w:val="18"/>
              </w:rPr>
            </w:pPr>
            <w:r w:rsidRPr="002C1B6F">
              <w:rPr>
                <w:rFonts w:cs="Arial"/>
                <w:b/>
                <w:bCs/>
                <w:sz w:val="18"/>
                <w:szCs w:val="18"/>
              </w:rPr>
              <w:t>Table 3</w:t>
            </w:r>
            <w:r>
              <w:rPr>
                <w:rFonts w:cs="Arial"/>
                <w:b/>
                <w:bCs/>
                <w:sz w:val="18"/>
                <w:szCs w:val="18"/>
              </w:rPr>
              <w:t xml:space="preserve"> </w:t>
            </w:r>
            <w:r w:rsidRPr="002C1B6F">
              <w:rPr>
                <w:rFonts w:cs="Arial"/>
                <w:b/>
                <w:bCs/>
                <w:sz w:val="18"/>
                <w:szCs w:val="18"/>
              </w:rPr>
              <w:t>: Monthly Average Solar Resource, Ambient Temperature, and Wind Speed</w:t>
            </w:r>
            <w:r w:rsidRPr="002C1B6F">
              <w:rPr>
                <w:rFonts w:cs="Arial"/>
                <w:b/>
                <w:bCs/>
                <w:sz w:val="18"/>
                <w:szCs w:val="18"/>
              </w:rPr>
              <w:tab/>
            </w:r>
          </w:p>
          <w:p w:rsidRPr="002C1B6F" w:rsidR="006D0485" w:rsidRDefault="006D0485" w14:paraId="42BEE60F" w14:textId="77777777">
            <w:pPr>
              <w:spacing w:line="276" w:lineRule="auto"/>
              <w:rPr>
                <w:rFonts w:cs="Arial"/>
                <w:b/>
                <w:bCs/>
                <w:sz w:val="18"/>
                <w:szCs w:val="18"/>
              </w:rPr>
            </w:pPr>
            <w:r w:rsidRPr="002C1B6F">
              <w:rPr>
                <w:rFonts w:cs="Arial"/>
                <w:b/>
                <w:bCs/>
                <w:sz w:val="18"/>
                <w:szCs w:val="18"/>
              </w:rPr>
              <w:t>Table 4</w:t>
            </w:r>
            <w:r>
              <w:rPr>
                <w:rFonts w:cs="Arial"/>
                <w:b/>
                <w:bCs/>
                <w:sz w:val="18"/>
                <w:szCs w:val="18"/>
              </w:rPr>
              <w:t xml:space="preserve"> </w:t>
            </w:r>
            <w:r w:rsidRPr="002C1B6F">
              <w:rPr>
                <w:rFonts w:cs="Arial"/>
                <w:b/>
                <w:bCs/>
                <w:sz w:val="18"/>
                <w:szCs w:val="18"/>
              </w:rPr>
              <w:t>: Power source to SCADA/CMS equipment</w:t>
            </w:r>
            <w:r w:rsidRPr="002C1B6F">
              <w:rPr>
                <w:rFonts w:cs="Arial"/>
                <w:b/>
                <w:bCs/>
                <w:sz w:val="18"/>
                <w:szCs w:val="18"/>
              </w:rPr>
              <w:tab/>
            </w:r>
          </w:p>
          <w:p w:rsidRPr="002C1B6F" w:rsidR="006D0485" w:rsidRDefault="006D0485" w14:paraId="308CA797" w14:textId="77777777">
            <w:pPr>
              <w:spacing w:line="276" w:lineRule="auto"/>
              <w:rPr>
                <w:rFonts w:cs="Arial"/>
                <w:b/>
                <w:bCs/>
                <w:sz w:val="18"/>
                <w:szCs w:val="18"/>
              </w:rPr>
            </w:pPr>
            <w:r w:rsidRPr="002C1B6F">
              <w:rPr>
                <w:rFonts w:cs="Arial"/>
                <w:b/>
                <w:bCs/>
                <w:sz w:val="18"/>
                <w:szCs w:val="18"/>
              </w:rPr>
              <w:t>Table 5</w:t>
            </w:r>
            <w:r>
              <w:rPr>
                <w:rFonts w:cs="Arial"/>
                <w:b/>
                <w:bCs/>
                <w:sz w:val="18"/>
                <w:szCs w:val="18"/>
              </w:rPr>
              <w:t xml:space="preserve"> </w:t>
            </w:r>
            <w:r w:rsidRPr="002C1B6F">
              <w:rPr>
                <w:rFonts w:cs="Arial"/>
                <w:b/>
                <w:bCs/>
                <w:sz w:val="18"/>
                <w:szCs w:val="18"/>
              </w:rPr>
              <w:t>: Required indoor conditions</w:t>
            </w:r>
            <w:r w:rsidRPr="002C1B6F">
              <w:rPr>
                <w:rFonts w:cs="Arial"/>
                <w:b/>
                <w:bCs/>
                <w:sz w:val="18"/>
                <w:szCs w:val="18"/>
              </w:rPr>
              <w:tab/>
            </w:r>
          </w:p>
          <w:p w:rsidRPr="002C1B6F" w:rsidR="006D0485" w:rsidRDefault="006D0485" w14:paraId="1F06130A" w14:textId="77777777">
            <w:pPr>
              <w:spacing w:line="276" w:lineRule="auto"/>
              <w:rPr>
                <w:rFonts w:cs="Arial"/>
                <w:b/>
                <w:bCs/>
                <w:sz w:val="18"/>
                <w:szCs w:val="18"/>
              </w:rPr>
            </w:pPr>
            <w:r w:rsidRPr="002C1B6F">
              <w:rPr>
                <w:rFonts w:cs="Arial"/>
                <w:b/>
                <w:bCs/>
                <w:sz w:val="18"/>
                <w:szCs w:val="18"/>
              </w:rPr>
              <w:t>Table 6</w:t>
            </w:r>
            <w:r>
              <w:rPr>
                <w:rFonts w:cs="Arial"/>
                <w:b/>
                <w:bCs/>
                <w:sz w:val="18"/>
                <w:szCs w:val="18"/>
              </w:rPr>
              <w:t xml:space="preserve"> </w:t>
            </w:r>
            <w:r w:rsidRPr="002C1B6F">
              <w:rPr>
                <w:rFonts w:cs="Arial"/>
                <w:b/>
                <w:bCs/>
                <w:sz w:val="18"/>
                <w:szCs w:val="18"/>
              </w:rPr>
              <w:t>: Sample size and rejection threshold for counter test</w:t>
            </w:r>
            <w:r w:rsidRPr="002C1B6F">
              <w:rPr>
                <w:rFonts w:cs="Arial"/>
                <w:b/>
                <w:bCs/>
                <w:sz w:val="18"/>
                <w:szCs w:val="18"/>
              </w:rPr>
              <w:tab/>
            </w:r>
          </w:p>
          <w:p w:rsidRPr="002C1B6F" w:rsidR="006D0485" w:rsidRDefault="006D0485" w14:paraId="47152F8A" w14:textId="77777777">
            <w:pPr>
              <w:spacing w:line="276" w:lineRule="auto"/>
              <w:rPr>
                <w:rFonts w:cs="Arial"/>
                <w:b/>
                <w:bCs/>
                <w:sz w:val="18"/>
                <w:szCs w:val="18"/>
              </w:rPr>
            </w:pPr>
            <w:r w:rsidRPr="002C1B6F">
              <w:rPr>
                <w:rFonts w:cs="Arial"/>
                <w:b/>
                <w:bCs/>
                <w:sz w:val="18"/>
                <w:szCs w:val="18"/>
              </w:rPr>
              <w:t>Table 7</w:t>
            </w:r>
            <w:r>
              <w:rPr>
                <w:rFonts w:cs="Arial"/>
                <w:b/>
                <w:bCs/>
                <w:sz w:val="18"/>
                <w:szCs w:val="18"/>
              </w:rPr>
              <w:t xml:space="preserve"> </w:t>
            </w:r>
            <w:r w:rsidRPr="002C1B6F">
              <w:rPr>
                <w:rFonts w:cs="Arial"/>
                <w:b/>
                <w:bCs/>
                <w:sz w:val="18"/>
                <w:szCs w:val="18"/>
              </w:rPr>
              <w:t>: Inverter certificate standards</w:t>
            </w:r>
            <w:r w:rsidRPr="002C1B6F">
              <w:rPr>
                <w:rFonts w:cs="Arial"/>
                <w:b/>
                <w:bCs/>
                <w:sz w:val="18"/>
                <w:szCs w:val="18"/>
              </w:rPr>
              <w:tab/>
            </w:r>
          </w:p>
          <w:p w:rsidRPr="002C1B6F" w:rsidR="006D0485" w:rsidRDefault="006D0485" w14:paraId="12CD90DC" w14:textId="77777777">
            <w:pPr>
              <w:spacing w:line="276" w:lineRule="auto"/>
              <w:rPr>
                <w:rFonts w:cs="Arial"/>
                <w:b/>
                <w:bCs/>
                <w:sz w:val="18"/>
                <w:szCs w:val="18"/>
              </w:rPr>
            </w:pPr>
            <w:r w:rsidRPr="002C1B6F">
              <w:rPr>
                <w:rFonts w:cs="Arial"/>
                <w:b/>
                <w:bCs/>
                <w:sz w:val="18"/>
                <w:szCs w:val="18"/>
              </w:rPr>
              <w:t>Table 8</w:t>
            </w:r>
            <w:r>
              <w:rPr>
                <w:rFonts w:cs="Arial"/>
                <w:b/>
                <w:bCs/>
                <w:sz w:val="18"/>
                <w:szCs w:val="18"/>
              </w:rPr>
              <w:t xml:space="preserve"> </w:t>
            </w:r>
            <w:r w:rsidRPr="002C1B6F">
              <w:rPr>
                <w:rFonts w:cs="Arial"/>
                <w:b/>
                <w:bCs/>
                <w:sz w:val="18"/>
                <w:szCs w:val="18"/>
              </w:rPr>
              <w:t>: Summary of Tests after Operational Acceptance</w:t>
            </w:r>
            <w:r w:rsidRPr="002C1B6F">
              <w:rPr>
                <w:rFonts w:cs="Arial"/>
                <w:b/>
                <w:bCs/>
                <w:sz w:val="18"/>
                <w:szCs w:val="18"/>
              </w:rPr>
              <w:tab/>
            </w:r>
          </w:p>
          <w:p w:rsidRPr="002C1B6F" w:rsidR="006D0485" w:rsidRDefault="006D0485" w14:paraId="733B0596" w14:textId="77777777">
            <w:pPr>
              <w:spacing w:line="276" w:lineRule="auto"/>
              <w:rPr>
                <w:rFonts w:cs="Arial"/>
                <w:b/>
                <w:bCs/>
                <w:sz w:val="18"/>
                <w:szCs w:val="18"/>
              </w:rPr>
            </w:pPr>
            <w:r w:rsidRPr="002C1B6F">
              <w:rPr>
                <w:rFonts w:cs="Arial"/>
                <w:b/>
                <w:bCs/>
                <w:sz w:val="18"/>
                <w:szCs w:val="18"/>
              </w:rPr>
              <w:t>Table 9</w:t>
            </w:r>
            <w:r>
              <w:rPr>
                <w:rFonts w:cs="Arial"/>
                <w:b/>
                <w:bCs/>
                <w:sz w:val="18"/>
                <w:szCs w:val="18"/>
              </w:rPr>
              <w:t xml:space="preserve">  </w:t>
            </w:r>
            <w:r w:rsidRPr="002C1B6F">
              <w:rPr>
                <w:rFonts w:cs="Arial"/>
                <w:b/>
                <w:bCs/>
                <w:sz w:val="18"/>
                <w:szCs w:val="18"/>
              </w:rPr>
              <w:t>: Plant Performance Guarantees from the Contractor</w:t>
            </w:r>
            <w:r w:rsidRPr="002C1B6F">
              <w:rPr>
                <w:rFonts w:cs="Arial"/>
                <w:b/>
                <w:bCs/>
                <w:sz w:val="18"/>
                <w:szCs w:val="18"/>
              </w:rPr>
              <w:tab/>
            </w:r>
          </w:p>
          <w:p w:rsidRPr="002C1B6F" w:rsidR="006D0485" w:rsidRDefault="006D0485" w14:paraId="3A523824" w14:textId="77777777">
            <w:pPr>
              <w:spacing w:line="276" w:lineRule="auto"/>
              <w:rPr>
                <w:rFonts w:cs="Arial"/>
                <w:b/>
                <w:bCs/>
                <w:sz w:val="18"/>
                <w:szCs w:val="18"/>
              </w:rPr>
            </w:pPr>
            <w:r w:rsidRPr="002C1B6F">
              <w:rPr>
                <w:rFonts w:cs="Arial"/>
                <w:b/>
                <w:bCs/>
                <w:sz w:val="18"/>
                <w:szCs w:val="18"/>
              </w:rPr>
              <w:t>Table 10: Monthly breakdown of Guaranteed Performance Ratio for first year</w:t>
            </w:r>
            <w:r w:rsidRPr="002C1B6F">
              <w:rPr>
                <w:rFonts w:cs="Arial"/>
                <w:b/>
                <w:bCs/>
                <w:sz w:val="18"/>
                <w:szCs w:val="18"/>
              </w:rPr>
              <w:tab/>
            </w:r>
          </w:p>
          <w:p w:rsidRPr="002C1B6F" w:rsidR="006D0485" w:rsidRDefault="006D0485" w14:paraId="7F407F3C" w14:textId="77777777">
            <w:pPr>
              <w:spacing w:line="276" w:lineRule="auto"/>
              <w:rPr>
                <w:rFonts w:cs="Arial"/>
                <w:b/>
                <w:bCs/>
                <w:sz w:val="18"/>
                <w:szCs w:val="18"/>
              </w:rPr>
            </w:pPr>
            <w:r w:rsidRPr="002C1B6F">
              <w:rPr>
                <w:rFonts w:cs="Arial"/>
                <w:b/>
                <w:bCs/>
                <w:sz w:val="18"/>
                <w:szCs w:val="18"/>
              </w:rPr>
              <w:t>Table 11: Equipment warranty</w:t>
            </w:r>
            <w:r w:rsidRPr="002C1B6F">
              <w:rPr>
                <w:rFonts w:cs="Arial"/>
                <w:b/>
                <w:bCs/>
                <w:sz w:val="18"/>
                <w:szCs w:val="18"/>
              </w:rPr>
              <w:tab/>
            </w:r>
          </w:p>
          <w:p w:rsidRPr="002C1B6F" w:rsidR="006D0485" w:rsidRDefault="006D0485" w14:paraId="685E2FE8" w14:textId="77777777">
            <w:pPr>
              <w:spacing w:line="276" w:lineRule="auto"/>
              <w:rPr>
                <w:rFonts w:cs="Arial"/>
                <w:b/>
                <w:bCs/>
                <w:sz w:val="18"/>
                <w:szCs w:val="18"/>
              </w:rPr>
            </w:pPr>
            <w:r w:rsidRPr="002C1B6F">
              <w:rPr>
                <w:rFonts w:cs="Arial"/>
                <w:b/>
                <w:bCs/>
                <w:sz w:val="18"/>
                <w:szCs w:val="18"/>
              </w:rPr>
              <w:t>Table 12: Electronic Format of Submission</w:t>
            </w:r>
            <w:r w:rsidRPr="002C1B6F">
              <w:rPr>
                <w:rFonts w:cs="Arial"/>
                <w:b/>
                <w:bCs/>
                <w:sz w:val="18"/>
                <w:szCs w:val="18"/>
              </w:rPr>
              <w:tab/>
            </w:r>
          </w:p>
          <w:p w:rsidRPr="002C1B6F" w:rsidR="006D0485" w:rsidRDefault="006D0485" w14:paraId="0060D517" w14:textId="77777777">
            <w:pPr>
              <w:spacing w:line="276" w:lineRule="auto"/>
              <w:rPr>
                <w:rFonts w:cs="Arial"/>
                <w:b/>
                <w:bCs/>
                <w:sz w:val="18"/>
                <w:szCs w:val="18"/>
              </w:rPr>
            </w:pPr>
            <w:r w:rsidRPr="002C1B6F">
              <w:rPr>
                <w:rFonts w:cs="Arial"/>
                <w:b/>
                <w:bCs/>
                <w:sz w:val="18"/>
                <w:szCs w:val="18"/>
              </w:rPr>
              <w:t>Table 13: Format &amp; Copies of Submissions</w:t>
            </w:r>
            <w:r w:rsidRPr="002C1B6F">
              <w:rPr>
                <w:rFonts w:cs="Arial"/>
                <w:b/>
                <w:bCs/>
                <w:sz w:val="18"/>
                <w:szCs w:val="18"/>
              </w:rPr>
              <w:tab/>
            </w:r>
          </w:p>
          <w:p w:rsidRPr="002C1B6F" w:rsidR="006D0485" w:rsidRDefault="006D0485" w14:paraId="1DDB85DC" w14:textId="77777777">
            <w:pPr>
              <w:spacing w:line="276" w:lineRule="auto"/>
              <w:rPr>
                <w:rFonts w:cs="Arial"/>
                <w:b/>
                <w:bCs/>
                <w:sz w:val="18"/>
                <w:szCs w:val="18"/>
              </w:rPr>
            </w:pPr>
            <w:r w:rsidRPr="002C1B6F">
              <w:rPr>
                <w:rFonts w:cs="Arial"/>
                <w:b/>
                <w:bCs/>
                <w:sz w:val="18"/>
                <w:szCs w:val="18"/>
              </w:rPr>
              <w:t>Table 14: Review status mark</w:t>
            </w:r>
            <w:r w:rsidRPr="002C1B6F">
              <w:rPr>
                <w:rFonts w:cs="Arial"/>
                <w:b/>
                <w:bCs/>
                <w:sz w:val="18"/>
                <w:szCs w:val="18"/>
              </w:rPr>
              <w:tab/>
            </w:r>
          </w:p>
          <w:p w:rsidRPr="002C1B6F" w:rsidR="006D0485" w:rsidRDefault="006D0485" w14:paraId="09AB0CBD" w14:textId="77777777">
            <w:pPr>
              <w:spacing w:line="276" w:lineRule="auto"/>
              <w:rPr>
                <w:rFonts w:cs="Arial"/>
                <w:b/>
                <w:bCs/>
                <w:sz w:val="18"/>
                <w:szCs w:val="18"/>
              </w:rPr>
            </w:pPr>
            <w:r w:rsidRPr="002C1B6F">
              <w:rPr>
                <w:rFonts w:cs="Arial"/>
                <w:b/>
                <w:bCs/>
                <w:sz w:val="18"/>
                <w:szCs w:val="18"/>
              </w:rPr>
              <w:t>Table 15: Documents related to design phase</w:t>
            </w:r>
            <w:r w:rsidRPr="002C1B6F">
              <w:rPr>
                <w:rFonts w:cs="Arial"/>
                <w:b/>
                <w:bCs/>
                <w:sz w:val="18"/>
                <w:szCs w:val="18"/>
              </w:rPr>
              <w:tab/>
            </w:r>
          </w:p>
          <w:p w:rsidRPr="002C1B6F" w:rsidR="006D0485" w:rsidRDefault="006D0485" w14:paraId="021458EC" w14:textId="77777777">
            <w:pPr>
              <w:spacing w:line="276" w:lineRule="auto"/>
              <w:rPr>
                <w:rFonts w:cs="Arial"/>
                <w:b/>
                <w:bCs/>
                <w:sz w:val="18"/>
                <w:szCs w:val="18"/>
              </w:rPr>
            </w:pPr>
            <w:r w:rsidRPr="002C1B6F">
              <w:rPr>
                <w:rFonts w:cs="Arial"/>
                <w:b/>
                <w:bCs/>
                <w:sz w:val="18"/>
                <w:szCs w:val="18"/>
              </w:rPr>
              <w:t>Table 16: Documents related to procurement phase</w:t>
            </w:r>
            <w:r w:rsidRPr="002C1B6F">
              <w:rPr>
                <w:rFonts w:cs="Arial"/>
                <w:b/>
                <w:bCs/>
                <w:sz w:val="18"/>
                <w:szCs w:val="18"/>
              </w:rPr>
              <w:tab/>
            </w:r>
          </w:p>
          <w:p w:rsidRPr="002C1B6F" w:rsidR="006D0485" w:rsidRDefault="006D0485" w14:paraId="61A41A4B" w14:textId="77777777">
            <w:pPr>
              <w:spacing w:line="276" w:lineRule="auto"/>
              <w:rPr>
                <w:rFonts w:cs="Arial"/>
                <w:b/>
                <w:bCs/>
                <w:sz w:val="18"/>
                <w:szCs w:val="18"/>
              </w:rPr>
            </w:pPr>
            <w:r w:rsidRPr="002C1B6F">
              <w:rPr>
                <w:rFonts w:cs="Arial"/>
                <w:b/>
                <w:bCs/>
                <w:sz w:val="18"/>
                <w:szCs w:val="18"/>
              </w:rPr>
              <w:t>Table 17: Documents related to site establishment and construction phase</w:t>
            </w:r>
            <w:r w:rsidRPr="002C1B6F">
              <w:rPr>
                <w:rFonts w:cs="Arial"/>
                <w:b/>
                <w:bCs/>
                <w:sz w:val="18"/>
                <w:szCs w:val="18"/>
              </w:rPr>
              <w:tab/>
            </w:r>
          </w:p>
          <w:p w:rsidRPr="002C1B6F" w:rsidR="006D0485" w:rsidRDefault="006D0485" w14:paraId="6F9190CD" w14:textId="77777777">
            <w:pPr>
              <w:spacing w:line="276" w:lineRule="auto"/>
              <w:rPr>
                <w:rFonts w:cs="Arial"/>
                <w:b/>
                <w:bCs/>
                <w:sz w:val="18"/>
                <w:szCs w:val="18"/>
              </w:rPr>
            </w:pPr>
            <w:r w:rsidRPr="002C1B6F">
              <w:rPr>
                <w:rFonts w:cs="Arial"/>
                <w:b/>
                <w:bCs/>
                <w:sz w:val="18"/>
                <w:szCs w:val="18"/>
              </w:rPr>
              <w:t>Table 18: Documents related to mechanical completion</w:t>
            </w:r>
            <w:r w:rsidRPr="002C1B6F">
              <w:rPr>
                <w:rFonts w:cs="Arial"/>
                <w:b/>
                <w:bCs/>
                <w:sz w:val="18"/>
                <w:szCs w:val="18"/>
              </w:rPr>
              <w:tab/>
            </w:r>
          </w:p>
          <w:p w:rsidRPr="002C1B6F" w:rsidR="006D0485" w:rsidRDefault="006D0485" w14:paraId="3E6D0C59" w14:textId="77777777">
            <w:pPr>
              <w:spacing w:line="276" w:lineRule="auto"/>
              <w:rPr>
                <w:rFonts w:cs="Arial"/>
                <w:b/>
                <w:bCs/>
                <w:sz w:val="18"/>
                <w:szCs w:val="18"/>
              </w:rPr>
            </w:pPr>
            <w:r w:rsidRPr="002C1B6F">
              <w:rPr>
                <w:rFonts w:cs="Arial"/>
                <w:b/>
                <w:bCs/>
                <w:sz w:val="18"/>
                <w:szCs w:val="18"/>
              </w:rPr>
              <w:t>Table 19: Documents related to electrical completion</w:t>
            </w:r>
          </w:p>
          <w:p w:rsidRPr="002C1B6F" w:rsidR="006D0485" w:rsidRDefault="006D0485" w14:paraId="787F802E" w14:textId="77777777">
            <w:pPr>
              <w:spacing w:line="276" w:lineRule="auto"/>
              <w:rPr>
                <w:rFonts w:cs="Arial"/>
                <w:b/>
                <w:bCs/>
                <w:sz w:val="18"/>
                <w:szCs w:val="18"/>
              </w:rPr>
            </w:pPr>
            <w:r w:rsidRPr="002C1B6F">
              <w:rPr>
                <w:rFonts w:cs="Arial"/>
                <w:b/>
                <w:bCs/>
                <w:sz w:val="18"/>
                <w:szCs w:val="18"/>
              </w:rPr>
              <w:t>Table 20: Documents related to Provisional Acceptance Test</w:t>
            </w:r>
            <w:r w:rsidRPr="002C1B6F">
              <w:rPr>
                <w:rFonts w:cs="Arial"/>
                <w:b/>
                <w:bCs/>
                <w:sz w:val="18"/>
                <w:szCs w:val="18"/>
              </w:rPr>
              <w:tab/>
            </w:r>
          </w:p>
          <w:p w:rsidRPr="002C1B6F" w:rsidR="006D0485" w:rsidRDefault="006D0485" w14:paraId="4E655A59" w14:textId="77777777">
            <w:pPr>
              <w:spacing w:line="276" w:lineRule="auto"/>
              <w:rPr>
                <w:rFonts w:cs="Arial"/>
                <w:b/>
                <w:bCs/>
                <w:sz w:val="18"/>
                <w:szCs w:val="18"/>
              </w:rPr>
            </w:pPr>
            <w:r w:rsidRPr="002C1B6F">
              <w:rPr>
                <w:rFonts w:cs="Arial"/>
                <w:b/>
                <w:bCs/>
                <w:sz w:val="18"/>
                <w:szCs w:val="18"/>
              </w:rPr>
              <w:t>Table 21: Documents related to Intermediate Acceptance Tests and Final Acceptance Tests</w:t>
            </w:r>
            <w:r w:rsidRPr="002C1B6F">
              <w:rPr>
                <w:rFonts w:cs="Arial"/>
                <w:b/>
                <w:bCs/>
                <w:sz w:val="18"/>
                <w:szCs w:val="18"/>
              </w:rPr>
              <w:tab/>
            </w:r>
          </w:p>
          <w:p w:rsidRPr="002C1B6F" w:rsidR="006D0485" w:rsidRDefault="006D0485" w14:paraId="2147E911" w14:textId="77777777">
            <w:pPr>
              <w:spacing w:line="276" w:lineRule="auto"/>
              <w:rPr>
                <w:rFonts w:cs="Arial"/>
                <w:b/>
                <w:bCs/>
                <w:sz w:val="18"/>
                <w:szCs w:val="18"/>
              </w:rPr>
            </w:pPr>
          </w:p>
        </w:tc>
      </w:tr>
    </w:tbl>
    <w:p w:rsidR="006D0485" w:rsidP="00583EBF" w:rsidRDefault="006D0485" w14:paraId="27368421" w14:textId="7177B329">
      <w:pPr>
        <w:jc w:val="both"/>
      </w:pPr>
    </w:p>
    <w:p w:rsidR="006D0485" w:rsidP="00583EBF" w:rsidRDefault="006D0485" w14:paraId="18212F8C" w14:textId="4C29C6E1">
      <w:pPr>
        <w:jc w:val="both"/>
      </w:pPr>
    </w:p>
    <w:p w:rsidR="001B60C9" w:rsidP="001B60C9" w:rsidRDefault="005918F8" w14:paraId="5B902DCE" w14:textId="42CD1880">
      <w:pPr>
        <w:rPr>
          <w:rFonts w:cs="Arial"/>
          <w:lang w:val="en-US"/>
        </w:rPr>
      </w:pPr>
      <w:r>
        <w:rPr>
          <w:rFonts w:cs="Arial"/>
          <w:lang w:val="en-US"/>
        </w:rPr>
        <w:t xml:space="preserve">Additional </w:t>
      </w:r>
      <w:r w:rsidRPr="004B36A3" w:rsidR="001B60C9">
        <w:rPr>
          <w:rFonts w:cs="Arial"/>
          <w:lang w:val="en-US"/>
        </w:rPr>
        <w:t>requirement</w:t>
      </w:r>
      <w:r w:rsidR="0041590D">
        <w:rPr>
          <w:rFonts w:cs="Arial"/>
          <w:lang w:val="en-US"/>
        </w:rPr>
        <w:t xml:space="preserve"> clarificat</w:t>
      </w:r>
      <w:r>
        <w:rPr>
          <w:rFonts w:cs="Arial"/>
          <w:lang w:val="en-US"/>
        </w:rPr>
        <w:t>ions</w:t>
      </w:r>
    </w:p>
    <w:p w:rsidR="00DE634F" w:rsidP="001B60C9" w:rsidRDefault="00DE634F" w14:paraId="545E3B63" w14:textId="77777777">
      <w:pPr>
        <w:rPr>
          <w:rFonts w:cs="Arial"/>
          <w:lang w:val="en-US"/>
        </w:rPr>
      </w:pPr>
    </w:p>
    <w:p w:rsidRPr="00DE634F" w:rsidR="001B60C9" w:rsidP="00EA37B1" w:rsidRDefault="001B60C9" w14:paraId="453A2D06" w14:textId="77777777">
      <w:pPr>
        <w:pStyle w:val="ListParagraph"/>
        <w:numPr>
          <w:ilvl w:val="0"/>
          <w:numId w:val="56"/>
        </w:numPr>
        <w:rPr>
          <w:lang w:val="en-US"/>
        </w:rPr>
      </w:pPr>
      <w:r w:rsidRPr="00DE634F">
        <w:rPr>
          <w:lang w:val="en-US"/>
        </w:rPr>
        <w:t>Protection and Control circuit supplies</w:t>
      </w:r>
    </w:p>
    <w:p w:rsidR="00DE634F" w:rsidP="001B60C9" w:rsidRDefault="00DE634F" w14:paraId="1324B805" w14:textId="77777777">
      <w:pPr>
        <w:rPr>
          <w:rFonts w:cs="Arial"/>
          <w:lang w:val="en-US"/>
        </w:rPr>
      </w:pPr>
    </w:p>
    <w:p w:rsidR="001B60C9" w:rsidP="001B60C9" w:rsidRDefault="001B60C9" w14:paraId="63DE1C50" w14:textId="77777777">
      <w:pPr>
        <w:rPr>
          <w:rFonts w:cs="Arial"/>
        </w:rPr>
      </w:pPr>
      <w:r w:rsidRPr="00212C87">
        <w:rPr>
          <w:rFonts w:cs="Arial"/>
        </w:rPr>
        <w:t>IEDs</w:t>
      </w:r>
      <w:r>
        <w:rPr>
          <w:rFonts w:cs="Arial"/>
        </w:rPr>
        <w:t xml:space="preserve"> (Intelligent electronic device)</w:t>
      </w:r>
      <w:r w:rsidRPr="00212C87">
        <w:rPr>
          <w:rFonts w:cs="Arial"/>
        </w:rPr>
        <w:t>, metering, control and protection devices in inverter buildings and MV substations to be AC powered with UPS. All stored data to synchronise when power restored</w:t>
      </w:r>
    </w:p>
    <w:p w:rsidR="00DE634F" w:rsidP="001B60C9" w:rsidRDefault="00DE634F" w14:paraId="63666D99" w14:textId="77777777">
      <w:pPr>
        <w:rPr>
          <w:rFonts w:cs="Arial"/>
          <w:lang w:val="en-US"/>
        </w:rPr>
      </w:pPr>
    </w:p>
    <w:p w:rsidRPr="00DE634F" w:rsidR="001B60C9" w:rsidP="00EA37B1" w:rsidRDefault="001B60C9" w14:paraId="5AF120CC" w14:textId="77777777">
      <w:pPr>
        <w:pStyle w:val="ListParagraph"/>
        <w:numPr>
          <w:ilvl w:val="0"/>
          <w:numId w:val="56"/>
        </w:numPr>
      </w:pPr>
      <w:r w:rsidRPr="00DE634F">
        <w:t>HMI display for MV Systems and Substation information</w:t>
      </w:r>
    </w:p>
    <w:p w:rsidRPr="00CA0EEE" w:rsidR="00DE634F" w:rsidP="001B60C9" w:rsidRDefault="00DE634F" w14:paraId="21DD3D1F" w14:textId="77777777">
      <w:pPr>
        <w:rPr>
          <w:rFonts w:cs="Arial"/>
        </w:rPr>
      </w:pPr>
    </w:p>
    <w:p w:rsidR="001B60C9" w:rsidP="001B60C9" w:rsidRDefault="001B60C9" w14:paraId="6F8415FC" w14:textId="77777777">
      <w:pPr>
        <w:rPr>
          <w:rFonts w:cs="Arial"/>
        </w:rPr>
      </w:pPr>
      <w:r w:rsidRPr="00CA0EEE">
        <w:rPr>
          <w:rFonts w:cs="Arial"/>
        </w:rPr>
        <w:t>HMI to have separate mimics for the electrical distribution system, including the MV Network and the substations. The mimic to include displaying real time metering data of all MV feeders. The mimic to include displaying the output of the Wind Farm also indicating curtailment status.</w:t>
      </w:r>
    </w:p>
    <w:p w:rsidRPr="00CA0EEE" w:rsidR="00DE634F" w:rsidP="001B60C9" w:rsidRDefault="00DE634F" w14:paraId="4CF704F8" w14:textId="77777777">
      <w:pPr>
        <w:rPr>
          <w:rFonts w:cs="Arial"/>
        </w:rPr>
      </w:pPr>
    </w:p>
    <w:p w:rsidRPr="00DE634F" w:rsidR="001B60C9" w:rsidP="00EA37B1" w:rsidRDefault="001B60C9" w14:paraId="394C699F" w14:textId="77777777">
      <w:pPr>
        <w:pStyle w:val="ListParagraph"/>
        <w:numPr>
          <w:ilvl w:val="0"/>
          <w:numId w:val="56"/>
        </w:numPr>
      </w:pPr>
      <w:r w:rsidRPr="00DE634F">
        <w:t>Cable binding</w:t>
      </w:r>
    </w:p>
    <w:p w:rsidR="00DE634F" w:rsidP="001B60C9" w:rsidRDefault="00DE634F" w14:paraId="480725B6" w14:textId="77777777">
      <w:pPr>
        <w:rPr>
          <w:rFonts w:cs="Arial"/>
        </w:rPr>
      </w:pPr>
    </w:p>
    <w:p w:rsidR="001B60C9" w:rsidP="001B60C9" w:rsidRDefault="001B60C9" w14:paraId="437CC304" w14:textId="77777777">
      <w:pPr>
        <w:rPr>
          <w:rFonts w:cs="Arial"/>
        </w:rPr>
      </w:pPr>
      <w:r>
        <w:rPr>
          <w:rFonts w:cs="Arial"/>
        </w:rPr>
        <w:t>Where the possibility exist of cabling being exposed to sunlight stainless steel cable ties to be utilised for cable binding.</w:t>
      </w:r>
    </w:p>
    <w:p w:rsidR="00DE634F" w:rsidP="001B60C9" w:rsidRDefault="00DE634F" w14:paraId="64684EBB" w14:textId="77777777">
      <w:pPr>
        <w:rPr>
          <w:rFonts w:cs="Arial"/>
        </w:rPr>
      </w:pPr>
    </w:p>
    <w:p w:rsidRPr="00DE634F" w:rsidR="001B60C9" w:rsidP="00EA37B1" w:rsidRDefault="001B60C9" w14:paraId="24524A85" w14:textId="77777777">
      <w:pPr>
        <w:pStyle w:val="ListParagraph"/>
        <w:numPr>
          <w:ilvl w:val="0"/>
          <w:numId w:val="56"/>
        </w:numPr>
      </w:pPr>
      <w:r w:rsidRPr="00DE634F">
        <w:t>Fastening systems</w:t>
      </w:r>
    </w:p>
    <w:p w:rsidR="00DE634F" w:rsidP="001B60C9" w:rsidRDefault="00DE634F" w14:paraId="2BA54A5F" w14:textId="77777777">
      <w:pPr>
        <w:rPr>
          <w:rFonts w:cs="Arial"/>
        </w:rPr>
      </w:pPr>
    </w:p>
    <w:p w:rsidR="001B60C9" w:rsidP="001B60C9" w:rsidRDefault="001B60C9" w14:paraId="04019089" w14:textId="485EDFF8">
      <w:pPr>
        <w:tabs>
          <w:tab w:val="right" w:pos="9356"/>
        </w:tabs>
        <w:ind w:right="3"/>
        <w:rPr>
          <w:rFonts w:cs="Arial"/>
        </w:rPr>
      </w:pPr>
      <w:r w:rsidRPr="00F9188C">
        <w:rPr>
          <w:rFonts w:cs="Arial"/>
        </w:rPr>
        <w:t xml:space="preserve">Stainless steel bolts and nuts </w:t>
      </w:r>
      <w:r>
        <w:rPr>
          <w:rFonts w:cs="Arial"/>
        </w:rPr>
        <w:t>to be used to fasten systems where possible. This specifically include fastening systems required, amongst others, on the inverter cabins, transformers, RMU’s, water systems, earthing systems</w:t>
      </w:r>
      <w:r w:rsidRPr="00F9188C">
        <w:rPr>
          <w:rFonts w:cs="Arial"/>
        </w:rPr>
        <w:t xml:space="preserve"> </w:t>
      </w:r>
      <w:r>
        <w:rPr>
          <w:rFonts w:cs="Arial"/>
        </w:rPr>
        <w:t>and fixing PV panels to the structures.</w:t>
      </w:r>
      <w:r w:rsidRPr="00C376AD">
        <w:rPr>
          <w:rFonts w:cs="Arial"/>
        </w:rPr>
        <w:t xml:space="preserve"> </w:t>
      </w:r>
      <w:r>
        <w:rPr>
          <w:rFonts w:cs="Arial"/>
        </w:rPr>
        <w:t>Possible galvanic corrosion and required mitigation measures to be taken into account</w:t>
      </w:r>
      <w:r w:rsidR="006B3B64">
        <w:rPr>
          <w:rFonts w:cs="Arial"/>
        </w:rPr>
        <w:t xml:space="preserve"> in the design and application</w:t>
      </w:r>
      <w:r>
        <w:rPr>
          <w:rFonts w:cs="Arial"/>
        </w:rPr>
        <w:t>.</w:t>
      </w:r>
    </w:p>
    <w:p w:rsidR="00DE634F" w:rsidP="001B60C9" w:rsidRDefault="00DE634F" w14:paraId="043E6603" w14:textId="77777777">
      <w:pPr>
        <w:tabs>
          <w:tab w:val="right" w:pos="9356"/>
        </w:tabs>
        <w:ind w:right="3"/>
        <w:rPr>
          <w:rFonts w:cs="Arial"/>
        </w:rPr>
      </w:pPr>
    </w:p>
    <w:p w:rsidRPr="00DE634F" w:rsidR="001B60C9" w:rsidP="00EA37B1" w:rsidRDefault="001B60C9" w14:paraId="4B127E6F" w14:textId="77777777">
      <w:pPr>
        <w:pStyle w:val="ListParagraph"/>
        <w:numPr>
          <w:ilvl w:val="0"/>
          <w:numId w:val="56"/>
        </w:numPr>
        <w:tabs>
          <w:tab w:val="right" w:pos="9356"/>
        </w:tabs>
        <w:ind w:right="3"/>
      </w:pPr>
      <w:r w:rsidRPr="00DE634F">
        <w:t>Condition monitoring</w:t>
      </w:r>
    </w:p>
    <w:p w:rsidR="00DE634F" w:rsidP="001B60C9" w:rsidRDefault="00DE634F" w14:paraId="0D506D09" w14:textId="77777777">
      <w:pPr>
        <w:tabs>
          <w:tab w:val="right" w:pos="9356"/>
        </w:tabs>
        <w:ind w:right="3"/>
        <w:rPr>
          <w:rFonts w:cs="Arial"/>
        </w:rPr>
      </w:pPr>
    </w:p>
    <w:p w:rsidR="001B60C9" w:rsidP="001B60C9" w:rsidRDefault="001B60C9" w14:paraId="1F8937AD" w14:textId="77777777">
      <w:pPr>
        <w:tabs>
          <w:tab w:val="right" w:pos="9356"/>
        </w:tabs>
        <w:ind w:right="3"/>
        <w:rPr>
          <w:rFonts w:cs="Arial"/>
        </w:rPr>
      </w:pPr>
      <w:r>
        <w:rPr>
          <w:rFonts w:cs="Arial"/>
        </w:rPr>
        <w:t>The Contractor to propose c</w:t>
      </w:r>
      <w:r w:rsidRPr="00EF5931">
        <w:rPr>
          <w:rFonts w:cs="Arial"/>
        </w:rPr>
        <w:t xml:space="preserve">ondition </w:t>
      </w:r>
      <w:r>
        <w:rPr>
          <w:rFonts w:cs="Arial"/>
        </w:rPr>
        <w:t>m</w:t>
      </w:r>
      <w:r w:rsidRPr="00EF5931">
        <w:rPr>
          <w:rFonts w:cs="Arial"/>
        </w:rPr>
        <w:t xml:space="preserve">onitoring </w:t>
      </w:r>
      <w:r>
        <w:rPr>
          <w:rFonts w:cs="Arial"/>
        </w:rPr>
        <w:t xml:space="preserve">systems that can be implemented as part of the </w:t>
      </w:r>
      <w:r w:rsidRPr="00EF5931">
        <w:rPr>
          <w:rFonts w:cs="Arial"/>
        </w:rPr>
        <w:t>preventative maintenance</w:t>
      </w:r>
      <w:r>
        <w:rPr>
          <w:rFonts w:cs="Arial"/>
        </w:rPr>
        <w:t xml:space="preserve"> processes that can be utilised to extend the </w:t>
      </w:r>
      <w:r w:rsidRPr="00EF5931">
        <w:rPr>
          <w:rFonts w:cs="Arial"/>
        </w:rPr>
        <w:t>plant life</w:t>
      </w:r>
      <w:r>
        <w:rPr>
          <w:rFonts w:cs="Arial"/>
        </w:rPr>
        <w:t>.</w:t>
      </w:r>
    </w:p>
    <w:p w:rsidR="00DE634F" w:rsidP="001B60C9" w:rsidRDefault="00DE634F" w14:paraId="0D50E475" w14:textId="77777777">
      <w:pPr>
        <w:tabs>
          <w:tab w:val="right" w:pos="9356"/>
        </w:tabs>
        <w:ind w:right="3"/>
        <w:rPr>
          <w:rFonts w:cs="Arial"/>
        </w:rPr>
      </w:pPr>
    </w:p>
    <w:p w:rsidRPr="00DE634F" w:rsidR="001B60C9" w:rsidP="00EA37B1" w:rsidRDefault="001B60C9" w14:paraId="6E29A908" w14:textId="77777777">
      <w:pPr>
        <w:pStyle w:val="ListParagraph"/>
        <w:numPr>
          <w:ilvl w:val="0"/>
          <w:numId w:val="56"/>
        </w:numPr>
        <w:tabs>
          <w:tab w:val="right" w:pos="9356"/>
        </w:tabs>
        <w:ind w:right="3"/>
      </w:pPr>
      <w:r w:rsidRPr="00DE634F">
        <w:t>O&amp;M minimum spare parts</w:t>
      </w:r>
    </w:p>
    <w:p w:rsidR="00DE634F" w:rsidP="001B60C9" w:rsidRDefault="00DE634F" w14:paraId="6C7FFA11" w14:textId="77777777">
      <w:pPr>
        <w:tabs>
          <w:tab w:val="right" w:pos="9356"/>
        </w:tabs>
        <w:ind w:right="3"/>
        <w:rPr>
          <w:rFonts w:cs="Arial"/>
        </w:rPr>
      </w:pPr>
    </w:p>
    <w:p w:rsidR="001B60C9" w:rsidP="001B60C9" w:rsidRDefault="001B60C9" w14:paraId="4F469928" w14:textId="3EED9125">
      <w:pPr>
        <w:tabs>
          <w:tab w:val="right" w:pos="9356"/>
        </w:tabs>
        <w:ind w:right="3"/>
        <w:rPr>
          <w:rFonts w:cs="Arial"/>
        </w:rPr>
      </w:pPr>
      <w:r>
        <w:rPr>
          <w:rFonts w:cs="Arial"/>
        </w:rPr>
        <w:t xml:space="preserve">The </w:t>
      </w:r>
      <w:r w:rsidRPr="00057232">
        <w:rPr>
          <w:rFonts w:cs="Arial"/>
        </w:rPr>
        <w:t>minimum spare parts</w:t>
      </w:r>
      <w:r>
        <w:rPr>
          <w:rFonts w:cs="Arial"/>
        </w:rPr>
        <w:t xml:space="preserve"> that the Contractor need to have available on site during the</w:t>
      </w:r>
      <w:r w:rsidR="00A02FFE">
        <w:rPr>
          <w:rFonts w:cs="Arial"/>
        </w:rPr>
        <w:t xml:space="preserve"> </w:t>
      </w:r>
      <w:r w:rsidR="004749A1">
        <w:rPr>
          <w:rFonts w:cs="Arial"/>
        </w:rPr>
        <w:t xml:space="preserve">execution of this Contract as well as during </w:t>
      </w:r>
      <w:r w:rsidR="00653C90">
        <w:rPr>
          <w:rFonts w:cs="Arial"/>
        </w:rPr>
        <w:t>the</w:t>
      </w:r>
      <w:r>
        <w:rPr>
          <w:rFonts w:cs="Arial"/>
        </w:rPr>
        <w:t xml:space="preserve"> O&amp;M period to include </w:t>
      </w:r>
      <w:r w:rsidR="0095790F">
        <w:rPr>
          <w:rFonts w:cs="Arial"/>
        </w:rPr>
        <w:t xml:space="preserve">the minimum spare parts that can expected </w:t>
      </w:r>
      <w:r w:rsidR="005D641D">
        <w:rPr>
          <w:rFonts w:cs="Arial"/>
        </w:rPr>
        <w:t xml:space="preserve">to be required including </w:t>
      </w:r>
      <w:r>
        <w:rPr>
          <w:rFonts w:cs="Arial"/>
        </w:rPr>
        <w:t>c</w:t>
      </w:r>
      <w:r w:rsidRPr="00057232">
        <w:rPr>
          <w:rFonts w:cs="Arial"/>
          <w:sz w:val="22"/>
          <w:szCs w:val="22"/>
        </w:rPr>
        <w:t xml:space="preserve">ritical spare components </w:t>
      </w:r>
      <w:r>
        <w:rPr>
          <w:rFonts w:cs="Arial"/>
        </w:rPr>
        <w:t>such as the</w:t>
      </w:r>
      <w:r w:rsidRPr="00057232">
        <w:rPr>
          <w:rFonts w:cs="Arial"/>
          <w:sz w:val="22"/>
          <w:szCs w:val="22"/>
        </w:rPr>
        <w:t xml:space="preserve"> inverter and SCADA systems</w:t>
      </w:r>
      <w:r>
        <w:rPr>
          <w:rFonts w:cs="Arial"/>
        </w:rPr>
        <w:t>.</w:t>
      </w:r>
    </w:p>
    <w:p w:rsidR="006D0485" w:rsidP="00583EBF" w:rsidRDefault="006D0485" w14:paraId="79BF8857" w14:textId="77777777">
      <w:pPr>
        <w:jc w:val="both"/>
      </w:pPr>
    </w:p>
    <w:p w:rsidR="00A5271A" w:rsidP="00583EBF" w:rsidRDefault="00A5271A" w14:paraId="58E36F05" w14:textId="77777777">
      <w:pPr>
        <w:jc w:val="both"/>
      </w:pPr>
    </w:p>
    <w:p w:rsidR="00081EE7" w:rsidP="00EA37B1" w:rsidRDefault="00303A39" w14:paraId="3B2631B4" w14:textId="54AC4CBB">
      <w:pPr>
        <w:pStyle w:val="ListParagraph"/>
        <w:numPr>
          <w:ilvl w:val="0"/>
          <w:numId w:val="56"/>
        </w:numPr>
        <w:tabs>
          <w:tab w:val="right" w:pos="9356"/>
        </w:tabs>
        <w:ind w:right="3"/>
      </w:pPr>
      <w:bookmarkStart w:name="_Hlk172202093" w:id="70"/>
      <w:r>
        <w:t xml:space="preserve">Operating &amp; </w:t>
      </w:r>
      <w:r w:rsidR="004F5A6D">
        <w:t xml:space="preserve">Maintenance during Construction and </w:t>
      </w:r>
      <w:r w:rsidR="001F6B14">
        <w:t>Commissioning phase</w:t>
      </w:r>
    </w:p>
    <w:p w:rsidR="001F6B14" w:rsidP="00583EBF" w:rsidRDefault="001F6B14" w14:paraId="058C0EBC" w14:textId="77777777">
      <w:pPr>
        <w:jc w:val="both"/>
      </w:pPr>
    </w:p>
    <w:p w:rsidR="001F6B14" w:rsidP="00583EBF" w:rsidRDefault="001F6B14" w14:paraId="2FA0A2BC" w14:textId="1B2795A2">
      <w:pPr>
        <w:jc w:val="both"/>
      </w:pPr>
      <w:r>
        <w:t xml:space="preserve">The Contractor to be responsible for the </w:t>
      </w:r>
      <w:r w:rsidR="00303A39">
        <w:t xml:space="preserve">execution of operating and maintenance </w:t>
      </w:r>
      <w:r w:rsidR="004641A0">
        <w:t xml:space="preserve">activities that will be required </w:t>
      </w:r>
      <w:r w:rsidR="00E16850">
        <w:t xml:space="preserve">on the </w:t>
      </w:r>
      <w:r w:rsidR="006938A6">
        <w:t>p</w:t>
      </w:r>
      <w:r w:rsidR="00E16850">
        <w:t xml:space="preserve">lant </w:t>
      </w:r>
      <w:r w:rsidR="004641A0">
        <w:t>during the construction and commissioning phases of the project</w:t>
      </w:r>
      <w:r w:rsidR="00C42528">
        <w:t xml:space="preserve"> until the </w:t>
      </w:r>
      <w:r w:rsidR="00A75DE0">
        <w:t xml:space="preserve">effective date of the </w:t>
      </w:r>
      <w:r w:rsidR="00C42528">
        <w:t xml:space="preserve">O&amp;M </w:t>
      </w:r>
      <w:r w:rsidR="00964D0D">
        <w:t>C</w:t>
      </w:r>
      <w:r w:rsidR="00C42528">
        <w:t>ontract</w:t>
      </w:r>
      <w:r w:rsidR="00A75DE0">
        <w:t>.</w:t>
      </w:r>
      <w:r w:rsidR="00C42528">
        <w:t xml:space="preserve"> </w:t>
      </w:r>
    </w:p>
    <w:bookmarkEnd w:id="70"/>
    <w:p w:rsidR="00081EE7" w:rsidP="00583EBF" w:rsidRDefault="00081EE7" w14:paraId="7162D265" w14:textId="77777777">
      <w:pPr>
        <w:jc w:val="both"/>
      </w:pPr>
    </w:p>
    <w:p w:rsidR="004149E4" w:rsidP="004149E4" w:rsidRDefault="00674AD4" w14:paraId="1544C6C4" w14:textId="002A404F">
      <w:pPr>
        <w:pStyle w:val="ListParagraph"/>
        <w:numPr>
          <w:ilvl w:val="0"/>
          <w:numId w:val="56"/>
        </w:numPr>
        <w:tabs>
          <w:tab w:val="right" w:pos="9356"/>
        </w:tabs>
        <w:ind w:right="3"/>
      </w:pPr>
      <w:r>
        <w:t xml:space="preserve">Work </w:t>
      </w:r>
      <w:r w:rsidR="003B1DEA">
        <w:t>i</w:t>
      </w:r>
      <w:r>
        <w:t>n</w:t>
      </w:r>
      <w:r w:rsidR="00143803">
        <w:t xml:space="preserve">structions &amp; </w:t>
      </w:r>
      <w:r w:rsidR="003B1DEA">
        <w:t>s</w:t>
      </w:r>
      <w:r w:rsidR="00143803">
        <w:t xml:space="preserve">afe </w:t>
      </w:r>
      <w:r w:rsidR="003B1DEA">
        <w:t>w</w:t>
      </w:r>
      <w:r w:rsidR="00143803">
        <w:t xml:space="preserve">ork </w:t>
      </w:r>
      <w:r w:rsidR="003B1DEA">
        <w:t>p</w:t>
      </w:r>
      <w:r w:rsidR="00143803">
        <w:t>rocedures</w:t>
      </w:r>
    </w:p>
    <w:p w:rsidR="004149E4" w:rsidP="004149E4" w:rsidRDefault="004149E4" w14:paraId="0A89FAEA" w14:textId="77777777">
      <w:pPr>
        <w:jc w:val="both"/>
      </w:pPr>
    </w:p>
    <w:p w:rsidR="004149E4" w:rsidP="004149E4" w:rsidRDefault="00560342" w14:paraId="6A6B8ED7" w14:textId="72752B33">
      <w:pPr>
        <w:jc w:val="both"/>
      </w:pPr>
      <w:r>
        <w:t xml:space="preserve">The Contractor to develop </w:t>
      </w:r>
      <w:bookmarkStart w:name="_Hlk172202447" w:id="71"/>
      <w:r w:rsidR="00C42A2A">
        <w:t>w</w:t>
      </w:r>
      <w:r w:rsidR="00E81F79">
        <w:t xml:space="preserve">ork </w:t>
      </w:r>
      <w:r w:rsidR="00C42A2A">
        <w:t>i</w:t>
      </w:r>
      <w:r w:rsidR="00E81F79">
        <w:t xml:space="preserve">nstructions and </w:t>
      </w:r>
      <w:r w:rsidR="00C42A2A">
        <w:t>s</w:t>
      </w:r>
      <w:r w:rsidR="00E81F79">
        <w:t xml:space="preserve">afe </w:t>
      </w:r>
      <w:r w:rsidR="00C42A2A">
        <w:t>w</w:t>
      </w:r>
      <w:r w:rsidR="00E81F79">
        <w:t xml:space="preserve">ork </w:t>
      </w:r>
      <w:r w:rsidR="00C42A2A">
        <w:t>p</w:t>
      </w:r>
      <w:r w:rsidR="00E81F79">
        <w:t xml:space="preserve">rocedures </w:t>
      </w:r>
      <w:bookmarkEnd w:id="71"/>
      <w:r w:rsidR="00E81F79">
        <w:t xml:space="preserve">for all proposed </w:t>
      </w:r>
      <w:r w:rsidR="00C42A2A">
        <w:t>p</w:t>
      </w:r>
      <w:r w:rsidR="00E81F79">
        <w:t xml:space="preserve">reventative </w:t>
      </w:r>
      <w:r w:rsidR="003B1DEA">
        <w:t>m</w:t>
      </w:r>
      <w:r w:rsidR="00E81F79">
        <w:t xml:space="preserve">aintenance activities as proposed in the </w:t>
      </w:r>
      <w:r w:rsidR="00C42A2A">
        <w:t>m</w:t>
      </w:r>
      <w:r w:rsidR="00E81F79">
        <w:t xml:space="preserve">aintenance </w:t>
      </w:r>
      <w:r w:rsidR="00C42A2A">
        <w:t>m</w:t>
      </w:r>
      <w:r w:rsidR="00E81F79">
        <w:t>anual</w:t>
      </w:r>
      <w:r w:rsidR="00C42A2A">
        <w:t xml:space="preserve">. These </w:t>
      </w:r>
      <w:r w:rsidR="003B1DEA">
        <w:t>w</w:t>
      </w:r>
      <w:r w:rsidR="00C42A2A">
        <w:t xml:space="preserve">ork </w:t>
      </w:r>
      <w:r w:rsidR="003B1DEA">
        <w:t>i</w:t>
      </w:r>
      <w:r w:rsidR="00C42A2A">
        <w:t xml:space="preserve">nstructions and </w:t>
      </w:r>
      <w:r w:rsidR="003B1DEA">
        <w:t>s</w:t>
      </w:r>
      <w:r w:rsidR="00C42A2A">
        <w:t xml:space="preserve">afe </w:t>
      </w:r>
      <w:r w:rsidR="003B1DEA">
        <w:t>w</w:t>
      </w:r>
      <w:r w:rsidR="00C42A2A">
        <w:t xml:space="preserve">ork </w:t>
      </w:r>
      <w:r w:rsidR="003B1DEA">
        <w:t>p</w:t>
      </w:r>
      <w:r w:rsidR="00C42A2A">
        <w:t>rocedures to be included in the O&amp;M manuals</w:t>
      </w:r>
      <w:r w:rsidR="003B1DEA">
        <w:t>.</w:t>
      </w:r>
    </w:p>
    <w:p w:rsidRPr="00D11949" w:rsidR="00081EE7" w:rsidP="00583EBF" w:rsidRDefault="00081EE7" w14:paraId="0E4C6045" w14:textId="77777777">
      <w:pPr>
        <w:jc w:val="both"/>
      </w:pPr>
    </w:p>
    <w:p w:rsidRPr="007F2654" w:rsidR="00583EBF" w:rsidP="00583EBF" w:rsidRDefault="00583EBF" w14:paraId="13C816C1" w14:textId="77777777">
      <w:pPr>
        <w:tabs>
          <w:tab w:val="clear" w:pos="357"/>
          <w:tab w:val="num" w:pos="576"/>
        </w:tabs>
        <w:spacing w:before="120" w:after="120"/>
        <w:ind w:left="576" w:hanging="576"/>
        <w:outlineLvl w:val="1"/>
        <w:rPr>
          <w:b/>
          <w:bCs/>
          <w:sz w:val="24"/>
        </w:rPr>
      </w:pPr>
      <w:r w:rsidRPr="007F2654">
        <w:rPr>
          <w:b/>
          <w:bCs/>
          <w:sz w:val="24"/>
        </w:rPr>
        <w:t>Documentation control</w:t>
      </w:r>
    </w:p>
    <w:p w:rsidRPr="00D11949" w:rsidR="00583EBF" w:rsidP="00583EBF" w:rsidRDefault="00583EBF" w14:paraId="758ED849" w14:textId="77777777">
      <w:pPr>
        <w:jc w:val="both"/>
        <w:rPr>
          <w:rFonts w:cs="Arial"/>
        </w:rPr>
      </w:pPr>
    </w:p>
    <w:p w:rsidRPr="00D11949" w:rsidR="00583EBF" w:rsidP="00583EBF" w:rsidRDefault="00583EBF" w14:paraId="040C7025" w14:textId="77777777">
      <w:pPr>
        <w:numPr>
          <w:ilvl w:val="2"/>
          <w:numId w:val="0"/>
        </w:numPr>
        <w:tabs>
          <w:tab w:val="clear" w:pos="357"/>
          <w:tab w:val="left" w:pos="720"/>
          <w:tab w:val="num" w:pos="1134"/>
        </w:tabs>
        <w:spacing w:before="120" w:after="120" w:line="276" w:lineRule="auto"/>
        <w:outlineLvl w:val="2"/>
        <w:rPr>
          <w:b/>
        </w:rPr>
      </w:pPr>
      <w:bookmarkStart w:name="_Toc97115512" w:id="72"/>
      <w:r w:rsidRPr="00D11949">
        <w:rPr>
          <w:b/>
        </w:rPr>
        <w:t xml:space="preserve">Documents for providing the </w:t>
      </w:r>
      <w:r w:rsidRPr="00D11949">
        <w:rPr>
          <w:b/>
          <w:i/>
        </w:rPr>
        <w:t>Works</w:t>
      </w:r>
      <w:bookmarkEnd w:id="72"/>
      <w:r w:rsidRPr="00D11949">
        <w:rPr>
          <w:b/>
        </w:rPr>
        <w:t xml:space="preserve"> </w:t>
      </w:r>
    </w:p>
    <w:p w:rsidRPr="00D11949" w:rsidR="00583EBF" w:rsidP="00583EBF" w:rsidRDefault="00583EBF" w14:paraId="6C36E639" w14:textId="77777777">
      <w:pPr>
        <w:spacing w:line="276" w:lineRule="auto"/>
        <w:rPr>
          <w:rFonts w:cs="Arial"/>
          <w:szCs w:val="20"/>
        </w:rPr>
      </w:pPr>
      <w:r w:rsidRPr="00D11949">
        <w:t xml:space="preserve">The </w:t>
      </w:r>
      <w:r w:rsidRPr="00D11949">
        <w:rPr>
          <w:i/>
          <w:iCs/>
        </w:rPr>
        <w:t xml:space="preserve">Contractor </w:t>
      </w:r>
      <w:r w:rsidRPr="00D11949">
        <w:t>shall compose and submit all Documentation and Technical Information required throughout the project.</w:t>
      </w:r>
    </w:p>
    <w:p w:rsidRPr="00D11949" w:rsidR="007F2654" w:rsidP="007F2654" w:rsidRDefault="007F2654" w14:paraId="7EF76DC7" w14:textId="10ED8D5D">
      <w:pPr>
        <w:jc w:val="both"/>
        <w:rPr>
          <w:rFonts w:cs="Arial"/>
        </w:rPr>
      </w:pPr>
      <w:r w:rsidRPr="007F2654">
        <w:t xml:space="preserve">Also refer to </w:t>
      </w:r>
      <w:r w:rsidRPr="007F2654">
        <w:rPr>
          <w:rFonts w:cs="Arial"/>
        </w:rPr>
        <w:t xml:space="preserve">the </w:t>
      </w:r>
      <w:r w:rsidR="00A734A4">
        <w:t>Arnot</w:t>
      </w:r>
      <w:r w:rsidRPr="007F2654">
        <w:t xml:space="preserve"> Solar PV Plant Functional Specification</w:t>
      </w:r>
      <w:r w:rsidRPr="007F2654">
        <w:rPr>
          <w:rFonts w:cs="Arial"/>
        </w:rPr>
        <w:t xml:space="preserve">  for Project Documentation requirements.</w:t>
      </w:r>
    </w:p>
    <w:p w:rsidRPr="00D11949" w:rsidR="00583EBF" w:rsidP="00583EBF" w:rsidRDefault="00583EBF" w14:paraId="3BC6A738" w14:textId="4862571C">
      <w:pPr>
        <w:spacing w:line="276" w:lineRule="auto"/>
        <w:rPr>
          <w:rFonts w:cs="Arial"/>
          <w:szCs w:val="20"/>
        </w:rPr>
      </w:pPr>
      <w:r w:rsidRPr="00D11949">
        <w:rPr>
          <w:rFonts w:cs="Arial"/>
          <w:szCs w:val="20"/>
        </w:rPr>
        <w:t xml:space="preserve">All documents supplied by the </w:t>
      </w:r>
      <w:r w:rsidRPr="00D11949">
        <w:rPr>
          <w:rFonts w:cs="Arial"/>
          <w:i/>
          <w:iCs/>
          <w:szCs w:val="20"/>
        </w:rPr>
        <w:t>Contractor</w:t>
      </w:r>
      <w:r w:rsidRPr="00D11949">
        <w:rPr>
          <w:rFonts w:cs="Arial"/>
          <w:szCs w:val="20"/>
        </w:rPr>
        <w:t xml:space="preserve"> shall be subject to </w:t>
      </w:r>
      <w:r w:rsidRPr="00D11949">
        <w:rPr>
          <w:rFonts w:cs="Arial"/>
          <w:i/>
          <w:iCs/>
          <w:szCs w:val="20"/>
        </w:rPr>
        <w:t>Employer’s</w:t>
      </w:r>
      <w:r w:rsidR="00EA37B1">
        <w:rPr>
          <w:rFonts w:cs="Arial"/>
          <w:szCs w:val="20"/>
        </w:rPr>
        <w:t xml:space="preserve"> acceptance</w:t>
      </w:r>
      <w:r w:rsidRPr="00D11949">
        <w:rPr>
          <w:rFonts w:cs="Arial"/>
          <w:szCs w:val="20"/>
        </w:rPr>
        <w:t xml:space="preserve"> The </w:t>
      </w:r>
      <w:r w:rsidRPr="00D11949">
        <w:rPr>
          <w:rFonts w:cs="Arial"/>
          <w:i/>
          <w:iCs/>
          <w:szCs w:val="20"/>
        </w:rPr>
        <w:t>Contractor</w:t>
      </w:r>
      <w:r w:rsidRPr="00D11949">
        <w:rPr>
          <w:rFonts w:cs="Arial"/>
          <w:szCs w:val="20"/>
        </w:rPr>
        <w:t xml:space="preserve"> shall include the </w:t>
      </w:r>
      <w:r w:rsidRPr="00D11949">
        <w:rPr>
          <w:rFonts w:cs="Arial"/>
          <w:i/>
          <w:iCs/>
          <w:szCs w:val="20"/>
        </w:rPr>
        <w:t>Employer’s</w:t>
      </w:r>
      <w:r w:rsidRPr="00D11949">
        <w:rPr>
          <w:rFonts w:cs="Arial"/>
          <w:szCs w:val="20"/>
        </w:rPr>
        <w:t xml:space="preserve"> drawing number in the drawing title block. This requirement only applies to design drawings developed by the </w:t>
      </w:r>
      <w:r w:rsidRPr="00D11949">
        <w:rPr>
          <w:rFonts w:cs="Arial"/>
          <w:i/>
          <w:iCs/>
          <w:szCs w:val="20"/>
        </w:rPr>
        <w:t xml:space="preserve">Contractor </w:t>
      </w:r>
      <w:r w:rsidRPr="00D11949">
        <w:rPr>
          <w:rFonts w:cs="Arial"/>
          <w:szCs w:val="20"/>
        </w:rPr>
        <w:t xml:space="preserve">and his </w:t>
      </w:r>
      <w:r w:rsidRPr="00D11949">
        <w:rPr>
          <w:rFonts w:cs="Arial"/>
          <w:i/>
          <w:iCs/>
          <w:szCs w:val="20"/>
        </w:rPr>
        <w:t>Sub-contractors</w:t>
      </w:r>
      <w:r w:rsidRPr="00D11949">
        <w:rPr>
          <w:rFonts w:cs="Arial"/>
          <w:szCs w:val="20"/>
        </w:rPr>
        <w:t xml:space="preserve">. Drawing numbers will be assigned by the </w:t>
      </w:r>
      <w:r w:rsidRPr="00D11949">
        <w:rPr>
          <w:rFonts w:cs="Arial"/>
          <w:i/>
          <w:iCs/>
          <w:szCs w:val="20"/>
        </w:rPr>
        <w:t xml:space="preserve">Employer </w:t>
      </w:r>
      <w:r w:rsidRPr="00D11949">
        <w:rPr>
          <w:rFonts w:cs="Arial"/>
          <w:szCs w:val="20"/>
        </w:rPr>
        <w:t>as drawings are developed.</w:t>
      </w:r>
    </w:p>
    <w:p w:rsidRPr="00D11949" w:rsidR="00583EBF" w:rsidP="00583EBF" w:rsidRDefault="00583EBF" w14:paraId="4F09E669" w14:textId="77777777">
      <w:pPr>
        <w:spacing w:line="276" w:lineRule="auto"/>
        <w:rPr>
          <w:rFonts w:cs="Arial"/>
          <w:szCs w:val="20"/>
        </w:rPr>
      </w:pPr>
    </w:p>
    <w:p w:rsidRPr="00D11949" w:rsidR="00583EBF" w:rsidP="00583EBF" w:rsidRDefault="00583EBF" w14:paraId="49D92688" w14:textId="77777777">
      <w:pPr>
        <w:spacing w:line="276" w:lineRule="auto"/>
        <w:rPr>
          <w:rFonts w:cs="Arial"/>
          <w:szCs w:val="20"/>
        </w:rPr>
      </w:pPr>
      <w:r w:rsidRPr="00D11949">
        <w:rPr>
          <w:rFonts w:cs="Arial"/>
          <w:szCs w:val="20"/>
        </w:rPr>
        <w:t xml:space="preserve">In Providing the </w:t>
      </w:r>
      <w:r w:rsidRPr="00D11949">
        <w:rPr>
          <w:rFonts w:cs="Arial"/>
          <w:i/>
          <w:iCs/>
          <w:szCs w:val="20"/>
        </w:rPr>
        <w:t>Works</w:t>
      </w:r>
      <w:r w:rsidRPr="00D11949">
        <w:rPr>
          <w:rFonts w:cs="Arial"/>
          <w:szCs w:val="20"/>
        </w:rPr>
        <w:t xml:space="preserve">, all documentation and data prepared and submitted by the </w:t>
      </w:r>
      <w:r w:rsidRPr="00D11949">
        <w:rPr>
          <w:rFonts w:cs="Arial"/>
          <w:i/>
          <w:iCs/>
          <w:szCs w:val="20"/>
        </w:rPr>
        <w:t xml:space="preserve">Contractor </w:t>
      </w:r>
      <w:r w:rsidRPr="00D11949">
        <w:rPr>
          <w:rFonts w:cs="Arial"/>
          <w:szCs w:val="20"/>
        </w:rPr>
        <w:t xml:space="preserve">conforms with and adheres to the requirements of: </w:t>
      </w:r>
    </w:p>
    <w:p w:rsidRPr="00D11949" w:rsidR="00583EBF" w:rsidP="00583EBF" w:rsidRDefault="00583EBF" w14:paraId="2AA807D3" w14:textId="77777777">
      <w:pPr>
        <w:spacing w:line="276" w:lineRule="auto"/>
        <w:rPr>
          <w:rFonts w:cs="Arial"/>
          <w:szCs w:val="20"/>
        </w:rPr>
      </w:pPr>
    </w:p>
    <w:p w:rsidRPr="00D11949" w:rsidR="00583EBF" w:rsidRDefault="00583EBF" w14:paraId="0B40EA05" w14:textId="77777777">
      <w:pPr>
        <w:numPr>
          <w:ilvl w:val="0"/>
          <w:numId w:val="40"/>
        </w:numPr>
        <w:tabs>
          <w:tab w:val="clear" w:pos="357"/>
          <w:tab w:val="left" w:pos="720"/>
        </w:tabs>
        <w:spacing w:after="172" w:line="247" w:lineRule="auto"/>
        <w:ind w:left="1077" w:right="50"/>
        <w:jc w:val="both"/>
      </w:pPr>
      <w:r w:rsidRPr="00D11949">
        <w:t xml:space="preserve">On receipt of documentation from the </w:t>
      </w:r>
      <w:r w:rsidRPr="00D11949">
        <w:rPr>
          <w:i/>
        </w:rPr>
        <w:t>Project Manager</w:t>
      </w:r>
      <w:r w:rsidRPr="00D11949">
        <w:t xml:space="preserve">, the </w:t>
      </w:r>
      <w:r w:rsidRPr="00D11949">
        <w:rPr>
          <w:i/>
        </w:rPr>
        <w:t>Contractor</w:t>
      </w:r>
      <w:r w:rsidRPr="00D11949">
        <w:t xml:space="preserve"> verifies receipt of all transmitted documentation, including document status/revision. The </w:t>
      </w:r>
      <w:r w:rsidRPr="00D11949">
        <w:rPr>
          <w:i/>
        </w:rPr>
        <w:t>Contractor</w:t>
      </w:r>
      <w:r w:rsidRPr="00D11949">
        <w:t xml:space="preserve"> advises the </w:t>
      </w:r>
      <w:r w:rsidRPr="00D11949">
        <w:rPr>
          <w:i/>
        </w:rPr>
        <w:t>Project Manager</w:t>
      </w:r>
      <w:r w:rsidRPr="00D11949">
        <w:t xml:space="preserve"> in writing of any discrepancies, omissions or poor quality in the documentation.  </w:t>
      </w:r>
    </w:p>
    <w:p w:rsidRPr="00D11949" w:rsidR="00583EBF" w:rsidRDefault="00583EBF" w14:paraId="40AC381F" w14:textId="77777777">
      <w:pPr>
        <w:numPr>
          <w:ilvl w:val="0"/>
          <w:numId w:val="40"/>
        </w:numPr>
        <w:tabs>
          <w:tab w:val="clear" w:pos="357"/>
          <w:tab w:val="left" w:pos="720"/>
        </w:tabs>
        <w:spacing w:after="130" w:line="297" w:lineRule="auto"/>
        <w:ind w:left="1077" w:right="50"/>
        <w:jc w:val="both"/>
      </w:pPr>
      <w:r w:rsidRPr="00D11949">
        <w:t xml:space="preserve">The </w:t>
      </w:r>
      <w:r w:rsidRPr="00D11949">
        <w:rPr>
          <w:i/>
        </w:rPr>
        <w:t>Project Manager</w:t>
      </w:r>
      <w:r w:rsidRPr="00D11949">
        <w:t xml:space="preserve"> ensures that the document schedule is maintained and kept up to date for the duration of the contract. </w:t>
      </w:r>
    </w:p>
    <w:p w:rsidRPr="00D11949" w:rsidR="00583EBF" w:rsidRDefault="00583EBF" w14:paraId="29F1D11C" w14:textId="77777777">
      <w:pPr>
        <w:numPr>
          <w:ilvl w:val="0"/>
          <w:numId w:val="40"/>
        </w:numPr>
        <w:tabs>
          <w:tab w:val="clear" w:pos="357"/>
          <w:tab w:val="left" w:pos="720"/>
        </w:tabs>
        <w:spacing w:after="136" w:line="297" w:lineRule="auto"/>
        <w:ind w:left="1077" w:right="50"/>
        <w:jc w:val="both"/>
      </w:pPr>
      <w:r w:rsidRPr="00D11949">
        <w:t xml:space="preserve">Prior to commencement of any </w:t>
      </w:r>
      <w:r w:rsidRPr="00D11949">
        <w:rPr>
          <w:i/>
        </w:rPr>
        <w:t>Works</w:t>
      </w:r>
      <w:r w:rsidRPr="00D11949">
        <w:t xml:space="preserve">, the </w:t>
      </w:r>
      <w:r w:rsidRPr="00D11949">
        <w:rPr>
          <w:i/>
        </w:rPr>
        <w:t>Contractor</w:t>
      </w:r>
      <w:r w:rsidRPr="00D11949">
        <w:t xml:space="preserve"> confirms with the </w:t>
      </w:r>
      <w:r w:rsidRPr="00D11949">
        <w:rPr>
          <w:i/>
        </w:rPr>
        <w:t>Project Manager</w:t>
      </w:r>
      <w:r w:rsidRPr="00D11949">
        <w:t xml:space="preserve"> that the </w:t>
      </w:r>
      <w:r w:rsidRPr="00D11949">
        <w:rPr>
          <w:i/>
        </w:rPr>
        <w:t>Contractor</w:t>
      </w:r>
      <w:r w:rsidRPr="00D11949">
        <w:t xml:space="preserve"> is in receipt of and is working to the latest revision of all necessary documentation. All rectification undertaken by the </w:t>
      </w:r>
      <w:r w:rsidRPr="00D11949">
        <w:rPr>
          <w:i/>
        </w:rPr>
        <w:t>Contractor</w:t>
      </w:r>
      <w:r w:rsidRPr="00D11949">
        <w:t xml:space="preserve"> resulting from a failure to do so will be to the </w:t>
      </w:r>
      <w:r w:rsidRPr="00D11949">
        <w:rPr>
          <w:i/>
        </w:rPr>
        <w:t>Contractor</w:t>
      </w:r>
      <w:r w:rsidRPr="00D11949">
        <w:t xml:space="preserve">’s account. </w:t>
      </w:r>
    </w:p>
    <w:p w:rsidRPr="007F2654" w:rsidR="00583EBF" w:rsidRDefault="00583EBF" w14:paraId="3CEFDC77" w14:textId="4E0FD09D">
      <w:pPr>
        <w:numPr>
          <w:ilvl w:val="0"/>
          <w:numId w:val="40"/>
        </w:numPr>
        <w:tabs>
          <w:tab w:val="clear" w:pos="357"/>
          <w:tab w:val="left" w:pos="720"/>
        </w:tabs>
        <w:spacing w:after="175" w:line="247" w:lineRule="auto"/>
        <w:ind w:left="1077" w:right="50"/>
        <w:jc w:val="both"/>
      </w:pPr>
      <w:r w:rsidRPr="007F2654">
        <w:t xml:space="preserve">In cases where modifications or additions are required on Site, a Field </w:t>
      </w:r>
      <w:r w:rsidR="007F2654">
        <w:t xml:space="preserve">Change </w:t>
      </w:r>
      <w:r w:rsidRPr="007F2654" w:rsidR="007F2654">
        <w:t>Notification</w:t>
      </w:r>
      <w:r w:rsidR="007F2654">
        <w:t xml:space="preserve"> (FCN)</w:t>
      </w:r>
      <w:r w:rsidRPr="007F2654">
        <w:t xml:space="preserve"> will be submitted by the </w:t>
      </w:r>
      <w:r w:rsidRPr="007F2654">
        <w:rPr>
          <w:i/>
        </w:rPr>
        <w:t>Contractor</w:t>
      </w:r>
      <w:r w:rsidRPr="007F2654">
        <w:t xml:space="preserve">. The </w:t>
      </w:r>
      <w:r w:rsidRPr="007F2654">
        <w:rPr>
          <w:i/>
        </w:rPr>
        <w:t>Project Manager</w:t>
      </w:r>
      <w:r w:rsidRPr="007F2654">
        <w:t xml:space="preserve"> will issue the required instruction and documentation. The </w:t>
      </w:r>
      <w:r w:rsidRPr="007F2654">
        <w:rPr>
          <w:i/>
        </w:rPr>
        <w:t>Contractor</w:t>
      </w:r>
      <w:r w:rsidRPr="007F2654">
        <w:t xml:space="preserve"> will neatly mark up, on the latest edition and revision of such documentation as may be impacted, all field changes undertaken in the course of the construction and these mark-ups will be submitted as part of "As Built" documentation at the final hand over. </w:t>
      </w:r>
    </w:p>
    <w:p w:rsidRPr="00D11949" w:rsidR="00583EBF" w:rsidRDefault="00583EBF" w14:paraId="58E98B09" w14:textId="77777777">
      <w:pPr>
        <w:numPr>
          <w:ilvl w:val="0"/>
          <w:numId w:val="40"/>
        </w:numPr>
        <w:tabs>
          <w:tab w:val="clear" w:pos="357"/>
          <w:tab w:val="left" w:pos="720"/>
        </w:tabs>
        <w:spacing w:after="175" w:line="247" w:lineRule="auto"/>
        <w:ind w:left="1077" w:right="50"/>
        <w:jc w:val="both"/>
      </w:pPr>
      <w:r w:rsidRPr="00D11949">
        <w:t xml:space="preserve">Each supplier of documentation and data to the project is responsible for ensuring that all documentation and data submitted conforms to the Project Standards and data quality requirements in terms of numbering, uniqueness, quality, accuracy, format, completeness and currency of information. Data not meeting the Project Standards and data quality requirements will be cause for rejection and returned to the </w:t>
      </w:r>
      <w:r w:rsidRPr="00D11949">
        <w:rPr>
          <w:i/>
        </w:rPr>
        <w:t>Contractor</w:t>
      </w:r>
      <w:r w:rsidRPr="00D11949">
        <w:t xml:space="preserve"> for corrective action and resubmission. </w:t>
      </w:r>
    </w:p>
    <w:p w:rsidRPr="00D11949" w:rsidR="00583EBF" w:rsidRDefault="00583EBF" w14:paraId="1287AEE4" w14:textId="77777777">
      <w:pPr>
        <w:numPr>
          <w:ilvl w:val="0"/>
          <w:numId w:val="40"/>
        </w:numPr>
        <w:tabs>
          <w:tab w:val="clear" w:pos="357"/>
          <w:tab w:val="left" w:pos="720"/>
        </w:tabs>
        <w:spacing w:after="184" w:line="247" w:lineRule="auto"/>
        <w:ind w:left="1077" w:right="50"/>
        <w:jc w:val="both"/>
      </w:pPr>
      <w:r w:rsidRPr="00D11949">
        <w:t xml:space="preserve">Should any change be made to documentation or data, which has already been submitted to the </w:t>
      </w:r>
      <w:r w:rsidRPr="00D11949">
        <w:rPr>
          <w:i/>
        </w:rPr>
        <w:t>Contractor</w:t>
      </w:r>
      <w:r w:rsidRPr="00D11949">
        <w:t xml:space="preserve">, then new or revised documentation or data shall be issued by the </w:t>
      </w:r>
      <w:r w:rsidRPr="00D11949">
        <w:rPr>
          <w:i/>
        </w:rPr>
        <w:t>Project Manager</w:t>
      </w:r>
      <w:r w:rsidRPr="00D11949">
        <w:t xml:space="preserve"> to replace the outdated information. </w:t>
      </w:r>
    </w:p>
    <w:p w:rsidRPr="00BD6B30" w:rsidR="00583EBF" w:rsidRDefault="00583EBF" w14:paraId="79EE478E" w14:textId="325C6008">
      <w:pPr>
        <w:numPr>
          <w:ilvl w:val="0"/>
          <w:numId w:val="40"/>
        </w:numPr>
        <w:tabs>
          <w:tab w:val="clear" w:pos="357"/>
          <w:tab w:val="left" w:pos="720"/>
        </w:tabs>
        <w:spacing w:after="175" w:line="247" w:lineRule="auto"/>
        <w:ind w:left="1077" w:right="50"/>
        <w:jc w:val="both"/>
      </w:pPr>
      <w:r w:rsidRPr="00BD6B30">
        <w:t xml:space="preserve">The </w:t>
      </w:r>
      <w:r w:rsidRPr="00BD6B30">
        <w:rPr>
          <w:i/>
        </w:rPr>
        <w:t xml:space="preserve">Contractor </w:t>
      </w:r>
      <w:r w:rsidRPr="00BD6B30">
        <w:t>ensures that the Microsoft Office 2019, and Microsoft Project 2010</w:t>
      </w:r>
      <w:r w:rsidRPr="00BD6B30" w:rsidR="00BD6B30">
        <w:t xml:space="preserve"> or </w:t>
      </w:r>
      <w:proofErr w:type="spellStart"/>
      <w:r w:rsidRPr="00BD6B30" w:rsidR="00BD6B30">
        <w:t>Primevera</w:t>
      </w:r>
      <w:proofErr w:type="spellEnd"/>
      <w:r w:rsidRPr="00BD6B30">
        <w:t xml:space="preserve"> or earlier software and suitable ‘IT’ Infrastructure are in place to support the electronic transmission of documentation.</w:t>
      </w:r>
    </w:p>
    <w:p w:rsidRPr="00D11949" w:rsidR="00583EBF" w:rsidRDefault="00583EBF" w14:paraId="453C1D94" w14:textId="77777777">
      <w:pPr>
        <w:numPr>
          <w:ilvl w:val="0"/>
          <w:numId w:val="40"/>
        </w:numPr>
        <w:tabs>
          <w:tab w:val="clear" w:pos="357"/>
          <w:tab w:val="left" w:pos="720"/>
        </w:tabs>
        <w:spacing w:after="175" w:line="247" w:lineRule="auto"/>
        <w:ind w:left="1077" w:right="50"/>
        <w:jc w:val="both"/>
      </w:pPr>
      <w:r w:rsidRPr="00D11949">
        <w:t xml:space="preserve">Electronic files submitted to or from the Project Manager, </w:t>
      </w:r>
      <w:r w:rsidRPr="00D11949">
        <w:rPr>
          <w:i/>
        </w:rPr>
        <w:t>Contractor</w:t>
      </w:r>
      <w:r w:rsidRPr="00D11949">
        <w:t xml:space="preserve">, and </w:t>
      </w:r>
      <w:r w:rsidRPr="00D11949">
        <w:rPr>
          <w:i/>
        </w:rPr>
        <w:t>Employer</w:t>
      </w:r>
      <w:r w:rsidRPr="00D11949">
        <w:t xml:space="preserve"> are free of any known viruses and extraneous “macros”. </w:t>
      </w:r>
    </w:p>
    <w:p w:rsidRPr="00D11949" w:rsidR="00583EBF" w:rsidP="00583EBF" w:rsidRDefault="00583EBF" w14:paraId="2E478E82" w14:textId="77777777">
      <w:pPr>
        <w:numPr>
          <w:ilvl w:val="2"/>
          <w:numId w:val="0"/>
        </w:numPr>
        <w:tabs>
          <w:tab w:val="clear" w:pos="357"/>
          <w:tab w:val="left" w:pos="720"/>
          <w:tab w:val="num" w:pos="1134"/>
        </w:tabs>
        <w:spacing w:before="120" w:after="120" w:line="276" w:lineRule="auto"/>
        <w:outlineLvl w:val="2"/>
        <w:rPr>
          <w:b/>
        </w:rPr>
      </w:pPr>
      <w:bookmarkStart w:name="_Toc414018171" w:id="73"/>
      <w:bookmarkStart w:name="_Toc416796727" w:id="74"/>
      <w:bookmarkStart w:name="_Toc416796917" w:id="75"/>
      <w:bookmarkStart w:name="_Toc416797617" w:id="76"/>
      <w:bookmarkStart w:name="_Toc416798546" w:id="77"/>
      <w:bookmarkStart w:name="_Toc426848447" w:id="78"/>
      <w:bookmarkStart w:name="_Toc473282080" w:id="79"/>
      <w:bookmarkStart w:name="_Toc474241263" w:id="80"/>
      <w:bookmarkStart w:name="_Toc97115514" w:id="81"/>
      <w:r w:rsidRPr="00D11949">
        <w:rPr>
          <w:b/>
        </w:rPr>
        <w:t>Transmittal</w:t>
      </w:r>
      <w:bookmarkEnd w:id="73"/>
      <w:bookmarkEnd w:id="74"/>
      <w:bookmarkEnd w:id="75"/>
      <w:bookmarkEnd w:id="76"/>
      <w:bookmarkEnd w:id="77"/>
      <w:bookmarkEnd w:id="78"/>
      <w:bookmarkEnd w:id="79"/>
      <w:bookmarkEnd w:id="80"/>
      <w:bookmarkEnd w:id="81"/>
    </w:p>
    <w:p w:rsidRPr="00D11949" w:rsidR="00583EBF" w:rsidP="00583EBF" w:rsidRDefault="00583EBF" w14:paraId="0A32DF9B" w14:textId="77777777">
      <w:pPr>
        <w:spacing w:line="276" w:lineRule="auto"/>
        <w:rPr>
          <w:i/>
        </w:rPr>
      </w:pPr>
      <w:r w:rsidRPr="00D11949">
        <w:t xml:space="preserve">An incoming transmittal note accompanies all documentation submitted, by the </w:t>
      </w:r>
      <w:r w:rsidRPr="00D11949">
        <w:rPr>
          <w:i/>
        </w:rPr>
        <w:t>Contractor</w:t>
      </w:r>
      <w:r w:rsidRPr="00D11949">
        <w:t xml:space="preserve">. Upon receipt of the transmittal, the </w:t>
      </w:r>
      <w:r w:rsidRPr="00D11949">
        <w:rPr>
          <w:i/>
        </w:rPr>
        <w:t>Employer</w:t>
      </w:r>
      <w:r w:rsidRPr="00D11949">
        <w:t xml:space="preserve"> signs to indicate acknowledgement of receipt and returns this to the </w:t>
      </w:r>
      <w:r w:rsidRPr="00D11949">
        <w:rPr>
          <w:i/>
        </w:rPr>
        <w:t>Contractor.</w:t>
      </w:r>
    </w:p>
    <w:p w:rsidRPr="00D11949" w:rsidR="00583EBF" w:rsidP="00583EBF" w:rsidRDefault="00583EBF" w14:paraId="5CB8F0A2" w14:textId="77777777"/>
    <w:p w:rsidRPr="00D11949" w:rsidR="00583EBF" w:rsidP="00583EBF" w:rsidRDefault="00583EBF" w14:paraId="3DF460F3" w14:textId="77777777">
      <w:pPr>
        <w:spacing w:line="276" w:lineRule="auto"/>
        <w:ind w:left="357"/>
      </w:pPr>
      <w:r w:rsidRPr="00D11949">
        <w:t xml:space="preserve">The </w:t>
      </w:r>
      <w:r w:rsidRPr="00D11949">
        <w:rPr>
          <w:i/>
        </w:rPr>
        <w:t>Contractor</w:t>
      </w:r>
      <w:r w:rsidRPr="00D11949">
        <w:t xml:space="preserve"> ensures that the incoming transmittal contains the following minimum metadata:</w:t>
      </w:r>
    </w:p>
    <w:p w:rsidRPr="00D11949" w:rsidR="00583EBF" w:rsidRDefault="00583EBF" w14:paraId="63382BE8" w14:textId="77777777">
      <w:pPr>
        <w:numPr>
          <w:ilvl w:val="0"/>
          <w:numId w:val="41"/>
        </w:numPr>
        <w:tabs>
          <w:tab w:val="clear" w:pos="357"/>
          <w:tab w:val="left" w:pos="851"/>
        </w:tabs>
        <w:spacing w:before="120" w:after="120" w:line="276" w:lineRule="auto"/>
        <w:ind w:left="1077"/>
        <w:jc w:val="both"/>
        <w:rPr>
          <w:rFonts w:cs="Arial"/>
          <w:szCs w:val="20"/>
          <w:lang w:val="x-none" w:eastAsia="en-ZA" w:bidi="en-US"/>
        </w:rPr>
      </w:pPr>
      <w:r w:rsidRPr="00D11949">
        <w:rPr>
          <w:rFonts w:cs="Arial"/>
          <w:szCs w:val="20"/>
          <w:lang w:val="x-none" w:eastAsia="en-ZA" w:bidi="en-US"/>
        </w:rPr>
        <w:t>Transmittal title</w:t>
      </w:r>
    </w:p>
    <w:p w:rsidRPr="00D11949" w:rsidR="00583EBF" w:rsidRDefault="00583EBF" w14:paraId="7CF9571E" w14:textId="77777777">
      <w:pPr>
        <w:numPr>
          <w:ilvl w:val="0"/>
          <w:numId w:val="41"/>
        </w:numPr>
        <w:tabs>
          <w:tab w:val="clear" w:pos="357"/>
          <w:tab w:val="left" w:pos="851"/>
        </w:tabs>
        <w:spacing w:before="120" w:after="120" w:line="276" w:lineRule="auto"/>
        <w:ind w:left="1077"/>
        <w:jc w:val="both"/>
        <w:rPr>
          <w:rFonts w:cs="Arial"/>
          <w:szCs w:val="20"/>
          <w:lang w:val="x-none" w:eastAsia="en-ZA" w:bidi="en-US"/>
        </w:rPr>
      </w:pPr>
      <w:r w:rsidRPr="00D11949">
        <w:rPr>
          <w:rFonts w:cs="Arial"/>
          <w:szCs w:val="20"/>
          <w:lang w:val="x-none" w:eastAsia="en-ZA" w:bidi="en-US"/>
        </w:rPr>
        <w:t>Transmittal number and revision</w:t>
      </w:r>
    </w:p>
    <w:p w:rsidRPr="00D11949" w:rsidR="00583EBF" w:rsidRDefault="00583EBF" w14:paraId="04901310" w14:textId="77777777">
      <w:pPr>
        <w:numPr>
          <w:ilvl w:val="0"/>
          <w:numId w:val="41"/>
        </w:numPr>
        <w:tabs>
          <w:tab w:val="clear" w:pos="357"/>
          <w:tab w:val="left" w:pos="851"/>
        </w:tabs>
        <w:spacing w:before="120" w:after="120" w:line="276" w:lineRule="auto"/>
        <w:ind w:left="1077"/>
        <w:jc w:val="both"/>
        <w:rPr>
          <w:rFonts w:cs="Arial"/>
          <w:szCs w:val="20"/>
          <w:lang w:val="x-none" w:eastAsia="en-ZA" w:bidi="en-US"/>
        </w:rPr>
      </w:pPr>
      <w:r w:rsidRPr="00D11949">
        <w:rPr>
          <w:rFonts w:cs="Arial"/>
          <w:szCs w:val="20"/>
          <w:lang w:val="x-none" w:eastAsia="en-ZA" w:bidi="en-US"/>
        </w:rPr>
        <w:t>Contract title</w:t>
      </w:r>
    </w:p>
    <w:p w:rsidRPr="00D11949" w:rsidR="00583EBF" w:rsidRDefault="00583EBF" w14:paraId="2637F55A" w14:textId="77777777">
      <w:pPr>
        <w:numPr>
          <w:ilvl w:val="0"/>
          <w:numId w:val="41"/>
        </w:numPr>
        <w:tabs>
          <w:tab w:val="clear" w:pos="357"/>
          <w:tab w:val="left" w:pos="851"/>
        </w:tabs>
        <w:spacing w:before="120" w:after="120" w:line="276" w:lineRule="auto"/>
        <w:ind w:left="1077"/>
        <w:jc w:val="both"/>
        <w:rPr>
          <w:rFonts w:cs="Arial"/>
          <w:szCs w:val="20"/>
          <w:lang w:val="x-none" w:eastAsia="en-ZA" w:bidi="en-US"/>
        </w:rPr>
      </w:pPr>
      <w:r w:rsidRPr="00D11949">
        <w:rPr>
          <w:rFonts w:cs="Arial"/>
          <w:szCs w:val="20"/>
          <w:lang w:val="x-none" w:eastAsia="en-ZA" w:bidi="en-US"/>
        </w:rPr>
        <w:t>Contract number</w:t>
      </w:r>
    </w:p>
    <w:p w:rsidRPr="00D11949" w:rsidR="00583EBF" w:rsidRDefault="00583EBF" w14:paraId="4BCC3B70" w14:textId="77777777">
      <w:pPr>
        <w:numPr>
          <w:ilvl w:val="0"/>
          <w:numId w:val="41"/>
        </w:numPr>
        <w:tabs>
          <w:tab w:val="clear" w:pos="357"/>
          <w:tab w:val="left" w:pos="851"/>
        </w:tabs>
        <w:spacing w:before="120" w:after="120" w:line="276" w:lineRule="auto"/>
        <w:ind w:left="1077"/>
        <w:jc w:val="both"/>
        <w:rPr>
          <w:rFonts w:cs="Arial"/>
          <w:szCs w:val="20"/>
          <w:lang w:val="x-none" w:eastAsia="en-ZA" w:bidi="en-US"/>
        </w:rPr>
      </w:pPr>
      <w:r w:rsidRPr="00D11949">
        <w:rPr>
          <w:rFonts w:cs="Arial"/>
          <w:szCs w:val="20"/>
          <w:lang w:val="x-none" w:eastAsia="en-ZA" w:bidi="en-US"/>
        </w:rPr>
        <w:t>Purpose</w:t>
      </w:r>
    </w:p>
    <w:p w:rsidRPr="00D11949" w:rsidR="00583EBF" w:rsidRDefault="00583EBF" w14:paraId="751104F0" w14:textId="77777777">
      <w:pPr>
        <w:numPr>
          <w:ilvl w:val="0"/>
          <w:numId w:val="41"/>
        </w:numPr>
        <w:tabs>
          <w:tab w:val="clear" w:pos="357"/>
          <w:tab w:val="left" w:pos="851"/>
        </w:tabs>
        <w:spacing w:before="120" w:after="120" w:line="276" w:lineRule="auto"/>
        <w:ind w:left="1077"/>
        <w:jc w:val="both"/>
        <w:rPr>
          <w:rFonts w:cs="Arial"/>
          <w:szCs w:val="20"/>
          <w:lang w:val="x-none" w:eastAsia="en-ZA" w:bidi="en-US"/>
        </w:rPr>
      </w:pPr>
      <w:r w:rsidRPr="00D11949">
        <w:rPr>
          <w:rFonts w:cs="Arial"/>
          <w:szCs w:val="20"/>
          <w:lang w:val="x-none" w:eastAsia="en-ZA" w:bidi="en-US"/>
        </w:rPr>
        <w:t>Originator’s/ Sender contact information</w:t>
      </w:r>
    </w:p>
    <w:p w:rsidRPr="00D11949" w:rsidR="00583EBF" w:rsidRDefault="00583EBF" w14:paraId="28F74F71" w14:textId="77777777">
      <w:pPr>
        <w:numPr>
          <w:ilvl w:val="0"/>
          <w:numId w:val="41"/>
        </w:numPr>
        <w:tabs>
          <w:tab w:val="clear" w:pos="357"/>
          <w:tab w:val="left" w:pos="851"/>
        </w:tabs>
        <w:spacing w:before="120" w:after="120" w:line="276" w:lineRule="auto"/>
        <w:ind w:left="1077"/>
        <w:jc w:val="both"/>
        <w:rPr>
          <w:rFonts w:cs="Arial"/>
          <w:szCs w:val="20"/>
          <w:lang w:val="x-none" w:eastAsia="en-ZA" w:bidi="en-US"/>
        </w:rPr>
      </w:pPr>
      <w:r w:rsidRPr="00D11949">
        <w:rPr>
          <w:rFonts w:cs="Arial"/>
          <w:szCs w:val="20"/>
          <w:lang w:val="x-none" w:eastAsia="en-ZA" w:bidi="en-US"/>
        </w:rPr>
        <w:t>Issue status</w:t>
      </w:r>
    </w:p>
    <w:p w:rsidRPr="00D11949" w:rsidR="00583EBF" w:rsidRDefault="00583EBF" w14:paraId="32AF7D64" w14:textId="77777777">
      <w:pPr>
        <w:numPr>
          <w:ilvl w:val="0"/>
          <w:numId w:val="41"/>
        </w:numPr>
        <w:tabs>
          <w:tab w:val="clear" w:pos="357"/>
          <w:tab w:val="left" w:pos="851"/>
        </w:tabs>
        <w:spacing w:before="120" w:after="120" w:line="276" w:lineRule="auto"/>
        <w:ind w:left="1077"/>
        <w:jc w:val="both"/>
        <w:rPr>
          <w:rFonts w:cs="Arial"/>
          <w:szCs w:val="20"/>
          <w:lang w:val="x-none" w:eastAsia="en-ZA" w:bidi="en-US"/>
        </w:rPr>
      </w:pPr>
      <w:r w:rsidRPr="00D11949">
        <w:rPr>
          <w:rFonts w:cs="Arial"/>
          <w:szCs w:val="20"/>
          <w:lang w:val="x-none" w:eastAsia="en-ZA" w:bidi="en-US"/>
        </w:rPr>
        <w:t>Authorisation date</w:t>
      </w:r>
    </w:p>
    <w:p w:rsidRPr="00D11949" w:rsidR="00583EBF" w:rsidRDefault="00583EBF" w14:paraId="116A28EB" w14:textId="77777777">
      <w:pPr>
        <w:numPr>
          <w:ilvl w:val="0"/>
          <w:numId w:val="41"/>
        </w:numPr>
        <w:tabs>
          <w:tab w:val="clear" w:pos="357"/>
          <w:tab w:val="left" w:pos="851"/>
        </w:tabs>
        <w:spacing w:before="120" w:after="120" w:line="276" w:lineRule="auto"/>
        <w:ind w:left="1077"/>
        <w:jc w:val="both"/>
        <w:rPr>
          <w:rFonts w:cs="Arial"/>
          <w:szCs w:val="20"/>
          <w:lang w:val="x-none" w:eastAsia="en-ZA" w:bidi="en-US"/>
        </w:rPr>
      </w:pPr>
      <w:r w:rsidRPr="00D11949">
        <w:rPr>
          <w:rFonts w:cs="Arial"/>
          <w:szCs w:val="20"/>
          <w:lang w:val="x-none" w:eastAsia="en-ZA" w:bidi="en-US"/>
        </w:rPr>
        <w:t>Number of sets of attached documents</w:t>
      </w:r>
    </w:p>
    <w:p w:rsidRPr="00D11949" w:rsidR="00583EBF" w:rsidP="00583EBF" w:rsidRDefault="00583EBF" w14:paraId="30B06CB4" w14:textId="77777777">
      <w:pPr>
        <w:tabs>
          <w:tab w:val="clear" w:pos="357"/>
          <w:tab w:val="left" w:pos="0"/>
          <w:tab w:val="left" w:pos="720"/>
        </w:tabs>
        <w:spacing w:before="120" w:after="120" w:line="276" w:lineRule="auto"/>
        <w:ind w:left="357"/>
        <w:jc w:val="both"/>
        <w:rPr>
          <w:rFonts w:cs="Arial"/>
          <w:szCs w:val="20"/>
          <w:lang w:val="x-none" w:eastAsia="en-ZA" w:bidi="en-US"/>
        </w:rPr>
      </w:pPr>
      <w:r w:rsidRPr="00D11949">
        <w:rPr>
          <w:rFonts w:cs="Arial"/>
          <w:szCs w:val="20"/>
          <w:lang w:val="x-none" w:eastAsia="en-ZA" w:bidi="en-US"/>
        </w:rPr>
        <w:t xml:space="preserve">All Project documents (soft copies and hard copies) submitted, </w:t>
      </w:r>
      <w:r w:rsidRPr="00D11949">
        <w:rPr>
          <w:rFonts w:cs="Arial"/>
          <w:szCs w:val="20"/>
          <w:lang w:val="en-US" w:eastAsia="en-ZA" w:bidi="en-US"/>
        </w:rPr>
        <w:t xml:space="preserve">are </w:t>
      </w:r>
      <w:r w:rsidRPr="00D11949">
        <w:rPr>
          <w:rFonts w:cs="Arial"/>
          <w:szCs w:val="20"/>
          <w:lang w:val="x-none" w:eastAsia="en-ZA" w:bidi="en-US"/>
        </w:rPr>
        <w:t xml:space="preserve">listed on the transmittal with the following metadata fields: </w:t>
      </w:r>
    </w:p>
    <w:p w:rsidRPr="00D11949" w:rsidR="00583EBF" w:rsidRDefault="00583EBF" w14:paraId="7B470B1B" w14:textId="77777777">
      <w:pPr>
        <w:numPr>
          <w:ilvl w:val="0"/>
          <w:numId w:val="42"/>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Title of the document</w:t>
      </w:r>
    </w:p>
    <w:p w:rsidRPr="00D11949" w:rsidR="00583EBF" w:rsidRDefault="00583EBF" w14:paraId="6F820337" w14:textId="77777777">
      <w:pPr>
        <w:numPr>
          <w:ilvl w:val="0"/>
          <w:numId w:val="42"/>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Document Unique Identification number</w:t>
      </w:r>
    </w:p>
    <w:p w:rsidRPr="00D11949" w:rsidR="00583EBF" w:rsidRDefault="00583EBF" w14:paraId="69C25149" w14:textId="77777777">
      <w:pPr>
        <w:numPr>
          <w:ilvl w:val="0"/>
          <w:numId w:val="42"/>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Revision number</w:t>
      </w:r>
    </w:p>
    <w:p w:rsidRPr="00D11949" w:rsidR="00583EBF" w:rsidRDefault="00583EBF" w14:paraId="5EB5448B" w14:textId="77777777">
      <w:pPr>
        <w:numPr>
          <w:ilvl w:val="0"/>
          <w:numId w:val="42"/>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Name of Discipline</w:t>
      </w:r>
    </w:p>
    <w:p w:rsidRPr="00D11949" w:rsidR="00583EBF" w:rsidRDefault="00583EBF" w14:paraId="6B137F54" w14:textId="77777777">
      <w:pPr>
        <w:numPr>
          <w:ilvl w:val="0"/>
          <w:numId w:val="42"/>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Reason for issuing/submission</w:t>
      </w:r>
    </w:p>
    <w:p w:rsidRPr="00D11949" w:rsidR="00583EBF" w:rsidRDefault="00583EBF" w14:paraId="6608BCDD" w14:textId="77777777">
      <w:pPr>
        <w:numPr>
          <w:ilvl w:val="0"/>
          <w:numId w:val="42"/>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Sender’s detail</w:t>
      </w:r>
    </w:p>
    <w:p w:rsidRPr="00D11949" w:rsidR="00583EBF" w:rsidRDefault="00583EBF" w14:paraId="78425428" w14:textId="77777777">
      <w:pPr>
        <w:numPr>
          <w:ilvl w:val="0"/>
          <w:numId w:val="42"/>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Sent date</w:t>
      </w:r>
    </w:p>
    <w:p w:rsidRPr="00D11949" w:rsidR="00583EBF" w:rsidRDefault="00583EBF" w14:paraId="23A375A0" w14:textId="77777777">
      <w:pPr>
        <w:numPr>
          <w:ilvl w:val="0"/>
          <w:numId w:val="42"/>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Recipient’s Details</w:t>
      </w:r>
    </w:p>
    <w:p w:rsidRPr="00D11949" w:rsidR="00583EBF" w:rsidRDefault="00583EBF" w14:paraId="50E42E9A" w14:textId="77777777">
      <w:pPr>
        <w:numPr>
          <w:ilvl w:val="0"/>
          <w:numId w:val="42"/>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Date received</w:t>
      </w:r>
    </w:p>
    <w:p w:rsidRPr="00D11949" w:rsidR="00583EBF" w:rsidRDefault="00583EBF" w14:paraId="5CDC9B9E" w14:textId="77777777">
      <w:pPr>
        <w:numPr>
          <w:ilvl w:val="0"/>
          <w:numId w:val="42"/>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Quantity of documentation referenced on the transmittal</w:t>
      </w:r>
    </w:p>
    <w:p w:rsidRPr="00D11949" w:rsidR="00583EBF" w:rsidRDefault="00583EBF" w14:paraId="164AD5CA" w14:textId="77777777">
      <w:pPr>
        <w:numPr>
          <w:ilvl w:val="0"/>
          <w:numId w:val="42"/>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Number of copies</w:t>
      </w:r>
    </w:p>
    <w:p w:rsidRPr="00D11949" w:rsidR="00583EBF" w:rsidRDefault="00583EBF" w14:paraId="4FF8749B" w14:textId="77777777">
      <w:pPr>
        <w:numPr>
          <w:ilvl w:val="0"/>
          <w:numId w:val="42"/>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Format/medium submitted</w:t>
      </w:r>
    </w:p>
    <w:p w:rsidRPr="00D11949" w:rsidR="00583EBF" w:rsidRDefault="00583EBF" w14:paraId="099E506E" w14:textId="77777777">
      <w:pPr>
        <w:numPr>
          <w:ilvl w:val="0"/>
          <w:numId w:val="42"/>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Sender signature</w:t>
      </w:r>
    </w:p>
    <w:p w:rsidRPr="00D11949" w:rsidR="00583EBF" w:rsidRDefault="00583EBF" w14:paraId="19803194" w14:textId="77777777">
      <w:pPr>
        <w:numPr>
          <w:ilvl w:val="0"/>
          <w:numId w:val="42"/>
        </w:numPr>
        <w:tabs>
          <w:tab w:val="clear" w:pos="357"/>
          <w:tab w:val="left" w:pos="720"/>
        </w:tabs>
        <w:spacing w:before="120" w:after="120" w:line="276" w:lineRule="auto"/>
        <w:ind w:left="1077"/>
        <w:jc w:val="both"/>
        <w:rPr>
          <w:rFonts w:cs="Arial"/>
          <w:lang w:val="en-US" w:eastAsia="en-ZA" w:bidi="en-US"/>
        </w:rPr>
      </w:pPr>
      <w:r w:rsidRPr="23066791">
        <w:rPr>
          <w:rFonts w:cs="Arial"/>
          <w:lang w:val="en-US" w:eastAsia="en-ZA" w:bidi="en-US"/>
        </w:rPr>
        <w:t>Recipient signature, once submitted, to acknowledge receipt</w:t>
      </w:r>
    </w:p>
    <w:p w:rsidRPr="00D11949" w:rsidR="00583EBF" w:rsidP="00583EBF" w:rsidRDefault="00583EBF" w14:paraId="65FAB548" w14:textId="77777777">
      <w:pPr>
        <w:spacing w:line="276" w:lineRule="auto"/>
        <w:ind w:left="357"/>
      </w:pPr>
    </w:p>
    <w:p w:rsidRPr="00D11949" w:rsidR="00583EBF" w:rsidP="00583EBF" w:rsidRDefault="00583EBF" w14:paraId="5E09860A" w14:textId="57031A5D">
      <w:pPr>
        <w:spacing w:line="276" w:lineRule="auto"/>
      </w:pPr>
      <w:r w:rsidRPr="00D11949">
        <w:t xml:space="preserve">The </w:t>
      </w:r>
      <w:r w:rsidRPr="00D11949">
        <w:rPr>
          <w:i/>
          <w:iCs/>
        </w:rPr>
        <w:t>Contractor</w:t>
      </w:r>
      <w:r w:rsidRPr="00D11949">
        <w:t xml:space="preserve"> compiles and submits all the documentation, for the various phases of the </w:t>
      </w:r>
      <w:r w:rsidR="00EA37B1">
        <w:t>p</w:t>
      </w:r>
      <w:r w:rsidRPr="00D11949">
        <w:t xml:space="preserve">roject, in accordance with the agreed Programme. Documentation and drawings are programmed for delivery to meet the milestone dates and in accordance with the agreed </w:t>
      </w:r>
      <w:r w:rsidRPr="00D11949">
        <w:rPr>
          <w:lang w:val="en-US"/>
        </w:rPr>
        <w:t>MDL</w:t>
      </w:r>
      <w:r w:rsidRPr="00D11949">
        <w:t xml:space="preserve">, that is to be developed by the </w:t>
      </w:r>
      <w:r w:rsidRPr="00D11949">
        <w:rPr>
          <w:i/>
        </w:rPr>
        <w:t>Contractor</w:t>
      </w:r>
      <w:r w:rsidRPr="00D11949">
        <w:t>.</w:t>
      </w:r>
    </w:p>
    <w:p w:rsidRPr="00D11949" w:rsidR="00583EBF" w:rsidP="00583EBF" w:rsidRDefault="00583EBF" w14:paraId="2E680347" w14:textId="77777777"/>
    <w:p w:rsidRPr="00D11949" w:rsidR="00583EBF" w:rsidP="00583EBF" w:rsidRDefault="00583EBF" w14:paraId="675285DE" w14:textId="77777777">
      <w:pPr>
        <w:spacing w:line="276" w:lineRule="auto"/>
        <w:rPr>
          <w:lang w:val="en-US"/>
        </w:rPr>
      </w:pPr>
      <w:r w:rsidRPr="00D11949">
        <w:rPr>
          <w:lang w:val="en-US"/>
        </w:rPr>
        <w:t xml:space="preserve">The </w:t>
      </w:r>
      <w:r w:rsidRPr="00D11949">
        <w:rPr>
          <w:i/>
          <w:lang w:val="en-US"/>
        </w:rPr>
        <w:t>Contractor</w:t>
      </w:r>
      <w:r w:rsidRPr="00D11949">
        <w:rPr>
          <w:lang w:val="en-US"/>
        </w:rPr>
        <w:t xml:space="preserve"> includes the</w:t>
      </w:r>
      <w:r w:rsidRPr="00D11949">
        <w:rPr>
          <w:i/>
          <w:lang w:val="en-US"/>
        </w:rPr>
        <w:t xml:space="preserve"> Employer’s</w:t>
      </w:r>
      <w:r w:rsidRPr="00D11949">
        <w:rPr>
          <w:lang w:val="en-US"/>
        </w:rPr>
        <w:t xml:space="preserve"> drawing number in the drawing title block. This requirement only applies to design drawings developed by the </w:t>
      </w:r>
      <w:r w:rsidRPr="00D11949">
        <w:rPr>
          <w:i/>
          <w:lang w:val="en-US"/>
        </w:rPr>
        <w:t>Contractor</w:t>
      </w:r>
      <w:r w:rsidRPr="00D11949">
        <w:rPr>
          <w:lang w:val="en-US"/>
        </w:rPr>
        <w:t xml:space="preserve"> and his Sub-</w:t>
      </w:r>
      <w:r w:rsidRPr="00D11949">
        <w:rPr>
          <w:i/>
          <w:lang w:val="en-US"/>
        </w:rPr>
        <w:t>Contractor</w:t>
      </w:r>
      <w:r w:rsidRPr="00D11949">
        <w:rPr>
          <w:lang w:val="en-US"/>
        </w:rPr>
        <w:t>s. It does not apply to drawings developed by manufacturers for equipment and material such as valves, instruments, etc. Drawing numbers will be assigned by the</w:t>
      </w:r>
      <w:r w:rsidRPr="00D11949">
        <w:rPr>
          <w:i/>
          <w:lang w:val="en-US"/>
        </w:rPr>
        <w:t xml:space="preserve"> Employer</w:t>
      </w:r>
      <w:r w:rsidRPr="00D11949">
        <w:rPr>
          <w:lang w:val="en-US"/>
        </w:rPr>
        <w:t xml:space="preserve"> as drawings are developed. </w:t>
      </w:r>
    </w:p>
    <w:p w:rsidRPr="00D11949" w:rsidR="00583EBF" w:rsidP="00583EBF" w:rsidRDefault="00583EBF" w14:paraId="74DF0D60" w14:textId="77777777">
      <w:pPr>
        <w:numPr>
          <w:ilvl w:val="2"/>
          <w:numId w:val="0"/>
        </w:numPr>
        <w:tabs>
          <w:tab w:val="clear" w:pos="357"/>
          <w:tab w:val="left" w:pos="720"/>
          <w:tab w:val="num" w:pos="1134"/>
        </w:tabs>
        <w:spacing w:before="120" w:after="120" w:line="276" w:lineRule="auto"/>
        <w:outlineLvl w:val="2"/>
        <w:rPr>
          <w:b/>
        </w:rPr>
      </w:pPr>
      <w:bookmarkStart w:name="_Toc414018172" w:id="82"/>
      <w:bookmarkStart w:name="_Toc416796728" w:id="83"/>
      <w:bookmarkStart w:name="_Toc416796918" w:id="84"/>
      <w:bookmarkStart w:name="_Toc416797618" w:id="85"/>
      <w:bookmarkStart w:name="_Toc416798547" w:id="86"/>
      <w:bookmarkStart w:name="_Toc426848448" w:id="87"/>
      <w:bookmarkStart w:name="_Toc473282081" w:id="88"/>
      <w:bookmarkStart w:name="_Toc474241264" w:id="89"/>
      <w:bookmarkStart w:name="_Toc97115515" w:id="90"/>
      <w:r w:rsidRPr="00D11949">
        <w:rPr>
          <w:b/>
        </w:rPr>
        <w:t>Email Subject</w:t>
      </w:r>
      <w:bookmarkEnd w:id="82"/>
      <w:bookmarkEnd w:id="83"/>
      <w:bookmarkEnd w:id="84"/>
      <w:bookmarkEnd w:id="85"/>
      <w:bookmarkEnd w:id="86"/>
      <w:bookmarkEnd w:id="87"/>
      <w:bookmarkEnd w:id="88"/>
      <w:bookmarkEnd w:id="89"/>
      <w:bookmarkEnd w:id="90"/>
    </w:p>
    <w:p w:rsidRPr="00D11949" w:rsidR="00583EBF" w:rsidP="00583EBF" w:rsidRDefault="00583EBF" w14:paraId="2C111EA0" w14:textId="77777777">
      <w:pPr>
        <w:spacing w:line="276" w:lineRule="auto"/>
      </w:pPr>
      <w:r w:rsidRPr="00D11949">
        <w:t xml:space="preserve">The email subject shall as a minimum, contain the following: </w:t>
      </w:r>
      <w:r w:rsidRPr="00D11949">
        <w:rPr>
          <w:b/>
        </w:rPr>
        <w:t xml:space="preserve">(Project </w:t>
      </w:r>
      <w:proofErr w:type="spellStart"/>
      <w:r w:rsidRPr="00D11949">
        <w:rPr>
          <w:b/>
        </w:rPr>
        <w:t>Name_Discipline_Subject</w:t>
      </w:r>
      <w:proofErr w:type="spellEnd"/>
      <w:r w:rsidRPr="00D11949">
        <w:rPr>
          <w:b/>
        </w:rPr>
        <w:t>)</w:t>
      </w:r>
    </w:p>
    <w:p w:rsidRPr="00D11949" w:rsidR="00583EBF" w:rsidP="00583EBF" w:rsidRDefault="00583EBF" w14:paraId="27D0B89E" w14:textId="77777777"/>
    <w:p w:rsidRPr="00D11949" w:rsidR="00583EBF" w:rsidP="00583EBF" w:rsidRDefault="00583EBF" w14:paraId="0D474CBC" w14:textId="77777777">
      <w:pPr>
        <w:spacing w:line="276" w:lineRule="auto"/>
      </w:pPr>
      <w:r w:rsidRPr="00D11949">
        <w:t xml:space="preserve">Documentation is submitted to the </w:t>
      </w:r>
      <w:r w:rsidRPr="00D11949">
        <w:rPr>
          <w:i/>
        </w:rPr>
        <w:t>Project Manager</w:t>
      </w:r>
      <w:r w:rsidRPr="00D11949">
        <w:t>, as well as to the centralised and on-site Documentation Centres, by way of the following media:</w:t>
      </w:r>
    </w:p>
    <w:p w:rsidRPr="00D11949" w:rsidR="00583EBF" w:rsidRDefault="00583EBF" w14:paraId="035778C8" w14:textId="77777777">
      <w:pPr>
        <w:numPr>
          <w:ilvl w:val="0"/>
          <w:numId w:val="43"/>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 xml:space="preserve">Electronic copies are submitted to both </w:t>
      </w:r>
      <w:r w:rsidRPr="00D11949">
        <w:rPr>
          <w:rFonts w:cs="Arial"/>
          <w:szCs w:val="20"/>
          <w:lang w:val="en-US" w:eastAsia="en-ZA" w:bidi="en-US"/>
        </w:rPr>
        <w:t xml:space="preserve">on site </w:t>
      </w:r>
      <w:r w:rsidRPr="00D11949">
        <w:rPr>
          <w:rFonts w:cs="Arial"/>
          <w:szCs w:val="20"/>
          <w:lang w:val="x-none" w:eastAsia="en-ZA" w:bidi="en-US"/>
        </w:rPr>
        <w:t xml:space="preserve">Documentation Centres, </w:t>
      </w:r>
      <w:r w:rsidRPr="00D11949">
        <w:rPr>
          <w:rFonts w:cs="Arial"/>
          <w:szCs w:val="20"/>
          <w:lang w:val="en-US" w:eastAsia="en-ZA" w:bidi="en-US"/>
        </w:rPr>
        <w:t>and to t</w:t>
      </w:r>
      <w:r w:rsidRPr="00D11949">
        <w:rPr>
          <w:rFonts w:cs="Arial"/>
          <w:szCs w:val="20"/>
          <w:lang w:val="x-none" w:eastAsia="en-ZA" w:bidi="en-US"/>
        </w:rPr>
        <w:t xml:space="preserve">he </w:t>
      </w:r>
      <w:r w:rsidRPr="00D11949">
        <w:rPr>
          <w:rFonts w:cs="Arial"/>
          <w:i/>
          <w:szCs w:val="20"/>
          <w:lang w:val="en-US" w:eastAsia="en-ZA" w:bidi="en-US"/>
        </w:rPr>
        <w:t>Project Manager</w:t>
      </w:r>
      <w:r w:rsidRPr="00D11949">
        <w:rPr>
          <w:rFonts w:cs="Arial"/>
          <w:szCs w:val="20"/>
          <w:lang w:val="en-US" w:eastAsia="en-ZA" w:bidi="en-US"/>
        </w:rPr>
        <w:t xml:space="preserve"> as </w:t>
      </w:r>
      <w:r w:rsidRPr="00D11949">
        <w:rPr>
          <w:rFonts w:cs="Arial"/>
          <w:szCs w:val="20"/>
          <w:lang w:val="x-none" w:eastAsia="en-ZA" w:bidi="en-US"/>
        </w:rPr>
        <w:t>well</w:t>
      </w:r>
      <w:r w:rsidRPr="00D11949">
        <w:rPr>
          <w:rFonts w:cs="Arial"/>
          <w:szCs w:val="20"/>
          <w:lang w:val="en-US" w:eastAsia="en-ZA" w:bidi="en-US"/>
        </w:rPr>
        <w:t xml:space="preserve"> </w:t>
      </w:r>
      <w:r w:rsidRPr="00D11949">
        <w:rPr>
          <w:rFonts w:cs="Arial"/>
          <w:szCs w:val="20"/>
          <w:lang w:val="x-none" w:eastAsia="en-ZA" w:bidi="en-US"/>
        </w:rPr>
        <w:t>through generic email address (HYPERLINK "mailto:edrmsharedservices@eskom.co.za" edrmsharedservices@eskom.co.za).</w:t>
      </w:r>
    </w:p>
    <w:p w:rsidRPr="00D11949" w:rsidR="00583EBF" w:rsidRDefault="00583EBF" w14:paraId="4DC131C6" w14:textId="77777777">
      <w:pPr>
        <w:numPr>
          <w:ilvl w:val="0"/>
          <w:numId w:val="43"/>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 xml:space="preserve">Electronic copies too large for email (above 6 Megabytes|), are delivered </w:t>
      </w:r>
      <w:r w:rsidRPr="00D11949">
        <w:rPr>
          <w:rFonts w:cs="Arial"/>
          <w:szCs w:val="20"/>
          <w:lang w:val="en-US" w:eastAsia="en-ZA" w:bidi="en-US"/>
        </w:rPr>
        <w:t>by</w:t>
      </w:r>
      <w:r w:rsidRPr="00D11949">
        <w:rPr>
          <w:rFonts w:cs="Arial"/>
          <w:szCs w:val="20"/>
          <w:lang w:val="x-none" w:eastAsia="en-ZA" w:bidi="en-US"/>
        </w:rPr>
        <w:t xml:space="preserve"> large file transfer protocol</w:t>
      </w:r>
      <w:r w:rsidRPr="00D11949">
        <w:rPr>
          <w:rFonts w:cs="Arial"/>
          <w:szCs w:val="20"/>
          <w:lang w:val="en-US" w:eastAsia="en-ZA" w:bidi="en-US"/>
        </w:rPr>
        <w:t xml:space="preserve">. </w:t>
      </w:r>
    </w:p>
    <w:p w:rsidRPr="00D11949" w:rsidR="00583EBF" w:rsidRDefault="00583EBF" w14:paraId="079F5DB6" w14:textId="77777777">
      <w:pPr>
        <w:numPr>
          <w:ilvl w:val="0"/>
          <w:numId w:val="43"/>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 xml:space="preserve">Hard copies are submitted to the </w:t>
      </w:r>
      <w:r w:rsidRPr="00D11949">
        <w:rPr>
          <w:rFonts w:cs="Arial"/>
          <w:i/>
          <w:szCs w:val="20"/>
          <w:lang w:eastAsia="en-ZA" w:bidi="en-US"/>
        </w:rPr>
        <w:t>Project Manager</w:t>
      </w:r>
      <w:r w:rsidRPr="00D11949">
        <w:rPr>
          <w:rFonts w:cs="Arial"/>
          <w:szCs w:val="20"/>
          <w:lang w:val="x-none" w:eastAsia="en-ZA" w:bidi="en-US"/>
        </w:rPr>
        <w:t xml:space="preserve">, accompanied by the Transmittal Note. These transmittals are also scanned and a copy sent to the project e-mail address as per </w:t>
      </w:r>
      <w:r w:rsidRPr="00D11949">
        <w:rPr>
          <w:rFonts w:cs="Arial"/>
          <w:szCs w:val="20"/>
          <w:lang w:val="en-US" w:eastAsia="en-ZA" w:bidi="en-US"/>
        </w:rPr>
        <w:t xml:space="preserve">the first </w:t>
      </w:r>
      <w:r w:rsidRPr="00D11949">
        <w:rPr>
          <w:rFonts w:cs="Arial"/>
          <w:szCs w:val="20"/>
          <w:lang w:val="x-none" w:eastAsia="en-ZA" w:bidi="en-US"/>
        </w:rPr>
        <w:t>bullet.</w:t>
      </w:r>
    </w:p>
    <w:p w:rsidRPr="00D11949" w:rsidR="00583EBF" w:rsidP="00583EBF" w:rsidRDefault="00583EBF" w14:paraId="07DACE5C" w14:textId="77777777"/>
    <w:p w:rsidRPr="00D11949" w:rsidR="00583EBF" w:rsidP="00583EBF" w:rsidRDefault="00583EBF" w14:paraId="702B5E95" w14:textId="77777777">
      <w:pPr>
        <w:numPr>
          <w:ilvl w:val="2"/>
          <w:numId w:val="0"/>
        </w:numPr>
        <w:tabs>
          <w:tab w:val="clear" w:pos="357"/>
          <w:tab w:val="left" w:pos="720"/>
          <w:tab w:val="num" w:pos="1134"/>
        </w:tabs>
        <w:spacing w:before="120" w:after="120" w:line="276" w:lineRule="auto"/>
        <w:outlineLvl w:val="2"/>
        <w:rPr>
          <w:b/>
        </w:rPr>
      </w:pPr>
      <w:bookmarkStart w:name="_Toc414018173" w:id="91"/>
      <w:bookmarkStart w:name="_Toc416796729" w:id="92"/>
      <w:bookmarkStart w:name="_Toc416796919" w:id="93"/>
      <w:bookmarkStart w:name="_Toc416797619" w:id="94"/>
      <w:bookmarkStart w:name="_Toc416798548" w:id="95"/>
      <w:bookmarkStart w:name="_Toc426848449" w:id="96"/>
      <w:bookmarkStart w:name="_Toc473282082" w:id="97"/>
      <w:bookmarkStart w:name="_Toc474241265" w:id="98"/>
      <w:bookmarkStart w:name="_Toc97115516" w:id="99"/>
      <w:r w:rsidRPr="00D11949">
        <w:rPr>
          <w:b/>
        </w:rPr>
        <w:t>Identification of the Documentation</w:t>
      </w:r>
      <w:bookmarkEnd w:id="91"/>
      <w:bookmarkEnd w:id="92"/>
      <w:bookmarkEnd w:id="93"/>
      <w:bookmarkEnd w:id="94"/>
      <w:bookmarkEnd w:id="95"/>
      <w:bookmarkEnd w:id="96"/>
      <w:bookmarkEnd w:id="97"/>
      <w:bookmarkEnd w:id="98"/>
      <w:bookmarkEnd w:id="99"/>
    </w:p>
    <w:p w:rsidRPr="00D11949" w:rsidR="00583EBF" w:rsidP="00583EBF" w:rsidRDefault="00583EBF" w14:paraId="4AD87F0D" w14:textId="77777777">
      <w:pPr>
        <w:spacing w:line="276" w:lineRule="auto"/>
      </w:pPr>
      <w:r w:rsidRPr="00D11949">
        <w:t>The document will have the following as a minimum attributes on the cover page:</w:t>
      </w:r>
    </w:p>
    <w:p w:rsidRPr="00D11949" w:rsidR="00583EBF" w:rsidRDefault="00583EBF" w14:paraId="6E8EF88D" w14:textId="77777777">
      <w:pPr>
        <w:numPr>
          <w:ilvl w:val="0"/>
          <w:numId w:val="44"/>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Title of the document</w:t>
      </w:r>
    </w:p>
    <w:p w:rsidRPr="00D11949" w:rsidR="00583EBF" w:rsidRDefault="00583EBF" w14:paraId="7DE22976" w14:textId="77777777">
      <w:pPr>
        <w:numPr>
          <w:ilvl w:val="0"/>
          <w:numId w:val="44"/>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Document Unique Identification number (</w:t>
      </w:r>
      <w:r w:rsidRPr="00D11949">
        <w:rPr>
          <w:rFonts w:cs="Arial"/>
          <w:i/>
          <w:szCs w:val="20"/>
          <w:lang w:val="x-none" w:eastAsia="en-ZA" w:bidi="en-US"/>
        </w:rPr>
        <w:t>Employer</w:t>
      </w:r>
      <w:r w:rsidRPr="00D11949">
        <w:rPr>
          <w:rFonts w:cs="Arial"/>
          <w:i/>
          <w:szCs w:val="20"/>
          <w:lang w:val="en-US" w:eastAsia="en-ZA" w:bidi="en-US"/>
        </w:rPr>
        <w:t>’</w:t>
      </w:r>
      <w:r w:rsidRPr="00D11949">
        <w:rPr>
          <w:rFonts w:cs="Arial"/>
          <w:i/>
          <w:szCs w:val="20"/>
          <w:lang w:val="x-none" w:eastAsia="en-ZA" w:bidi="en-US"/>
        </w:rPr>
        <w:t>s</w:t>
      </w:r>
      <w:r w:rsidRPr="00D11949">
        <w:rPr>
          <w:rFonts w:cs="Arial"/>
          <w:szCs w:val="20"/>
          <w:lang w:val="x-none" w:eastAsia="en-ZA" w:bidi="en-US"/>
        </w:rPr>
        <w:t xml:space="preserve"> number)</w:t>
      </w:r>
    </w:p>
    <w:p w:rsidRPr="00D11949" w:rsidR="00583EBF" w:rsidRDefault="00583EBF" w14:paraId="685D97F7" w14:textId="77777777">
      <w:pPr>
        <w:numPr>
          <w:ilvl w:val="0"/>
          <w:numId w:val="44"/>
        </w:numPr>
        <w:tabs>
          <w:tab w:val="clear" w:pos="357"/>
          <w:tab w:val="left" w:pos="720"/>
        </w:tabs>
        <w:spacing w:before="120" w:after="120" w:line="276" w:lineRule="auto"/>
        <w:ind w:left="1077"/>
        <w:jc w:val="both"/>
        <w:rPr>
          <w:rFonts w:cs="Arial"/>
          <w:szCs w:val="20"/>
          <w:lang w:val="x-none" w:eastAsia="en-ZA" w:bidi="en-US"/>
        </w:rPr>
      </w:pPr>
      <w:r w:rsidRPr="00D11949">
        <w:rPr>
          <w:rFonts w:cs="Arial"/>
          <w:i/>
          <w:szCs w:val="20"/>
          <w:lang w:val="x-none" w:eastAsia="en-ZA" w:bidi="en-US"/>
        </w:rPr>
        <w:t>Contractor</w:t>
      </w:r>
      <w:r w:rsidRPr="00D11949">
        <w:rPr>
          <w:rFonts w:cs="Arial"/>
          <w:szCs w:val="20"/>
          <w:lang w:val="x-none" w:eastAsia="en-ZA" w:bidi="en-US"/>
        </w:rPr>
        <w:t xml:space="preserve"> Document number, if applicable</w:t>
      </w:r>
    </w:p>
    <w:p w:rsidRPr="00D11949" w:rsidR="00583EBF" w:rsidRDefault="00583EBF" w14:paraId="699BC18F" w14:textId="77777777">
      <w:pPr>
        <w:numPr>
          <w:ilvl w:val="0"/>
          <w:numId w:val="44"/>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Document status</w:t>
      </w:r>
    </w:p>
    <w:p w:rsidRPr="00D11949" w:rsidR="00583EBF" w:rsidRDefault="00583EBF" w14:paraId="175D7B32" w14:textId="77777777">
      <w:pPr>
        <w:numPr>
          <w:ilvl w:val="0"/>
          <w:numId w:val="44"/>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Revision number</w:t>
      </w:r>
    </w:p>
    <w:p w:rsidRPr="00D11949" w:rsidR="00583EBF" w:rsidRDefault="00583EBF" w14:paraId="784BE462" w14:textId="77777777">
      <w:pPr>
        <w:numPr>
          <w:ilvl w:val="0"/>
          <w:numId w:val="44"/>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Document Type</w:t>
      </w:r>
    </w:p>
    <w:p w:rsidRPr="00D11949" w:rsidR="00583EBF" w:rsidRDefault="00583EBF" w14:paraId="12857EC9" w14:textId="77777777">
      <w:pPr>
        <w:numPr>
          <w:ilvl w:val="0"/>
          <w:numId w:val="44"/>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Document security level</w:t>
      </w:r>
    </w:p>
    <w:p w:rsidRPr="00D11949" w:rsidR="00583EBF" w:rsidRDefault="00583EBF" w14:paraId="265DB02D" w14:textId="77777777">
      <w:pPr>
        <w:numPr>
          <w:ilvl w:val="0"/>
          <w:numId w:val="44"/>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Document revision table/history</w:t>
      </w:r>
    </w:p>
    <w:p w:rsidRPr="00D11949" w:rsidR="00583EBF" w:rsidRDefault="00583EBF" w14:paraId="733C68F0" w14:textId="77777777">
      <w:pPr>
        <w:numPr>
          <w:ilvl w:val="0"/>
          <w:numId w:val="44"/>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Page number on the footer</w:t>
      </w:r>
    </w:p>
    <w:p w:rsidRPr="00D11949" w:rsidR="00583EBF" w:rsidRDefault="00583EBF" w14:paraId="6F92C109" w14:textId="77777777">
      <w:pPr>
        <w:numPr>
          <w:ilvl w:val="0"/>
          <w:numId w:val="44"/>
        </w:numPr>
        <w:tabs>
          <w:tab w:val="clear" w:pos="357"/>
          <w:tab w:val="left" w:pos="720"/>
        </w:tabs>
        <w:spacing w:before="120" w:after="120" w:line="276" w:lineRule="auto"/>
        <w:ind w:left="1077"/>
        <w:jc w:val="both"/>
        <w:rPr>
          <w:rFonts w:cs="Arial"/>
          <w:lang w:val="en-US" w:eastAsia="en-ZA" w:bidi="en-US"/>
        </w:rPr>
      </w:pPr>
      <w:r w:rsidRPr="23066791">
        <w:rPr>
          <w:rFonts w:cs="Arial"/>
          <w:lang w:val="en-US" w:eastAsia="en-ZA" w:bidi="en-US"/>
        </w:rPr>
        <w:t>Document Author/Authoriser/</w:t>
      </w:r>
    </w:p>
    <w:p w:rsidRPr="00D11949" w:rsidR="00583EBF" w:rsidRDefault="00583EBF" w14:paraId="6C046E3A" w14:textId="77777777">
      <w:pPr>
        <w:numPr>
          <w:ilvl w:val="0"/>
          <w:numId w:val="44"/>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 xml:space="preserve">Document Originator </w:t>
      </w:r>
      <w:r w:rsidRPr="00D11949">
        <w:rPr>
          <w:rFonts w:cs="Arial"/>
          <w:i/>
          <w:szCs w:val="20"/>
          <w:lang w:val="x-none" w:eastAsia="en-ZA" w:bidi="en-US"/>
        </w:rPr>
        <w:t>Contractor</w:t>
      </w:r>
    </w:p>
    <w:p w:rsidRPr="00D11949" w:rsidR="00583EBF" w:rsidP="00583EBF" w:rsidRDefault="00583EBF" w14:paraId="01059FEF" w14:textId="77777777"/>
    <w:p w:rsidRPr="00D11949" w:rsidR="00583EBF" w:rsidP="00583EBF" w:rsidRDefault="00583EBF" w14:paraId="4FD546DA" w14:textId="77777777">
      <w:pPr>
        <w:spacing w:line="276" w:lineRule="auto"/>
        <w:ind w:left="357"/>
      </w:pPr>
      <w:r w:rsidRPr="00D11949">
        <w:t>The following additional attributes are important for technical documents:</w:t>
      </w:r>
    </w:p>
    <w:p w:rsidRPr="00D11949" w:rsidR="00583EBF" w:rsidP="00583EBF" w:rsidRDefault="00583EBF" w14:paraId="440BE76C" w14:textId="77777777">
      <w:pPr>
        <w:spacing w:line="276" w:lineRule="auto"/>
        <w:ind w:left="357"/>
      </w:pPr>
      <w:r w:rsidRPr="00D11949">
        <w:t>Package/System name, sub-system if applicable</w:t>
      </w:r>
    </w:p>
    <w:p w:rsidRPr="00D11949" w:rsidR="00583EBF" w:rsidRDefault="00583EBF" w14:paraId="17B9F174" w14:textId="77777777">
      <w:pPr>
        <w:numPr>
          <w:ilvl w:val="0"/>
          <w:numId w:val="45"/>
        </w:numPr>
        <w:tabs>
          <w:tab w:val="clear" w:pos="357"/>
          <w:tab w:val="left" w:pos="720"/>
        </w:tabs>
        <w:spacing w:before="120" w:after="120" w:line="276" w:lineRule="auto"/>
        <w:ind w:left="1077"/>
        <w:jc w:val="both"/>
        <w:rPr>
          <w:rFonts w:cs="Arial"/>
          <w:szCs w:val="20"/>
          <w:lang w:val="x-none" w:eastAsia="en-ZA" w:bidi="en-US"/>
        </w:rPr>
      </w:pPr>
      <w:r w:rsidRPr="00D11949">
        <w:rPr>
          <w:rFonts w:cs="Arial"/>
          <w:i/>
          <w:szCs w:val="20"/>
          <w:lang w:val="x-none" w:eastAsia="en-ZA" w:bidi="en-US"/>
        </w:rPr>
        <w:t>Contractor</w:t>
      </w:r>
      <w:r w:rsidRPr="00D11949">
        <w:rPr>
          <w:rFonts w:cs="Arial"/>
          <w:szCs w:val="20"/>
          <w:lang w:val="x-none" w:eastAsia="en-ZA" w:bidi="en-US"/>
        </w:rPr>
        <w:t xml:space="preserve"> name</w:t>
      </w:r>
    </w:p>
    <w:p w:rsidRPr="00D11949" w:rsidR="00583EBF" w:rsidRDefault="00583EBF" w14:paraId="5370B31A" w14:textId="77777777">
      <w:pPr>
        <w:numPr>
          <w:ilvl w:val="0"/>
          <w:numId w:val="45"/>
        </w:numPr>
        <w:tabs>
          <w:tab w:val="clear" w:pos="357"/>
          <w:tab w:val="left" w:pos="720"/>
        </w:tabs>
        <w:spacing w:before="120" w:after="120" w:line="276" w:lineRule="auto"/>
        <w:ind w:left="1077"/>
        <w:jc w:val="both"/>
        <w:rPr>
          <w:rFonts w:cs="Arial"/>
          <w:szCs w:val="20"/>
          <w:lang w:val="x-none" w:eastAsia="en-ZA" w:bidi="en-US"/>
        </w:rPr>
      </w:pPr>
      <w:r w:rsidRPr="00D11949">
        <w:rPr>
          <w:rFonts w:cs="Arial"/>
          <w:i/>
          <w:szCs w:val="20"/>
          <w:lang w:val="x-none" w:eastAsia="en-ZA" w:bidi="en-US"/>
        </w:rPr>
        <w:t>Contractor</w:t>
      </w:r>
      <w:r w:rsidRPr="00D11949">
        <w:rPr>
          <w:rFonts w:cs="Arial"/>
          <w:szCs w:val="20"/>
          <w:lang w:val="x-none" w:eastAsia="en-ZA" w:bidi="en-US"/>
        </w:rPr>
        <w:t xml:space="preserve"> number</w:t>
      </w:r>
    </w:p>
    <w:p w:rsidRPr="00D11949" w:rsidR="00583EBF" w:rsidRDefault="00583EBF" w14:paraId="2593BC9F" w14:textId="77777777">
      <w:pPr>
        <w:numPr>
          <w:ilvl w:val="0"/>
          <w:numId w:val="45"/>
        </w:numPr>
        <w:tabs>
          <w:tab w:val="clear" w:pos="357"/>
          <w:tab w:val="left" w:pos="720"/>
        </w:tabs>
        <w:spacing w:before="120" w:after="120" w:line="276" w:lineRule="auto"/>
        <w:ind w:left="1077"/>
        <w:jc w:val="both"/>
        <w:rPr>
          <w:rFonts w:cs="Arial"/>
          <w:szCs w:val="20"/>
          <w:lang w:val="x-none" w:eastAsia="en-ZA" w:bidi="en-US"/>
        </w:rPr>
      </w:pPr>
      <w:r w:rsidRPr="00D11949">
        <w:rPr>
          <w:rFonts w:cs="Arial"/>
          <w:szCs w:val="20"/>
          <w:lang w:val="x-none" w:eastAsia="en-ZA" w:bidi="en-US"/>
        </w:rPr>
        <w:t>Plant Identification Codes</w:t>
      </w:r>
    </w:p>
    <w:p w:rsidRPr="00D11949" w:rsidR="00583EBF" w:rsidP="00583EBF" w:rsidRDefault="00583EBF" w14:paraId="2FB7E0E0" w14:textId="77777777"/>
    <w:p w:rsidRPr="00D11949" w:rsidR="00583EBF" w:rsidP="00583EBF" w:rsidRDefault="00583EBF" w14:paraId="3C3AC54C" w14:textId="77777777">
      <w:pPr>
        <w:numPr>
          <w:ilvl w:val="2"/>
          <w:numId w:val="0"/>
        </w:numPr>
        <w:tabs>
          <w:tab w:val="clear" w:pos="357"/>
          <w:tab w:val="left" w:pos="720"/>
          <w:tab w:val="num" w:pos="1134"/>
        </w:tabs>
        <w:spacing w:before="120" w:after="120" w:line="276" w:lineRule="auto"/>
        <w:outlineLvl w:val="2"/>
        <w:rPr>
          <w:b/>
        </w:rPr>
      </w:pPr>
      <w:bookmarkStart w:name="_Toc399484153" w:id="100"/>
      <w:bookmarkStart w:name="_Toc399506838" w:id="101"/>
      <w:bookmarkStart w:name="_Toc414018174" w:id="102"/>
      <w:bookmarkStart w:name="_Toc416796730" w:id="103"/>
      <w:bookmarkStart w:name="_Toc416796920" w:id="104"/>
      <w:bookmarkStart w:name="_Toc416797620" w:id="105"/>
      <w:bookmarkStart w:name="_Toc416798549" w:id="106"/>
      <w:bookmarkStart w:name="_Toc426848450" w:id="107"/>
      <w:bookmarkStart w:name="_Toc473282083" w:id="108"/>
      <w:bookmarkStart w:name="_Toc474241266" w:id="109"/>
      <w:bookmarkStart w:name="_Toc97115517" w:id="110"/>
      <w:r w:rsidRPr="00D11949">
        <w:rPr>
          <w:b/>
        </w:rPr>
        <w:t>Format and Layout of Documents</w:t>
      </w:r>
      <w:bookmarkEnd w:id="100"/>
      <w:bookmarkEnd w:id="101"/>
      <w:bookmarkEnd w:id="102"/>
      <w:bookmarkEnd w:id="103"/>
      <w:bookmarkEnd w:id="104"/>
      <w:bookmarkEnd w:id="105"/>
      <w:bookmarkEnd w:id="106"/>
      <w:bookmarkEnd w:id="107"/>
      <w:bookmarkEnd w:id="108"/>
      <w:bookmarkEnd w:id="109"/>
      <w:bookmarkEnd w:id="110"/>
    </w:p>
    <w:p w:rsidRPr="00D11949" w:rsidR="00583EBF" w:rsidP="00583EBF" w:rsidRDefault="00583EBF" w14:paraId="35AFB8DF" w14:textId="77777777">
      <w:pPr>
        <w:tabs>
          <w:tab w:val="left" w:pos="1224"/>
        </w:tabs>
        <w:spacing w:before="151" w:line="254" w:lineRule="exact"/>
        <w:textAlignment w:val="baseline"/>
      </w:pPr>
      <w:r w:rsidRPr="00D11949">
        <w:t xml:space="preserve">For consistency, it is important that all documents used within a specific domain follow the same layout, style and formatting standard. </w:t>
      </w:r>
    </w:p>
    <w:p w:rsidRPr="00D11949" w:rsidR="00583EBF" w:rsidP="00583EBF" w:rsidRDefault="00583EBF" w14:paraId="315408B2" w14:textId="77777777">
      <w:pPr>
        <w:keepNext/>
        <w:widowControl w:val="0"/>
        <w:tabs>
          <w:tab w:val="left" w:pos="-720"/>
        </w:tabs>
        <w:ind w:hanging="438"/>
        <w:outlineLvl w:val="3"/>
        <w:rPr>
          <w:b/>
          <w:sz w:val="24"/>
        </w:rPr>
      </w:pPr>
    </w:p>
    <w:p w:rsidRPr="00D11949" w:rsidR="00583EBF" w:rsidP="00583EBF" w:rsidRDefault="00583EBF" w14:paraId="7FDE6BA7" w14:textId="77777777">
      <w:pPr>
        <w:tabs>
          <w:tab w:val="clear" w:pos="357"/>
          <w:tab w:val="left" w:pos="0"/>
          <w:tab w:val="left" w:pos="1224"/>
        </w:tabs>
        <w:spacing w:before="151" w:line="254" w:lineRule="exact"/>
        <w:textAlignment w:val="baseline"/>
        <w:rPr>
          <w:rFonts w:cs="Arial"/>
          <w:spacing w:val="-1"/>
          <w:szCs w:val="20"/>
        </w:rPr>
      </w:pPr>
      <w:r w:rsidRPr="00D11949">
        <w:rPr>
          <w:rFonts w:cs="Arial"/>
          <w:szCs w:val="20"/>
        </w:rPr>
        <w:t xml:space="preserve">All Documents shall be equipped with an index where applicable. Such index shall be hyperlinked in electronic formats of the Documents. The </w:t>
      </w:r>
      <w:r w:rsidRPr="00D11949">
        <w:rPr>
          <w:rFonts w:cs="Arial"/>
          <w:i/>
          <w:iCs/>
          <w:szCs w:val="20"/>
        </w:rPr>
        <w:t>Contractor</w:t>
      </w:r>
      <w:r w:rsidRPr="00D11949">
        <w:rPr>
          <w:rFonts w:cs="Arial"/>
          <w:szCs w:val="20"/>
        </w:rPr>
        <w:t xml:space="preserve"> shall submit the final Documentation in electronic format and on paper copies as </w:t>
      </w:r>
      <w:r w:rsidRPr="00D11949">
        <w:rPr>
          <w:rFonts w:cs="Arial"/>
          <w:spacing w:val="-1"/>
          <w:szCs w:val="20"/>
        </w:rPr>
        <w:t>shown in the table below.</w:t>
      </w:r>
    </w:p>
    <w:p w:rsidR="00583EBF" w:rsidP="00583EBF" w:rsidRDefault="00583EBF" w14:paraId="12D4E174" w14:textId="2BC7D95E">
      <w:pPr>
        <w:tabs>
          <w:tab w:val="left" w:pos="1224"/>
        </w:tabs>
        <w:spacing w:before="151" w:line="254" w:lineRule="exact"/>
        <w:ind w:left="357"/>
        <w:textAlignment w:val="baseline"/>
        <w:rPr>
          <w:rFonts w:cs="Arial"/>
          <w:spacing w:val="-1"/>
          <w:szCs w:val="20"/>
        </w:rPr>
      </w:pPr>
    </w:p>
    <w:tbl>
      <w:tblPr>
        <w:tblW w:w="936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Look w:val="04A0" w:firstRow="1" w:lastRow="0" w:firstColumn="1" w:lastColumn="0" w:noHBand="0" w:noVBand="1"/>
      </w:tblPr>
      <w:tblGrid>
        <w:gridCol w:w="4679"/>
        <w:gridCol w:w="1277"/>
        <w:gridCol w:w="1135"/>
        <w:gridCol w:w="2269"/>
      </w:tblGrid>
      <w:tr w:rsidRPr="00D11949" w:rsidR="001B036E" w:rsidTr="001B036E" w14:paraId="34EF0FFD" w14:textId="77777777">
        <w:trPr>
          <w:trHeight w:val="999" w:hRule="exact"/>
        </w:trPr>
        <w:tc>
          <w:tcPr>
            <w:tcW w:w="4679" w:type="dxa"/>
            <w:vMerge w:val="restart"/>
            <w:tcBorders>
              <w:top w:val="single" w:color="000000" w:sz="6" w:space="0"/>
              <w:left w:val="single" w:color="000000" w:sz="6" w:space="0"/>
              <w:bottom w:val="single" w:color="000000" w:sz="6" w:space="0"/>
              <w:right w:val="single" w:color="000000" w:sz="6" w:space="0"/>
            </w:tcBorders>
            <w:hideMark/>
          </w:tcPr>
          <w:p w:rsidRPr="00D11949" w:rsidR="001B036E" w:rsidP="001B036E" w:rsidRDefault="001B036E" w14:paraId="0BD9D551" w14:textId="4CB1C02F">
            <w:pPr>
              <w:spacing w:before="332" w:after="293" w:line="249" w:lineRule="exact"/>
              <w:ind w:left="230"/>
              <w:textAlignment w:val="baseline"/>
              <w:rPr>
                <w:rFonts w:cs="Arial"/>
                <w:b/>
                <w:szCs w:val="20"/>
                <w:lang w:val="de-DE"/>
              </w:rPr>
            </w:pPr>
            <w:r w:rsidRPr="00D11949">
              <w:rPr>
                <w:rFonts w:cs="Arial"/>
                <w:b/>
                <w:szCs w:val="20"/>
                <w:lang w:val="de-DE"/>
              </w:rPr>
              <w:t>Paper Copies</w:t>
            </w:r>
          </w:p>
        </w:tc>
        <w:tc>
          <w:tcPr>
            <w:tcW w:w="2412" w:type="dxa"/>
            <w:gridSpan w:val="2"/>
            <w:tcBorders>
              <w:top w:val="single" w:color="000000" w:sz="6" w:space="0"/>
              <w:left w:val="single" w:color="000000" w:sz="6" w:space="0"/>
              <w:bottom w:val="single" w:color="000000" w:sz="6" w:space="0"/>
              <w:right w:val="single" w:color="000000" w:sz="6" w:space="0"/>
            </w:tcBorders>
            <w:hideMark/>
          </w:tcPr>
          <w:p w:rsidRPr="00D11949" w:rsidR="001B036E" w:rsidP="001B036E" w:rsidRDefault="001B036E" w14:paraId="3ED9446A" w14:textId="77777777">
            <w:pPr>
              <w:spacing w:before="120" w:after="87" w:line="249" w:lineRule="exact"/>
              <w:textAlignment w:val="baseline"/>
              <w:rPr>
                <w:rFonts w:cs="Arial"/>
                <w:b/>
                <w:szCs w:val="20"/>
                <w:lang w:val="de-DE"/>
              </w:rPr>
            </w:pPr>
            <w:r w:rsidRPr="00D11949">
              <w:rPr>
                <w:rFonts w:cs="Arial"/>
                <w:b/>
                <w:szCs w:val="20"/>
                <w:lang w:val="de-DE"/>
              </w:rPr>
              <w:t>Paper Copies</w:t>
            </w:r>
          </w:p>
        </w:tc>
        <w:tc>
          <w:tcPr>
            <w:tcW w:w="2269" w:type="dxa"/>
            <w:tcBorders>
              <w:top w:val="single" w:color="000000" w:sz="6" w:space="0"/>
              <w:left w:val="single" w:color="000000" w:sz="6" w:space="0"/>
              <w:bottom w:val="single" w:color="000000" w:sz="6" w:space="0"/>
              <w:right w:val="single" w:color="000000" w:sz="6" w:space="0"/>
            </w:tcBorders>
            <w:hideMark/>
          </w:tcPr>
          <w:p w:rsidRPr="00D11949" w:rsidR="001B036E" w:rsidP="001B036E" w:rsidRDefault="001B036E" w14:paraId="302274FE" w14:textId="77777777">
            <w:pPr>
              <w:spacing w:before="120" w:after="87" w:line="249" w:lineRule="exact"/>
              <w:textAlignment w:val="baseline"/>
              <w:rPr>
                <w:rFonts w:cs="Arial"/>
                <w:b/>
                <w:szCs w:val="20"/>
                <w:lang w:val="de-DE"/>
              </w:rPr>
            </w:pPr>
            <w:r w:rsidRPr="00D11949">
              <w:rPr>
                <w:rFonts w:cs="Arial"/>
                <w:b/>
                <w:szCs w:val="20"/>
                <w:lang w:val="de-DE"/>
              </w:rPr>
              <w:t>Flash Disk</w:t>
            </w:r>
          </w:p>
        </w:tc>
      </w:tr>
      <w:tr w:rsidRPr="00D11949" w:rsidR="00583EBF" w:rsidTr="001B036E" w14:paraId="73BBDA83" w14:textId="77777777">
        <w:trPr>
          <w:trHeight w:val="427" w:hRule="exact"/>
        </w:trPr>
        <w:tc>
          <w:tcPr>
            <w:tcW w:w="4679" w:type="dxa"/>
            <w:vMerge/>
            <w:tcBorders>
              <w:top w:val="single" w:color="000000" w:sz="6" w:space="0"/>
              <w:left w:val="single" w:color="000000" w:sz="6" w:space="0"/>
              <w:bottom w:val="single" w:color="000000" w:sz="6" w:space="0"/>
              <w:right w:val="single" w:color="000000" w:sz="6" w:space="0"/>
            </w:tcBorders>
            <w:vAlign w:val="center"/>
            <w:hideMark/>
          </w:tcPr>
          <w:p w:rsidRPr="00D11949" w:rsidR="00583EBF" w:rsidRDefault="00583EBF" w14:paraId="52451CF9" w14:textId="77777777">
            <w:pPr>
              <w:tabs>
                <w:tab w:val="clear" w:pos="357"/>
              </w:tabs>
              <w:rPr>
                <w:rFonts w:cs="Arial"/>
                <w:b/>
                <w:szCs w:val="20"/>
                <w:lang w:val="de-DE"/>
              </w:rPr>
            </w:pPr>
          </w:p>
        </w:tc>
        <w:tc>
          <w:tcPr>
            <w:tcW w:w="1277"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407561E9" w14:textId="77777777">
            <w:pPr>
              <w:spacing w:before="101" w:after="63" w:line="249" w:lineRule="exact"/>
              <w:jc w:val="center"/>
              <w:textAlignment w:val="baseline"/>
              <w:rPr>
                <w:rFonts w:cs="Arial"/>
                <w:b/>
                <w:szCs w:val="20"/>
                <w:lang w:val="de-DE"/>
              </w:rPr>
            </w:pPr>
            <w:r w:rsidRPr="00D11949">
              <w:rPr>
                <w:rFonts w:cs="Arial"/>
                <w:b/>
                <w:szCs w:val="20"/>
                <w:lang w:val="de-DE"/>
              </w:rPr>
              <w:t>Number</w:t>
            </w:r>
          </w:p>
        </w:tc>
        <w:tc>
          <w:tcPr>
            <w:tcW w:w="1135"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7239FF3C" w14:textId="77777777">
            <w:pPr>
              <w:spacing w:before="101" w:after="63" w:line="249" w:lineRule="exact"/>
              <w:jc w:val="center"/>
              <w:textAlignment w:val="baseline"/>
              <w:rPr>
                <w:rFonts w:cs="Arial"/>
                <w:b/>
                <w:szCs w:val="20"/>
                <w:lang w:val="de-DE"/>
              </w:rPr>
            </w:pPr>
            <w:r w:rsidRPr="00D11949">
              <w:rPr>
                <w:rFonts w:cs="Arial"/>
                <w:b/>
                <w:szCs w:val="20"/>
                <w:lang w:val="de-DE"/>
              </w:rPr>
              <w:t>Size</w:t>
            </w:r>
          </w:p>
        </w:tc>
        <w:tc>
          <w:tcPr>
            <w:tcW w:w="2269"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36018799" w14:textId="77777777">
            <w:pPr>
              <w:spacing w:before="101" w:after="63" w:line="249" w:lineRule="exact"/>
              <w:jc w:val="center"/>
              <w:textAlignment w:val="baseline"/>
              <w:rPr>
                <w:rFonts w:cs="Arial"/>
                <w:b/>
                <w:szCs w:val="20"/>
                <w:lang w:val="de-DE"/>
              </w:rPr>
            </w:pPr>
            <w:r w:rsidRPr="00D11949">
              <w:rPr>
                <w:rFonts w:cs="Arial"/>
                <w:b/>
                <w:szCs w:val="20"/>
                <w:lang w:val="de-DE"/>
              </w:rPr>
              <w:t>Number</w:t>
            </w:r>
          </w:p>
        </w:tc>
      </w:tr>
      <w:tr w:rsidRPr="00D11949" w:rsidR="00583EBF" w:rsidTr="001B036E" w14:paraId="73EFAD07" w14:textId="77777777">
        <w:trPr>
          <w:trHeight w:val="427" w:hRule="exact"/>
        </w:trPr>
        <w:tc>
          <w:tcPr>
            <w:tcW w:w="4679"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08BABCF1" w14:textId="77777777">
            <w:pPr>
              <w:spacing w:before="105" w:after="86" w:line="227" w:lineRule="exact"/>
              <w:ind w:right="106"/>
              <w:jc w:val="right"/>
              <w:textAlignment w:val="baseline"/>
              <w:rPr>
                <w:rFonts w:cs="Arial"/>
                <w:szCs w:val="20"/>
                <w:lang w:val="de-DE"/>
              </w:rPr>
            </w:pPr>
            <w:r w:rsidRPr="00D11949">
              <w:rPr>
                <w:rFonts w:cs="Arial"/>
                <w:szCs w:val="20"/>
                <w:lang w:val="de-DE"/>
              </w:rPr>
              <w:t>Documents</w:t>
            </w:r>
          </w:p>
        </w:tc>
        <w:tc>
          <w:tcPr>
            <w:tcW w:w="1277"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7EEF2C02" w14:textId="77777777">
            <w:pPr>
              <w:spacing w:before="105" w:after="86" w:line="227" w:lineRule="exact"/>
              <w:jc w:val="center"/>
              <w:textAlignment w:val="baseline"/>
              <w:rPr>
                <w:rFonts w:cs="Arial"/>
                <w:szCs w:val="20"/>
                <w:lang w:val="de-DE"/>
              </w:rPr>
            </w:pPr>
            <w:r w:rsidRPr="00D11949">
              <w:rPr>
                <w:rFonts w:cs="Arial"/>
                <w:szCs w:val="20"/>
                <w:lang w:val="de-DE"/>
              </w:rPr>
              <w:t>2</w:t>
            </w:r>
          </w:p>
        </w:tc>
        <w:tc>
          <w:tcPr>
            <w:tcW w:w="1135"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38784D5A" w14:textId="77777777">
            <w:pPr>
              <w:spacing w:before="105" w:after="86" w:line="227" w:lineRule="exact"/>
              <w:jc w:val="center"/>
              <w:textAlignment w:val="baseline"/>
              <w:rPr>
                <w:rFonts w:cs="Arial"/>
                <w:szCs w:val="20"/>
                <w:lang w:val="de-DE"/>
              </w:rPr>
            </w:pPr>
            <w:r w:rsidRPr="00D11949">
              <w:rPr>
                <w:rFonts w:cs="Arial"/>
                <w:szCs w:val="20"/>
                <w:lang w:val="de-DE"/>
              </w:rPr>
              <w:t>A4/A3</w:t>
            </w:r>
          </w:p>
        </w:tc>
        <w:tc>
          <w:tcPr>
            <w:tcW w:w="2269"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7A3C3CA6" w14:textId="77777777">
            <w:pPr>
              <w:spacing w:before="105" w:after="86" w:line="227" w:lineRule="exact"/>
              <w:jc w:val="center"/>
              <w:textAlignment w:val="baseline"/>
              <w:rPr>
                <w:rFonts w:cs="Arial"/>
                <w:szCs w:val="20"/>
                <w:lang w:val="de-DE"/>
              </w:rPr>
            </w:pPr>
            <w:r w:rsidRPr="00D11949">
              <w:rPr>
                <w:rFonts w:cs="Arial"/>
                <w:szCs w:val="20"/>
                <w:lang w:val="de-DE"/>
              </w:rPr>
              <w:t>3</w:t>
            </w:r>
          </w:p>
        </w:tc>
      </w:tr>
      <w:tr w:rsidRPr="00D11949" w:rsidR="00583EBF" w:rsidTr="001B036E" w14:paraId="02A3F4A5" w14:textId="77777777">
        <w:trPr>
          <w:trHeight w:val="423" w:hRule="exact"/>
        </w:trPr>
        <w:tc>
          <w:tcPr>
            <w:tcW w:w="4679"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4CCDE824" w14:textId="77777777">
            <w:pPr>
              <w:spacing w:before="105" w:after="91" w:line="227" w:lineRule="exact"/>
              <w:ind w:right="106"/>
              <w:jc w:val="right"/>
              <w:textAlignment w:val="baseline"/>
              <w:rPr>
                <w:rFonts w:cs="Arial"/>
                <w:szCs w:val="20"/>
              </w:rPr>
            </w:pPr>
            <w:r w:rsidRPr="00D11949">
              <w:rPr>
                <w:rFonts w:cs="Arial"/>
                <w:szCs w:val="20"/>
              </w:rPr>
              <w:t>Reports, Calculations and Technical Documents</w:t>
            </w:r>
          </w:p>
        </w:tc>
        <w:tc>
          <w:tcPr>
            <w:tcW w:w="1277"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124F9E00" w14:textId="77777777">
            <w:pPr>
              <w:spacing w:before="105" w:after="91" w:line="227" w:lineRule="exact"/>
              <w:jc w:val="center"/>
              <w:textAlignment w:val="baseline"/>
              <w:rPr>
                <w:rFonts w:cs="Arial"/>
                <w:szCs w:val="20"/>
                <w:lang w:val="de-DE"/>
              </w:rPr>
            </w:pPr>
            <w:r w:rsidRPr="00D11949">
              <w:rPr>
                <w:rFonts w:cs="Arial"/>
                <w:szCs w:val="20"/>
                <w:lang w:val="de-DE"/>
              </w:rPr>
              <w:t>2</w:t>
            </w:r>
          </w:p>
        </w:tc>
        <w:tc>
          <w:tcPr>
            <w:tcW w:w="1135"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136D0F37" w14:textId="77777777">
            <w:pPr>
              <w:spacing w:before="105" w:after="91" w:line="227" w:lineRule="exact"/>
              <w:jc w:val="center"/>
              <w:textAlignment w:val="baseline"/>
              <w:rPr>
                <w:rFonts w:cs="Arial"/>
                <w:szCs w:val="20"/>
                <w:lang w:val="de-DE"/>
              </w:rPr>
            </w:pPr>
            <w:r w:rsidRPr="00D11949">
              <w:rPr>
                <w:rFonts w:cs="Arial"/>
                <w:szCs w:val="20"/>
                <w:lang w:val="de-DE"/>
              </w:rPr>
              <w:t>A4</w:t>
            </w:r>
          </w:p>
        </w:tc>
        <w:tc>
          <w:tcPr>
            <w:tcW w:w="2269"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59ED60B5" w14:textId="77777777">
            <w:pPr>
              <w:spacing w:before="105" w:after="91" w:line="227" w:lineRule="exact"/>
              <w:jc w:val="center"/>
              <w:textAlignment w:val="baseline"/>
              <w:rPr>
                <w:rFonts w:cs="Arial"/>
                <w:szCs w:val="20"/>
                <w:lang w:val="de-DE"/>
              </w:rPr>
            </w:pPr>
            <w:r w:rsidRPr="00D11949">
              <w:rPr>
                <w:rFonts w:cs="Arial"/>
                <w:szCs w:val="20"/>
                <w:lang w:val="de-DE"/>
              </w:rPr>
              <w:t>3</w:t>
            </w:r>
          </w:p>
        </w:tc>
      </w:tr>
      <w:tr w:rsidRPr="00D11949" w:rsidR="00583EBF" w:rsidTr="001B036E" w14:paraId="76CD5C61" w14:textId="77777777">
        <w:trPr>
          <w:trHeight w:val="427" w:hRule="exact"/>
        </w:trPr>
        <w:tc>
          <w:tcPr>
            <w:tcW w:w="4679"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66ED1F34" w14:textId="77777777">
            <w:pPr>
              <w:spacing w:before="104" w:after="86" w:line="227" w:lineRule="exact"/>
              <w:ind w:right="106"/>
              <w:jc w:val="right"/>
              <w:textAlignment w:val="baseline"/>
              <w:rPr>
                <w:rFonts w:cs="Arial"/>
                <w:szCs w:val="20"/>
                <w:lang w:val="de-DE"/>
              </w:rPr>
            </w:pPr>
            <w:r w:rsidRPr="00D11949">
              <w:rPr>
                <w:rFonts w:cs="Arial"/>
                <w:szCs w:val="20"/>
                <w:lang w:val="de-DE"/>
              </w:rPr>
              <w:t>Programmes and Work Plans</w:t>
            </w:r>
          </w:p>
        </w:tc>
        <w:tc>
          <w:tcPr>
            <w:tcW w:w="1277"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31D2EFC0" w14:textId="77777777">
            <w:pPr>
              <w:spacing w:before="104" w:after="86" w:line="227" w:lineRule="exact"/>
              <w:jc w:val="center"/>
              <w:textAlignment w:val="baseline"/>
              <w:rPr>
                <w:rFonts w:cs="Arial"/>
                <w:szCs w:val="20"/>
                <w:lang w:val="de-DE"/>
              </w:rPr>
            </w:pPr>
            <w:r w:rsidRPr="00D11949">
              <w:rPr>
                <w:rFonts w:cs="Arial"/>
                <w:szCs w:val="20"/>
                <w:lang w:val="de-DE"/>
              </w:rPr>
              <w:t>2</w:t>
            </w:r>
          </w:p>
        </w:tc>
        <w:tc>
          <w:tcPr>
            <w:tcW w:w="1135"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04446BC6" w14:textId="77777777">
            <w:pPr>
              <w:spacing w:before="104" w:after="86" w:line="227" w:lineRule="exact"/>
              <w:jc w:val="center"/>
              <w:textAlignment w:val="baseline"/>
              <w:rPr>
                <w:rFonts w:cs="Arial"/>
                <w:szCs w:val="20"/>
                <w:lang w:val="de-DE"/>
              </w:rPr>
            </w:pPr>
            <w:r w:rsidRPr="00D11949">
              <w:rPr>
                <w:rFonts w:cs="Arial"/>
                <w:szCs w:val="20"/>
                <w:lang w:val="de-DE"/>
              </w:rPr>
              <w:t>A3/A4</w:t>
            </w:r>
          </w:p>
        </w:tc>
        <w:tc>
          <w:tcPr>
            <w:tcW w:w="2269"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4FE7484C" w14:textId="77777777">
            <w:pPr>
              <w:spacing w:before="104" w:after="86" w:line="227" w:lineRule="exact"/>
              <w:jc w:val="center"/>
              <w:textAlignment w:val="baseline"/>
              <w:rPr>
                <w:rFonts w:cs="Arial"/>
                <w:szCs w:val="20"/>
                <w:lang w:val="de-DE"/>
              </w:rPr>
            </w:pPr>
            <w:r w:rsidRPr="00D11949">
              <w:rPr>
                <w:rFonts w:cs="Arial"/>
                <w:szCs w:val="20"/>
                <w:lang w:val="de-DE"/>
              </w:rPr>
              <w:t>3</w:t>
            </w:r>
          </w:p>
        </w:tc>
      </w:tr>
      <w:tr w:rsidRPr="00D11949" w:rsidR="00583EBF" w:rsidTr="001B036E" w14:paraId="222404FF" w14:textId="77777777">
        <w:trPr>
          <w:trHeight w:val="417" w:hRule="exact"/>
        </w:trPr>
        <w:tc>
          <w:tcPr>
            <w:tcW w:w="4679"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3F5DEE19" w14:textId="77777777">
            <w:pPr>
              <w:spacing w:before="100" w:after="81" w:line="227" w:lineRule="exact"/>
              <w:ind w:right="106"/>
              <w:jc w:val="right"/>
              <w:textAlignment w:val="baseline"/>
              <w:rPr>
                <w:rFonts w:cs="Arial"/>
                <w:szCs w:val="20"/>
                <w:lang w:val="de-DE"/>
              </w:rPr>
            </w:pPr>
            <w:r w:rsidRPr="00D11949">
              <w:rPr>
                <w:rFonts w:cs="Arial"/>
                <w:szCs w:val="20"/>
                <w:lang w:val="de-DE"/>
              </w:rPr>
              <w:t>Method Statements</w:t>
            </w:r>
          </w:p>
        </w:tc>
        <w:tc>
          <w:tcPr>
            <w:tcW w:w="1277"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11840E7A" w14:textId="77777777">
            <w:pPr>
              <w:spacing w:before="100" w:after="81" w:line="227" w:lineRule="exact"/>
              <w:jc w:val="center"/>
              <w:textAlignment w:val="baseline"/>
              <w:rPr>
                <w:rFonts w:cs="Arial"/>
                <w:szCs w:val="20"/>
                <w:lang w:val="de-DE"/>
              </w:rPr>
            </w:pPr>
            <w:r w:rsidRPr="00D11949">
              <w:rPr>
                <w:rFonts w:cs="Arial"/>
                <w:szCs w:val="20"/>
                <w:lang w:val="de-DE"/>
              </w:rPr>
              <w:t>2</w:t>
            </w:r>
          </w:p>
        </w:tc>
        <w:tc>
          <w:tcPr>
            <w:tcW w:w="1135"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122C062F" w14:textId="77777777">
            <w:pPr>
              <w:spacing w:before="100" w:after="81" w:line="227" w:lineRule="exact"/>
              <w:jc w:val="center"/>
              <w:textAlignment w:val="baseline"/>
              <w:rPr>
                <w:rFonts w:cs="Arial"/>
                <w:szCs w:val="20"/>
                <w:lang w:val="de-DE"/>
              </w:rPr>
            </w:pPr>
            <w:r w:rsidRPr="00D11949">
              <w:rPr>
                <w:rFonts w:cs="Arial"/>
                <w:szCs w:val="20"/>
                <w:lang w:val="de-DE"/>
              </w:rPr>
              <w:t>A4</w:t>
            </w:r>
          </w:p>
        </w:tc>
        <w:tc>
          <w:tcPr>
            <w:tcW w:w="2269"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3DF604D4" w14:textId="77777777">
            <w:pPr>
              <w:spacing w:before="100" w:after="81" w:line="227" w:lineRule="exact"/>
              <w:jc w:val="center"/>
              <w:textAlignment w:val="baseline"/>
              <w:rPr>
                <w:rFonts w:cs="Arial"/>
                <w:szCs w:val="20"/>
                <w:lang w:val="de-DE"/>
              </w:rPr>
            </w:pPr>
            <w:r w:rsidRPr="00D11949">
              <w:rPr>
                <w:rFonts w:cs="Arial"/>
                <w:szCs w:val="20"/>
                <w:lang w:val="de-DE"/>
              </w:rPr>
              <w:t>3</w:t>
            </w:r>
          </w:p>
        </w:tc>
      </w:tr>
      <w:tr w:rsidRPr="00D11949" w:rsidR="00583EBF" w:rsidTr="001B036E" w14:paraId="1090C3EF" w14:textId="77777777">
        <w:trPr>
          <w:trHeight w:val="428" w:hRule="exact"/>
        </w:trPr>
        <w:tc>
          <w:tcPr>
            <w:tcW w:w="4679"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5AE06528" w14:textId="77777777">
            <w:pPr>
              <w:spacing w:before="105" w:after="91" w:line="227" w:lineRule="exact"/>
              <w:ind w:right="106"/>
              <w:jc w:val="right"/>
              <w:textAlignment w:val="baseline"/>
              <w:rPr>
                <w:rFonts w:cs="Arial"/>
                <w:szCs w:val="20"/>
                <w:lang w:val="de-DE"/>
              </w:rPr>
            </w:pPr>
            <w:r w:rsidRPr="00D11949">
              <w:rPr>
                <w:rFonts w:cs="Arial"/>
                <w:szCs w:val="20"/>
                <w:lang w:val="de-DE"/>
              </w:rPr>
              <w:t>Technical Data</w:t>
            </w:r>
          </w:p>
        </w:tc>
        <w:tc>
          <w:tcPr>
            <w:tcW w:w="1277"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6D95840C" w14:textId="77777777">
            <w:pPr>
              <w:spacing w:before="105" w:after="91" w:line="227" w:lineRule="exact"/>
              <w:jc w:val="center"/>
              <w:textAlignment w:val="baseline"/>
              <w:rPr>
                <w:rFonts w:cs="Arial"/>
                <w:szCs w:val="20"/>
                <w:lang w:val="de-DE"/>
              </w:rPr>
            </w:pPr>
            <w:r w:rsidRPr="00D11949">
              <w:rPr>
                <w:rFonts w:cs="Arial"/>
                <w:szCs w:val="20"/>
                <w:lang w:val="de-DE"/>
              </w:rPr>
              <w:t>2</w:t>
            </w:r>
          </w:p>
        </w:tc>
        <w:tc>
          <w:tcPr>
            <w:tcW w:w="1135"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1BF7BC5E" w14:textId="77777777">
            <w:pPr>
              <w:spacing w:before="105" w:after="91" w:line="227" w:lineRule="exact"/>
              <w:jc w:val="center"/>
              <w:textAlignment w:val="baseline"/>
              <w:rPr>
                <w:rFonts w:cs="Arial"/>
                <w:szCs w:val="20"/>
                <w:lang w:val="de-DE"/>
              </w:rPr>
            </w:pPr>
            <w:r w:rsidRPr="00D11949">
              <w:rPr>
                <w:rFonts w:cs="Arial"/>
                <w:szCs w:val="20"/>
                <w:lang w:val="de-DE"/>
              </w:rPr>
              <w:t>A4</w:t>
            </w:r>
          </w:p>
        </w:tc>
        <w:tc>
          <w:tcPr>
            <w:tcW w:w="2269"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0A022D4E" w14:textId="77777777">
            <w:pPr>
              <w:spacing w:before="105" w:after="91" w:line="227" w:lineRule="exact"/>
              <w:jc w:val="center"/>
              <w:textAlignment w:val="baseline"/>
              <w:rPr>
                <w:rFonts w:cs="Arial"/>
                <w:szCs w:val="20"/>
                <w:lang w:val="de-DE"/>
              </w:rPr>
            </w:pPr>
            <w:r w:rsidRPr="00D11949">
              <w:rPr>
                <w:rFonts w:cs="Arial"/>
                <w:szCs w:val="20"/>
                <w:lang w:val="de-DE"/>
              </w:rPr>
              <w:t>3</w:t>
            </w:r>
          </w:p>
        </w:tc>
      </w:tr>
      <w:tr w:rsidRPr="00D11949" w:rsidR="00583EBF" w:rsidTr="001B036E" w14:paraId="015655AF" w14:textId="77777777">
        <w:trPr>
          <w:trHeight w:val="417" w:hRule="exact"/>
        </w:trPr>
        <w:tc>
          <w:tcPr>
            <w:tcW w:w="4679"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1CB95CF3" w14:textId="77777777">
            <w:pPr>
              <w:spacing w:before="100" w:after="85" w:line="227" w:lineRule="exact"/>
              <w:ind w:right="106"/>
              <w:jc w:val="right"/>
              <w:textAlignment w:val="baseline"/>
              <w:rPr>
                <w:rFonts w:cs="Arial"/>
                <w:szCs w:val="20"/>
                <w:lang w:val="de-DE"/>
              </w:rPr>
            </w:pPr>
            <w:r w:rsidRPr="00D11949">
              <w:rPr>
                <w:rFonts w:cs="Arial"/>
                <w:szCs w:val="20"/>
                <w:lang w:val="de-DE"/>
              </w:rPr>
              <w:t>Drawings</w:t>
            </w:r>
          </w:p>
        </w:tc>
        <w:tc>
          <w:tcPr>
            <w:tcW w:w="1277"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0E2FA7CD" w14:textId="77777777">
            <w:pPr>
              <w:spacing w:before="100" w:after="85" w:line="227" w:lineRule="exact"/>
              <w:jc w:val="center"/>
              <w:textAlignment w:val="baseline"/>
              <w:rPr>
                <w:rFonts w:cs="Arial"/>
                <w:szCs w:val="20"/>
                <w:lang w:val="de-DE"/>
              </w:rPr>
            </w:pPr>
            <w:r w:rsidRPr="00D11949">
              <w:rPr>
                <w:rFonts w:cs="Arial"/>
                <w:szCs w:val="20"/>
                <w:lang w:val="de-DE"/>
              </w:rPr>
              <w:t>2</w:t>
            </w:r>
          </w:p>
        </w:tc>
        <w:tc>
          <w:tcPr>
            <w:tcW w:w="1135"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55452EED" w14:textId="77777777">
            <w:pPr>
              <w:spacing w:before="100" w:after="85" w:line="227" w:lineRule="exact"/>
              <w:jc w:val="center"/>
              <w:textAlignment w:val="baseline"/>
              <w:rPr>
                <w:rFonts w:cs="Arial"/>
                <w:szCs w:val="20"/>
                <w:lang w:val="de-DE"/>
              </w:rPr>
            </w:pPr>
            <w:r w:rsidRPr="00D11949">
              <w:rPr>
                <w:rFonts w:cs="Arial"/>
                <w:szCs w:val="20"/>
                <w:lang w:val="de-DE"/>
              </w:rPr>
              <w:t>A2/A3</w:t>
            </w:r>
          </w:p>
        </w:tc>
        <w:tc>
          <w:tcPr>
            <w:tcW w:w="2269"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5A261090" w14:textId="77777777">
            <w:pPr>
              <w:spacing w:before="100" w:after="85" w:line="227" w:lineRule="exact"/>
              <w:jc w:val="center"/>
              <w:textAlignment w:val="baseline"/>
              <w:rPr>
                <w:rFonts w:cs="Arial"/>
                <w:szCs w:val="20"/>
                <w:lang w:val="de-DE"/>
              </w:rPr>
            </w:pPr>
            <w:r w:rsidRPr="00D11949">
              <w:rPr>
                <w:rFonts w:cs="Arial"/>
                <w:szCs w:val="20"/>
                <w:lang w:val="de-DE"/>
              </w:rPr>
              <w:t>3</w:t>
            </w:r>
          </w:p>
        </w:tc>
      </w:tr>
      <w:tr w:rsidRPr="00D11949" w:rsidR="00583EBF" w:rsidTr="001B036E" w14:paraId="4AE05CE0" w14:textId="77777777">
        <w:trPr>
          <w:trHeight w:val="437" w:hRule="exact"/>
        </w:trPr>
        <w:tc>
          <w:tcPr>
            <w:tcW w:w="4679"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6821C73B" w14:textId="77777777">
            <w:pPr>
              <w:spacing w:before="110" w:after="90" w:line="227" w:lineRule="exact"/>
              <w:ind w:right="106"/>
              <w:jc w:val="right"/>
              <w:textAlignment w:val="baseline"/>
              <w:rPr>
                <w:rFonts w:cs="Arial"/>
                <w:szCs w:val="20"/>
                <w:lang w:val="de-DE"/>
              </w:rPr>
            </w:pPr>
            <w:r w:rsidRPr="00D11949">
              <w:rPr>
                <w:rFonts w:cs="Arial"/>
                <w:szCs w:val="20"/>
                <w:lang w:val="de-DE"/>
              </w:rPr>
              <w:t>Manufacturer's Information</w:t>
            </w:r>
          </w:p>
        </w:tc>
        <w:tc>
          <w:tcPr>
            <w:tcW w:w="1277"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72E50629" w14:textId="77777777">
            <w:pPr>
              <w:spacing w:before="110" w:after="90" w:line="227" w:lineRule="exact"/>
              <w:jc w:val="center"/>
              <w:textAlignment w:val="baseline"/>
              <w:rPr>
                <w:rFonts w:cs="Arial"/>
                <w:szCs w:val="20"/>
                <w:lang w:val="de-DE"/>
              </w:rPr>
            </w:pPr>
            <w:r w:rsidRPr="00D11949">
              <w:rPr>
                <w:rFonts w:cs="Arial"/>
                <w:szCs w:val="20"/>
                <w:lang w:val="de-DE"/>
              </w:rPr>
              <w:t>2</w:t>
            </w:r>
          </w:p>
        </w:tc>
        <w:tc>
          <w:tcPr>
            <w:tcW w:w="1135"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572A557E" w14:textId="77777777">
            <w:pPr>
              <w:spacing w:before="110" w:after="90" w:line="227" w:lineRule="exact"/>
              <w:jc w:val="center"/>
              <w:textAlignment w:val="baseline"/>
              <w:rPr>
                <w:rFonts w:cs="Arial"/>
                <w:szCs w:val="20"/>
                <w:lang w:val="de-DE"/>
              </w:rPr>
            </w:pPr>
            <w:r w:rsidRPr="00D11949">
              <w:rPr>
                <w:rFonts w:cs="Arial"/>
                <w:szCs w:val="20"/>
                <w:lang w:val="de-DE"/>
              </w:rPr>
              <w:t>A4</w:t>
            </w:r>
          </w:p>
        </w:tc>
        <w:tc>
          <w:tcPr>
            <w:tcW w:w="2269"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0E1EB3B2" w14:textId="77777777">
            <w:pPr>
              <w:spacing w:before="110" w:after="90" w:line="227" w:lineRule="exact"/>
              <w:jc w:val="center"/>
              <w:textAlignment w:val="baseline"/>
              <w:rPr>
                <w:rFonts w:cs="Arial"/>
                <w:szCs w:val="20"/>
                <w:lang w:val="de-DE"/>
              </w:rPr>
            </w:pPr>
            <w:r w:rsidRPr="00D11949">
              <w:rPr>
                <w:rFonts w:cs="Arial"/>
                <w:szCs w:val="20"/>
                <w:lang w:val="de-DE"/>
              </w:rPr>
              <w:t>3</w:t>
            </w:r>
          </w:p>
        </w:tc>
      </w:tr>
      <w:tr w:rsidRPr="00D11949" w:rsidR="00583EBF" w:rsidTr="001B036E" w14:paraId="7A9AF305" w14:textId="77777777">
        <w:trPr>
          <w:trHeight w:val="427" w:hRule="exact"/>
        </w:trPr>
        <w:tc>
          <w:tcPr>
            <w:tcW w:w="4679"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1C57D378" w14:textId="77777777">
            <w:pPr>
              <w:spacing w:before="105" w:after="90" w:line="227" w:lineRule="exact"/>
              <w:ind w:right="106"/>
              <w:jc w:val="right"/>
              <w:textAlignment w:val="baseline"/>
              <w:rPr>
                <w:rFonts w:cs="Arial"/>
                <w:szCs w:val="20"/>
                <w:lang w:val="de-DE"/>
              </w:rPr>
            </w:pPr>
            <w:r w:rsidRPr="00D11949">
              <w:rPr>
                <w:rFonts w:cs="Arial"/>
                <w:szCs w:val="20"/>
                <w:lang w:val="de-DE"/>
              </w:rPr>
              <w:t>Controls &amp; Wiring Diagrams</w:t>
            </w:r>
          </w:p>
        </w:tc>
        <w:tc>
          <w:tcPr>
            <w:tcW w:w="1277"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7058711E" w14:textId="77777777">
            <w:pPr>
              <w:spacing w:before="105" w:after="90" w:line="227" w:lineRule="exact"/>
              <w:jc w:val="center"/>
              <w:textAlignment w:val="baseline"/>
              <w:rPr>
                <w:rFonts w:cs="Arial"/>
                <w:szCs w:val="20"/>
                <w:lang w:val="de-DE"/>
              </w:rPr>
            </w:pPr>
            <w:r w:rsidRPr="00D11949">
              <w:rPr>
                <w:rFonts w:cs="Arial"/>
                <w:szCs w:val="20"/>
                <w:lang w:val="de-DE"/>
              </w:rPr>
              <w:t>2</w:t>
            </w:r>
          </w:p>
        </w:tc>
        <w:tc>
          <w:tcPr>
            <w:tcW w:w="1135"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0BF87387" w14:textId="77777777">
            <w:pPr>
              <w:spacing w:before="105" w:after="90" w:line="227" w:lineRule="exact"/>
              <w:jc w:val="center"/>
              <w:textAlignment w:val="baseline"/>
              <w:rPr>
                <w:rFonts w:cs="Arial"/>
                <w:szCs w:val="20"/>
                <w:lang w:val="de-DE"/>
              </w:rPr>
            </w:pPr>
            <w:r w:rsidRPr="00D11949">
              <w:rPr>
                <w:rFonts w:cs="Arial"/>
                <w:szCs w:val="20"/>
                <w:lang w:val="de-DE"/>
              </w:rPr>
              <w:t>A3/A4</w:t>
            </w:r>
          </w:p>
        </w:tc>
        <w:tc>
          <w:tcPr>
            <w:tcW w:w="2269"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5574BD9C" w14:textId="77777777">
            <w:pPr>
              <w:spacing w:before="105" w:after="90" w:line="227" w:lineRule="exact"/>
              <w:jc w:val="center"/>
              <w:textAlignment w:val="baseline"/>
              <w:rPr>
                <w:rFonts w:cs="Arial"/>
                <w:szCs w:val="20"/>
                <w:lang w:val="de-DE"/>
              </w:rPr>
            </w:pPr>
            <w:r w:rsidRPr="00D11949">
              <w:rPr>
                <w:rFonts w:cs="Arial"/>
                <w:szCs w:val="20"/>
                <w:lang w:val="de-DE"/>
              </w:rPr>
              <w:t>3</w:t>
            </w:r>
          </w:p>
        </w:tc>
      </w:tr>
      <w:tr w:rsidRPr="00D11949" w:rsidR="00583EBF" w:rsidTr="001B036E" w14:paraId="11DB331F" w14:textId="77777777">
        <w:trPr>
          <w:trHeight w:val="427" w:hRule="exact"/>
        </w:trPr>
        <w:tc>
          <w:tcPr>
            <w:tcW w:w="4679"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2569EF7E" w14:textId="77777777">
            <w:pPr>
              <w:spacing w:before="105" w:after="90" w:line="227" w:lineRule="exact"/>
              <w:ind w:right="106"/>
              <w:jc w:val="right"/>
              <w:textAlignment w:val="baseline"/>
              <w:rPr>
                <w:rFonts w:cs="Arial"/>
                <w:szCs w:val="20"/>
                <w:lang w:val="de-DE"/>
              </w:rPr>
            </w:pPr>
            <w:r w:rsidRPr="00D11949">
              <w:rPr>
                <w:rFonts w:cs="Arial"/>
                <w:szCs w:val="20"/>
                <w:lang w:val="de-DE"/>
              </w:rPr>
              <w:t>Scada Software</w:t>
            </w:r>
          </w:p>
        </w:tc>
        <w:tc>
          <w:tcPr>
            <w:tcW w:w="1277"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6C15852B" w14:textId="77777777">
            <w:pPr>
              <w:spacing w:before="105" w:after="90" w:line="227" w:lineRule="exact"/>
              <w:jc w:val="center"/>
              <w:textAlignment w:val="baseline"/>
              <w:rPr>
                <w:rFonts w:cs="Arial"/>
                <w:szCs w:val="20"/>
                <w:lang w:val="de-DE"/>
              </w:rPr>
            </w:pPr>
            <w:r w:rsidRPr="00D11949">
              <w:rPr>
                <w:rFonts w:cs="Arial"/>
                <w:szCs w:val="20"/>
                <w:lang w:val="de-DE"/>
              </w:rPr>
              <w:t>-</w:t>
            </w:r>
          </w:p>
        </w:tc>
        <w:tc>
          <w:tcPr>
            <w:tcW w:w="1135"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10A2BF01" w14:textId="77777777">
            <w:pPr>
              <w:spacing w:before="105" w:after="90" w:line="227" w:lineRule="exact"/>
              <w:jc w:val="center"/>
              <w:textAlignment w:val="baseline"/>
              <w:rPr>
                <w:rFonts w:cs="Arial"/>
                <w:szCs w:val="20"/>
                <w:lang w:val="de-DE"/>
              </w:rPr>
            </w:pPr>
            <w:r w:rsidRPr="00D11949">
              <w:rPr>
                <w:rFonts w:cs="Arial"/>
                <w:szCs w:val="20"/>
                <w:lang w:val="de-DE"/>
              </w:rPr>
              <w:t>-</w:t>
            </w:r>
          </w:p>
        </w:tc>
        <w:tc>
          <w:tcPr>
            <w:tcW w:w="2269"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4E8650EB" w14:textId="77777777">
            <w:pPr>
              <w:spacing w:before="105" w:after="90" w:line="227" w:lineRule="exact"/>
              <w:jc w:val="center"/>
              <w:textAlignment w:val="baseline"/>
              <w:rPr>
                <w:rFonts w:cs="Arial"/>
                <w:szCs w:val="20"/>
                <w:lang w:val="de-DE"/>
              </w:rPr>
            </w:pPr>
            <w:r w:rsidRPr="00D11949">
              <w:rPr>
                <w:rFonts w:cs="Arial"/>
                <w:szCs w:val="20"/>
                <w:lang w:val="de-DE"/>
              </w:rPr>
              <w:t>3</w:t>
            </w:r>
          </w:p>
        </w:tc>
      </w:tr>
      <w:tr w:rsidRPr="00D11949" w:rsidR="00583EBF" w:rsidTr="001B036E" w14:paraId="31CCB282" w14:textId="77777777">
        <w:trPr>
          <w:trHeight w:val="427" w:hRule="exact"/>
        </w:trPr>
        <w:tc>
          <w:tcPr>
            <w:tcW w:w="4679"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2144E762" w14:textId="77777777">
            <w:pPr>
              <w:spacing w:before="105" w:after="90" w:line="227" w:lineRule="exact"/>
              <w:ind w:right="106"/>
              <w:jc w:val="right"/>
              <w:textAlignment w:val="baseline"/>
              <w:rPr>
                <w:rFonts w:cs="Arial"/>
                <w:szCs w:val="20"/>
                <w:lang w:val="de-DE"/>
              </w:rPr>
            </w:pPr>
            <w:r w:rsidRPr="00D11949">
              <w:rPr>
                <w:rFonts w:cs="Arial"/>
                <w:szCs w:val="20"/>
                <w:lang w:val="de-DE"/>
              </w:rPr>
              <w:t>Antivirus Software</w:t>
            </w:r>
          </w:p>
        </w:tc>
        <w:tc>
          <w:tcPr>
            <w:tcW w:w="1277"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6B6D5A23" w14:textId="77777777">
            <w:pPr>
              <w:spacing w:before="105" w:after="90" w:line="227" w:lineRule="exact"/>
              <w:jc w:val="center"/>
              <w:textAlignment w:val="baseline"/>
              <w:rPr>
                <w:rFonts w:cs="Arial"/>
                <w:szCs w:val="20"/>
                <w:lang w:val="de-DE"/>
              </w:rPr>
            </w:pPr>
            <w:r w:rsidRPr="00D11949">
              <w:rPr>
                <w:rFonts w:cs="Arial"/>
                <w:szCs w:val="20"/>
                <w:lang w:val="de-DE"/>
              </w:rPr>
              <w:t>-</w:t>
            </w:r>
          </w:p>
        </w:tc>
        <w:tc>
          <w:tcPr>
            <w:tcW w:w="1135"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5D27F21D" w14:textId="77777777">
            <w:pPr>
              <w:spacing w:before="105" w:after="90" w:line="227" w:lineRule="exact"/>
              <w:jc w:val="center"/>
              <w:textAlignment w:val="baseline"/>
              <w:rPr>
                <w:rFonts w:cs="Arial"/>
                <w:szCs w:val="20"/>
                <w:lang w:val="de-DE"/>
              </w:rPr>
            </w:pPr>
            <w:r w:rsidRPr="00D11949">
              <w:rPr>
                <w:rFonts w:cs="Arial"/>
                <w:szCs w:val="20"/>
                <w:lang w:val="de-DE"/>
              </w:rPr>
              <w:t>-</w:t>
            </w:r>
          </w:p>
        </w:tc>
        <w:tc>
          <w:tcPr>
            <w:tcW w:w="2269"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6080370C" w14:textId="77777777">
            <w:pPr>
              <w:spacing w:before="105" w:after="90" w:line="227" w:lineRule="exact"/>
              <w:jc w:val="center"/>
              <w:textAlignment w:val="baseline"/>
              <w:rPr>
                <w:rFonts w:cs="Arial"/>
                <w:szCs w:val="20"/>
                <w:lang w:val="de-DE"/>
              </w:rPr>
            </w:pPr>
            <w:r w:rsidRPr="00D11949">
              <w:rPr>
                <w:rFonts w:cs="Arial"/>
                <w:szCs w:val="20"/>
                <w:lang w:val="de-DE"/>
              </w:rPr>
              <w:t>3</w:t>
            </w:r>
          </w:p>
        </w:tc>
      </w:tr>
      <w:tr w:rsidRPr="00D11949" w:rsidR="00583EBF" w:rsidTr="001B036E" w14:paraId="161F049C" w14:textId="77777777">
        <w:trPr>
          <w:trHeight w:val="423" w:hRule="exact"/>
        </w:trPr>
        <w:tc>
          <w:tcPr>
            <w:tcW w:w="4679"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14E8F554" w14:textId="77777777">
            <w:pPr>
              <w:spacing w:before="105" w:after="81" w:line="227" w:lineRule="exact"/>
              <w:ind w:right="106"/>
              <w:jc w:val="right"/>
              <w:textAlignment w:val="baseline"/>
              <w:rPr>
                <w:rFonts w:cs="Arial"/>
                <w:szCs w:val="20"/>
                <w:lang w:val="de-DE"/>
              </w:rPr>
            </w:pPr>
            <w:r w:rsidRPr="00D11949">
              <w:rPr>
                <w:rFonts w:cs="Arial"/>
                <w:szCs w:val="20"/>
                <w:lang w:val="de-DE"/>
              </w:rPr>
              <w:t>Test Certificates</w:t>
            </w:r>
          </w:p>
        </w:tc>
        <w:tc>
          <w:tcPr>
            <w:tcW w:w="1277"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481851A9" w14:textId="77777777">
            <w:pPr>
              <w:spacing w:before="105" w:after="81" w:line="227" w:lineRule="exact"/>
              <w:jc w:val="center"/>
              <w:textAlignment w:val="baseline"/>
              <w:rPr>
                <w:rFonts w:cs="Arial"/>
                <w:szCs w:val="20"/>
                <w:lang w:val="de-DE"/>
              </w:rPr>
            </w:pPr>
            <w:r w:rsidRPr="00D11949">
              <w:rPr>
                <w:rFonts w:cs="Arial"/>
                <w:szCs w:val="20"/>
                <w:lang w:val="de-DE"/>
              </w:rPr>
              <w:t>2</w:t>
            </w:r>
          </w:p>
        </w:tc>
        <w:tc>
          <w:tcPr>
            <w:tcW w:w="1135"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6801986F" w14:textId="77777777">
            <w:pPr>
              <w:spacing w:before="105" w:after="81" w:line="227" w:lineRule="exact"/>
              <w:jc w:val="center"/>
              <w:textAlignment w:val="baseline"/>
              <w:rPr>
                <w:rFonts w:cs="Arial"/>
                <w:szCs w:val="20"/>
                <w:lang w:val="de-DE"/>
              </w:rPr>
            </w:pPr>
            <w:r w:rsidRPr="00D11949">
              <w:rPr>
                <w:rFonts w:cs="Arial"/>
                <w:szCs w:val="20"/>
                <w:lang w:val="de-DE"/>
              </w:rPr>
              <w:t>A4</w:t>
            </w:r>
          </w:p>
        </w:tc>
        <w:tc>
          <w:tcPr>
            <w:tcW w:w="2269"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2041C493" w14:textId="77777777">
            <w:pPr>
              <w:spacing w:before="105" w:after="81" w:line="227" w:lineRule="exact"/>
              <w:jc w:val="center"/>
              <w:textAlignment w:val="baseline"/>
              <w:rPr>
                <w:rFonts w:cs="Arial"/>
                <w:szCs w:val="20"/>
                <w:lang w:val="de-DE"/>
              </w:rPr>
            </w:pPr>
            <w:r w:rsidRPr="00D11949">
              <w:rPr>
                <w:rFonts w:cs="Arial"/>
                <w:szCs w:val="20"/>
                <w:lang w:val="de-DE"/>
              </w:rPr>
              <w:t>3</w:t>
            </w:r>
          </w:p>
        </w:tc>
      </w:tr>
      <w:tr w:rsidRPr="00D11949" w:rsidR="00583EBF" w:rsidTr="001B036E" w14:paraId="1132222D" w14:textId="77777777">
        <w:trPr>
          <w:trHeight w:val="427" w:hRule="exact"/>
        </w:trPr>
        <w:tc>
          <w:tcPr>
            <w:tcW w:w="4679"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3F0099E8" w14:textId="77777777">
            <w:pPr>
              <w:spacing w:before="104" w:after="91" w:line="227" w:lineRule="exact"/>
              <w:ind w:right="106"/>
              <w:jc w:val="right"/>
              <w:textAlignment w:val="baseline"/>
              <w:rPr>
                <w:rFonts w:cs="Arial"/>
                <w:szCs w:val="20"/>
                <w:lang w:val="de-DE"/>
              </w:rPr>
            </w:pPr>
            <w:r w:rsidRPr="00D11949">
              <w:rPr>
                <w:rFonts w:cs="Arial"/>
                <w:szCs w:val="20"/>
                <w:lang w:val="de-DE"/>
              </w:rPr>
              <w:t>Commissioning Records</w:t>
            </w:r>
          </w:p>
        </w:tc>
        <w:tc>
          <w:tcPr>
            <w:tcW w:w="1277"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151D2CD4" w14:textId="77777777">
            <w:pPr>
              <w:spacing w:before="104" w:after="91" w:line="227" w:lineRule="exact"/>
              <w:jc w:val="center"/>
              <w:textAlignment w:val="baseline"/>
              <w:rPr>
                <w:rFonts w:cs="Arial"/>
                <w:szCs w:val="20"/>
                <w:lang w:val="de-DE"/>
              </w:rPr>
            </w:pPr>
            <w:r w:rsidRPr="00D11949">
              <w:rPr>
                <w:rFonts w:cs="Arial"/>
                <w:szCs w:val="20"/>
                <w:lang w:val="de-DE"/>
              </w:rPr>
              <w:t>2</w:t>
            </w:r>
          </w:p>
        </w:tc>
        <w:tc>
          <w:tcPr>
            <w:tcW w:w="1135"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1B4D88CD" w14:textId="77777777">
            <w:pPr>
              <w:spacing w:before="104" w:after="91" w:line="227" w:lineRule="exact"/>
              <w:jc w:val="center"/>
              <w:textAlignment w:val="baseline"/>
              <w:rPr>
                <w:rFonts w:cs="Arial"/>
                <w:szCs w:val="20"/>
                <w:lang w:val="de-DE"/>
              </w:rPr>
            </w:pPr>
            <w:r w:rsidRPr="00D11949">
              <w:rPr>
                <w:rFonts w:cs="Arial"/>
                <w:szCs w:val="20"/>
                <w:lang w:val="de-DE"/>
              </w:rPr>
              <w:t>A4</w:t>
            </w:r>
          </w:p>
        </w:tc>
        <w:tc>
          <w:tcPr>
            <w:tcW w:w="2269"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0885D467" w14:textId="77777777">
            <w:pPr>
              <w:spacing w:before="104" w:after="91" w:line="227" w:lineRule="exact"/>
              <w:jc w:val="center"/>
              <w:textAlignment w:val="baseline"/>
              <w:rPr>
                <w:rFonts w:cs="Arial"/>
                <w:szCs w:val="20"/>
                <w:lang w:val="de-DE"/>
              </w:rPr>
            </w:pPr>
            <w:r w:rsidRPr="00D11949">
              <w:rPr>
                <w:rFonts w:cs="Arial"/>
                <w:szCs w:val="20"/>
                <w:lang w:val="de-DE"/>
              </w:rPr>
              <w:t>3</w:t>
            </w:r>
          </w:p>
        </w:tc>
      </w:tr>
      <w:tr w:rsidRPr="00D11949" w:rsidR="00583EBF" w:rsidTr="001B036E" w14:paraId="60D5ABE7" w14:textId="77777777">
        <w:trPr>
          <w:trHeight w:val="398" w:hRule="exact"/>
        </w:trPr>
        <w:tc>
          <w:tcPr>
            <w:tcW w:w="4679"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4B55D903" w14:textId="77777777">
            <w:pPr>
              <w:spacing w:before="90" w:after="67" w:line="227" w:lineRule="exact"/>
              <w:ind w:right="106"/>
              <w:jc w:val="right"/>
              <w:textAlignment w:val="baseline"/>
              <w:rPr>
                <w:rFonts w:cs="Arial"/>
                <w:szCs w:val="20"/>
                <w:lang w:val="de-DE"/>
              </w:rPr>
            </w:pPr>
            <w:r w:rsidRPr="00D11949">
              <w:rPr>
                <w:rFonts w:cs="Arial"/>
                <w:szCs w:val="20"/>
                <w:lang w:val="de-DE"/>
              </w:rPr>
              <w:t>O&amp;M Manuals</w:t>
            </w:r>
          </w:p>
        </w:tc>
        <w:tc>
          <w:tcPr>
            <w:tcW w:w="1277"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37731890" w14:textId="77777777">
            <w:pPr>
              <w:spacing w:before="90" w:after="67" w:line="227" w:lineRule="exact"/>
              <w:jc w:val="center"/>
              <w:textAlignment w:val="baseline"/>
              <w:rPr>
                <w:rFonts w:cs="Arial"/>
                <w:szCs w:val="20"/>
                <w:lang w:val="de-DE"/>
              </w:rPr>
            </w:pPr>
            <w:r w:rsidRPr="00D11949">
              <w:rPr>
                <w:rFonts w:cs="Arial"/>
                <w:szCs w:val="20"/>
                <w:lang w:val="de-DE"/>
              </w:rPr>
              <w:t>2</w:t>
            </w:r>
          </w:p>
        </w:tc>
        <w:tc>
          <w:tcPr>
            <w:tcW w:w="1135"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5582294C" w14:textId="77777777">
            <w:pPr>
              <w:spacing w:before="90" w:after="67" w:line="227" w:lineRule="exact"/>
              <w:jc w:val="center"/>
              <w:textAlignment w:val="baseline"/>
              <w:rPr>
                <w:rFonts w:cs="Arial"/>
                <w:szCs w:val="20"/>
                <w:lang w:val="de-DE"/>
              </w:rPr>
            </w:pPr>
            <w:r w:rsidRPr="00D11949">
              <w:rPr>
                <w:rFonts w:cs="Arial"/>
                <w:szCs w:val="20"/>
                <w:lang w:val="de-DE"/>
              </w:rPr>
              <w:t>A4</w:t>
            </w:r>
          </w:p>
        </w:tc>
        <w:tc>
          <w:tcPr>
            <w:tcW w:w="2269"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7D773268" w14:textId="77777777">
            <w:pPr>
              <w:spacing w:before="90" w:after="67" w:line="227" w:lineRule="exact"/>
              <w:jc w:val="center"/>
              <w:textAlignment w:val="baseline"/>
              <w:rPr>
                <w:rFonts w:cs="Arial"/>
                <w:szCs w:val="20"/>
                <w:lang w:val="de-DE"/>
              </w:rPr>
            </w:pPr>
            <w:r w:rsidRPr="00D11949">
              <w:rPr>
                <w:rFonts w:cs="Arial"/>
                <w:szCs w:val="20"/>
                <w:lang w:val="de-DE"/>
              </w:rPr>
              <w:t>3</w:t>
            </w:r>
          </w:p>
        </w:tc>
      </w:tr>
      <w:tr w:rsidRPr="00D11949" w:rsidR="00583EBF" w:rsidTr="001B036E" w14:paraId="333E74EA" w14:textId="77777777">
        <w:trPr>
          <w:trHeight w:val="418" w:hRule="exact"/>
        </w:trPr>
        <w:tc>
          <w:tcPr>
            <w:tcW w:w="4679"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00309AF5" w14:textId="77777777">
            <w:pPr>
              <w:spacing w:before="100" w:after="76" w:line="227" w:lineRule="exact"/>
              <w:ind w:right="106"/>
              <w:jc w:val="right"/>
              <w:textAlignment w:val="baseline"/>
              <w:rPr>
                <w:rFonts w:cs="Arial"/>
                <w:szCs w:val="20"/>
                <w:lang w:val="de-DE"/>
              </w:rPr>
            </w:pPr>
            <w:r w:rsidRPr="00D11949">
              <w:rPr>
                <w:rFonts w:cs="Arial"/>
                <w:szCs w:val="20"/>
                <w:lang w:val="de-DE"/>
              </w:rPr>
              <w:t>Guarantees &amp; Warranties</w:t>
            </w:r>
          </w:p>
        </w:tc>
        <w:tc>
          <w:tcPr>
            <w:tcW w:w="1277"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63B55AE8" w14:textId="77777777">
            <w:pPr>
              <w:spacing w:before="100" w:after="76" w:line="227" w:lineRule="exact"/>
              <w:jc w:val="center"/>
              <w:textAlignment w:val="baseline"/>
              <w:rPr>
                <w:rFonts w:cs="Arial"/>
                <w:szCs w:val="20"/>
                <w:lang w:val="de-DE"/>
              </w:rPr>
            </w:pPr>
            <w:r w:rsidRPr="00D11949">
              <w:rPr>
                <w:rFonts w:cs="Arial"/>
                <w:szCs w:val="20"/>
                <w:lang w:val="de-DE"/>
              </w:rPr>
              <w:t>2</w:t>
            </w:r>
          </w:p>
        </w:tc>
        <w:tc>
          <w:tcPr>
            <w:tcW w:w="1135"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3F6D4F13" w14:textId="77777777">
            <w:pPr>
              <w:spacing w:before="100" w:after="76" w:line="227" w:lineRule="exact"/>
              <w:jc w:val="center"/>
              <w:textAlignment w:val="baseline"/>
              <w:rPr>
                <w:rFonts w:cs="Arial"/>
                <w:szCs w:val="20"/>
                <w:lang w:val="de-DE"/>
              </w:rPr>
            </w:pPr>
            <w:r w:rsidRPr="00D11949">
              <w:rPr>
                <w:rFonts w:cs="Arial"/>
                <w:szCs w:val="20"/>
                <w:lang w:val="de-DE"/>
              </w:rPr>
              <w:t>A4</w:t>
            </w:r>
          </w:p>
        </w:tc>
        <w:tc>
          <w:tcPr>
            <w:tcW w:w="2269"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5F7F5721" w14:textId="77777777">
            <w:pPr>
              <w:spacing w:before="100" w:after="76" w:line="227" w:lineRule="exact"/>
              <w:jc w:val="center"/>
              <w:textAlignment w:val="baseline"/>
              <w:rPr>
                <w:rFonts w:cs="Arial"/>
                <w:szCs w:val="20"/>
                <w:lang w:val="de-DE"/>
              </w:rPr>
            </w:pPr>
            <w:r w:rsidRPr="00D11949">
              <w:rPr>
                <w:rFonts w:cs="Arial"/>
                <w:szCs w:val="20"/>
                <w:lang w:val="de-DE"/>
              </w:rPr>
              <w:t>3</w:t>
            </w:r>
          </w:p>
        </w:tc>
      </w:tr>
      <w:tr w:rsidRPr="00D11949" w:rsidR="00583EBF" w:rsidTr="001B036E" w14:paraId="731F4371" w14:textId="77777777">
        <w:trPr>
          <w:trHeight w:val="442" w:hRule="exact"/>
        </w:trPr>
        <w:tc>
          <w:tcPr>
            <w:tcW w:w="4679"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7E180C5F" w14:textId="77777777">
            <w:pPr>
              <w:spacing w:before="109" w:after="96" w:line="227" w:lineRule="exact"/>
              <w:ind w:right="106"/>
              <w:jc w:val="right"/>
              <w:textAlignment w:val="baseline"/>
              <w:rPr>
                <w:rFonts w:cs="Arial"/>
                <w:szCs w:val="20"/>
              </w:rPr>
            </w:pPr>
            <w:r w:rsidRPr="00D11949">
              <w:rPr>
                <w:rFonts w:cs="Arial"/>
                <w:szCs w:val="20"/>
              </w:rPr>
              <w:t>Reference Codes, Standards and Guides</w:t>
            </w:r>
          </w:p>
        </w:tc>
        <w:tc>
          <w:tcPr>
            <w:tcW w:w="1277"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7B9F90C5" w14:textId="77777777">
            <w:pPr>
              <w:spacing w:before="109" w:after="96" w:line="227" w:lineRule="exact"/>
              <w:jc w:val="center"/>
              <w:textAlignment w:val="baseline"/>
              <w:rPr>
                <w:rFonts w:cs="Arial"/>
                <w:szCs w:val="20"/>
                <w:lang w:val="de-DE"/>
              </w:rPr>
            </w:pPr>
            <w:r w:rsidRPr="00D11949">
              <w:rPr>
                <w:rFonts w:cs="Arial"/>
                <w:szCs w:val="20"/>
                <w:lang w:val="de-DE"/>
              </w:rPr>
              <w:t>2</w:t>
            </w:r>
          </w:p>
        </w:tc>
        <w:tc>
          <w:tcPr>
            <w:tcW w:w="1135"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3381C3F0" w14:textId="77777777">
            <w:pPr>
              <w:spacing w:before="105" w:after="90" w:line="227" w:lineRule="exact"/>
              <w:jc w:val="center"/>
              <w:textAlignment w:val="baseline"/>
              <w:rPr>
                <w:rFonts w:cs="Arial"/>
                <w:b/>
                <w:szCs w:val="20"/>
                <w:lang w:val="de-DE"/>
              </w:rPr>
            </w:pPr>
            <w:r w:rsidRPr="00D11949">
              <w:rPr>
                <w:rFonts w:cs="Arial"/>
                <w:szCs w:val="20"/>
                <w:lang w:val="de-DE"/>
              </w:rPr>
              <w:t>-</w:t>
            </w:r>
          </w:p>
        </w:tc>
        <w:tc>
          <w:tcPr>
            <w:tcW w:w="2269"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14469719" w14:textId="77777777">
            <w:pPr>
              <w:spacing w:before="109" w:after="96" w:line="227" w:lineRule="exact"/>
              <w:jc w:val="center"/>
              <w:textAlignment w:val="baseline"/>
              <w:rPr>
                <w:rFonts w:cs="Arial"/>
                <w:szCs w:val="20"/>
                <w:lang w:val="de-DE"/>
              </w:rPr>
            </w:pPr>
            <w:r w:rsidRPr="00D11949">
              <w:rPr>
                <w:rFonts w:cs="Arial"/>
                <w:szCs w:val="20"/>
                <w:lang w:val="de-DE"/>
              </w:rPr>
              <w:t>3</w:t>
            </w:r>
          </w:p>
        </w:tc>
      </w:tr>
    </w:tbl>
    <w:p w:rsidRPr="00D11949" w:rsidR="00583EBF" w:rsidP="00583EBF" w:rsidRDefault="00583EBF" w14:paraId="116B2A15" w14:textId="77777777">
      <w:pPr>
        <w:tabs>
          <w:tab w:val="decimal" w:pos="504"/>
          <w:tab w:val="left" w:pos="1224"/>
        </w:tabs>
        <w:spacing w:before="1" w:line="254" w:lineRule="exact"/>
        <w:ind w:left="72"/>
        <w:textAlignment w:val="baseline"/>
        <w:rPr>
          <w:rFonts w:cs="Arial"/>
          <w:szCs w:val="20"/>
        </w:rPr>
      </w:pPr>
    </w:p>
    <w:p w:rsidRPr="00D11949" w:rsidR="00583EBF" w:rsidP="00583EBF" w:rsidRDefault="00583EBF" w14:paraId="573A2DFC" w14:textId="77777777">
      <w:pPr>
        <w:tabs>
          <w:tab w:val="decimal" w:pos="504"/>
          <w:tab w:val="left" w:pos="1224"/>
        </w:tabs>
        <w:spacing w:before="143" w:line="254" w:lineRule="exact"/>
        <w:ind w:left="72"/>
        <w:textAlignment w:val="baseline"/>
        <w:rPr>
          <w:rFonts w:cs="Arial"/>
          <w:szCs w:val="20"/>
          <w:lang w:val="de-DE"/>
        </w:rPr>
      </w:pPr>
      <w:r w:rsidRPr="00D11949">
        <w:rPr>
          <w:rFonts w:cs="Arial"/>
          <w:szCs w:val="20"/>
        </w:rPr>
        <w:t xml:space="preserve">The </w:t>
      </w:r>
      <w:r w:rsidRPr="00D11949">
        <w:rPr>
          <w:rFonts w:cs="Arial"/>
          <w:i/>
          <w:iCs/>
          <w:szCs w:val="20"/>
        </w:rPr>
        <w:t>Contractor</w:t>
      </w:r>
      <w:r w:rsidRPr="00D11949">
        <w:rPr>
          <w:rFonts w:cs="Arial"/>
          <w:szCs w:val="20"/>
        </w:rPr>
        <w:t xml:space="preserve"> shall employ all appropriate project electronic document handling systems for the transmission of the Documentation. Any or all of the </w:t>
      </w:r>
      <w:r w:rsidRPr="00D11949">
        <w:rPr>
          <w:rFonts w:cs="Arial"/>
          <w:i/>
          <w:iCs/>
          <w:szCs w:val="20"/>
        </w:rPr>
        <w:t>Contractor’s</w:t>
      </w:r>
      <w:r w:rsidRPr="00D11949">
        <w:rPr>
          <w:rFonts w:cs="Arial"/>
          <w:szCs w:val="20"/>
        </w:rPr>
        <w:t xml:space="preserve"> Documents may be reviewed by the </w:t>
      </w:r>
      <w:r w:rsidRPr="00D11949">
        <w:rPr>
          <w:rFonts w:cs="Arial"/>
          <w:i/>
          <w:iCs/>
          <w:szCs w:val="20"/>
        </w:rPr>
        <w:t>Employer</w:t>
      </w:r>
      <w:r w:rsidRPr="00D11949">
        <w:rPr>
          <w:rFonts w:cs="Arial"/>
          <w:szCs w:val="20"/>
        </w:rPr>
        <w:t xml:space="preserve"> to verify compliance with the Works Information Document and accordance with the Design Intent. All </w:t>
      </w:r>
      <w:r w:rsidRPr="00D11949">
        <w:rPr>
          <w:rFonts w:cs="Arial"/>
          <w:i/>
          <w:iCs/>
          <w:szCs w:val="20"/>
        </w:rPr>
        <w:t xml:space="preserve">Contractor’s </w:t>
      </w:r>
      <w:r w:rsidRPr="00D11949">
        <w:rPr>
          <w:rFonts w:cs="Arial"/>
          <w:szCs w:val="20"/>
        </w:rPr>
        <w:t xml:space="preserve">Documents selected for review will be given a status mark as shown in the </w:t>
      </w:r>
      <w:r w:rsidRPr="00D11949">
        <w:rPr>
          <w:rFonts w:cs="Arial"/>
          <w:szCs w:val="20"/>
          <w:lang w:val="de-DE"/>
        </w:rPr>
        <w:t>table below.</w:t>
      </w:r>
    </w:p>
    <w:p w:rsidRPr="00D11949" w:rsidR="004F72F8" w:rsidP="00583EBF" w:rsidRDefault="004F72F8" w14:paraId="407E3B1E" w14:textId="77777777">
      <w:pPr>
        <w:tabs>
          <w:tab w:val="decimal" w:pos="504"/>
          <w:tab w:val="left" w:pos="1224"/>
        </w:tabs>
        <w:spacing w:before="138" w:line="254" w:lineRule="exact"/>
        <w:ind w:left="72"/>
        <w:textAlignment w:val="baseline"/>
        <w:rPr>
          <w:rFonts w:cs="Arial"/>
          <w:szCs w:val="20"/>
        </w:rPr>
      </w:pPr>
    </w:p>
    <w:tbl>
      <w:tblPr>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Look w:val="04A0" w:firstRow="1" w:lastRow="0" w:firstColumn="1" w:lastColumn="0" w:noHBand="0" w:noVBand="1"/>
      </w:tblPr>
      <w:tblGrid>
        <w:gridCol w:w="2260"/>
        <w:gridCol w:w="2276"/>
        <w:gridCol w:w="5102"/>
      </w:tblGrid>
      <w:tr w:rsidRPr="00D11949" w:rsidR="00583EBF" w14:paraId="44592751" w14:textId="77777777">
        <w:trPr>
          <w:trHeight w:val="653" w:hRule="exact"/>
          <w:jc w:val="center"/>
        </w:trPr>
        <w:tc>
          <w:tcPr>
            <w:tcW w:w="2260"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05EC0086" w14:textId="77777777">
            <w:pPr>
              <w:spacing w:before="90" w:after="53" w:line="250" w:lineRule="exact"/>
              <w:jc w:val="center"/>
              <w:textAlignment w:val="baseline"/>
              <w:rPr>
                <w:rFonts w:cs="Arial"/>
                <w:b/>
                <w:szCs w:val="18"/>
                <w:lang w:val="de-DE"/>
              </w:rPr>
            </w:pPr>
            <w:r w:rsidRPr="00D11949">
              <w:rPr>
                <w:rFonts w:cs="Arial"/>
                <w:b/>
                <w:szCs w:val="18"/>
                <w:lang w:val="de-DE"/>
              </w:rPr>
              <w:t xml:space="preserve">STATUS </w:t>
            </w:r>
            <w:r w:rsidRPr="00D11949">
              <w:rPr>
                <w:rFonts w:cs="Arial"/>
                <w:b/>
                <w:szCs w:val="18"/>
                <w:lang w:val="de-DE"/>
              </w:rPr>
              <w:br/>
            </w:r>
            <w:r w:rsidRPr="00D11949">
              <w:rPr>
                <w:rFonts w:cs="Arial"/>
                <w:b/>
                <w:szCs w:val="18"/>
                <w:lang w:val="de-DE"/>
              </w:rPr>
              <w:t>MARK</w:t>
            </w:r>
          </w:p>
        </w:tc>
        <w:tc>
          <w:tcPr>
            <w:tcW w:w="2276"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49DCCE4D" w14:textId="77777777">
            <w:pPr>
              <w:spacing w:before="216" w:after="178" w:line="249" w:lineRule="exact"/>
              <w:ind w:left="105"/>
              <w:textAlignment w:val="baseline"/>
              <w:rPr>
                <w:rFonts w:cs="Arial"/>
                <w:b/>
                <w:szCs w:val="18"/>
                <w:lang w:val="de-DE"/>
              </w:rPr>
            </w:pPr>
            <w:r w:rsidRPr="00D11949">
              <w:rPr>
                <w:rFonts w:cs="Arial"/>
                <w:b/>
                <w:szCs w:val="18"/>
                <w:lang w:val="de-DE"/>
              </w:rPr>
              <w:t>REVIEW COMMENT</w:t>
            </w:r>
          </w:p>
        </w:tc>
        <w:tc>
          <w:tcPr>
            <w:tcW w:w="5102"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36E32D99" w14:textId="77777777">
            <w:pPr>
              <w:spacing w:before="216" w:after="178" w:line="249" w:lineRule="exact"/>
              <w:ind w:right="1739"/>
              <w:jc w:val="right"/>
              <w:textAlignment w:val="baseline"/>
              <w:rPr>
                <w:rFonts w:cs="Arial"/>
                <w:b/>
                <w:szCs w:val="18"/>
                <w:lang w:val="de-DE"/>
              </w:rPr>
            </w:pPr>
            <w:r w:rsidRPr="00D11949">
              <w:rPr>
                <w:rFonts w:cs="Arial"/>
                <w:b/>
                <w:szCs w:val="18"/>
                <w:lang w:val="de-DE"/>
              </w:rPr>
              <w:t>MEANING</w:t>
            </w:r>
          </w:p>
        </w:tc>
      </w:tr>
      <w:tr w:rsidRPr="00D11949" w:rsidR="00583EBF" w14:paraId="0E70A0D2" w14:textId="77777777">
        <w:trPr>
          <w:trHeight w:val="360" w:hRule="exact"/>
          <w:jc w:val="center"/>
        </w:trPr>
        <w:tc>
          <w:tcPr>
            <w:tcW w:w="2260" w:type="dxa"/>
            <w:tcBorders>
              <w:top w:val="single" w:color="000000" w:sz="6" w:space="0"/>
              <w:left w:val="single" w:color="000000" w:sz="6" w:space="0"/>
              <w:bottom w:val="single" w:color="000000" w:sz="6" w:space="0"/>
              <w:right w:val="single" w:color="000000" w:sz="6" w:space="0"/>
            </w:tcBorders>
          </w:tcPr>
          <w:p w:rsidRPr="00D11949" w:rsidR="00583EBF" w:rsidRDefault="00583EBF" w14:paraId="2B461503" w14:textId="77777777">
            <w:pPr>
              <w:numPr>
                <w:ilvl w:val="0"/>
                <w:numId w:val="46"/>
              </w:numPr>
              <w:spacing w:before="71" w:after="52" w:line="227" w:lineRule="exact"/>
              <w:ind w:left="0" w:hanging="432"/>
              <w:jc w:val="center"/>
              <w:textAlignment w:val="baseline"/>
              <w:rPr>
                <w:rFonts w:cs="Arial"/>
                <w:szCs w:val="18"/>
                <w:lang w:val="de-DE"/>
              </w:rPr>
            </w:pPr>
          </w:p>
        </w:tc>
        <w:tc>
          <w:tcPr>
            <w:tcW w:w="2276"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3AA0CB9D" w14:textId="77777777">
            <w:pPr>
              <w:spacing w:before="71" w:after="52" w:line="227" w:lineRule="exact"/>
              <w:ind w:left="105"/>
              <w:textAlignment w:val="baseline"/>
              <w:rPr>
                <w:rFonts w:cs="Arial"/>
                <w:szCs w:val="18"/>
                <w:lang w:val="de-DE"/>
              </w:rPr>
            </w:pPr>
            <w:r w:rsidRPr="00D11949">
              <w:rPr>
                <w:rFonts w:cs="Arial"/>
                <w:szCs w:val="18"/>
                <w:lang w:val="de-DE"/>
              </w:rPr>
              <w:t>No comment</w:t>
            </w:r>
          </w:p>
        </w:tc>
        <w:tc>
          <w:tcPr>
            <w:tcW w:w="5102"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45B0105D" w14:textId="77777777">
            <w:pPr>
              <w:spacing w:before="71" w:after="52" w:line="227" w:lineRule="exact"/>
              <w:ind w:left="110"/>
              <w:textAlignment w:val="baseline"/>
              <w:rPr>
                <w:rFonts w:cs="Arial"/>
                <w:szCs w:val="18"/>
                <w:lang w:val="de-DE"/>
              </w:rPr>
            </w:pPr>
            <w:r w:rsidRPr="00D11949">
              <w:rPr>
                <w:rFonts w:cs="Arial"/>
                <w:szCs w:val="18"/>
                <w:lang w:val="de-DE"/>
              </w:rPr>
              <w:t xml:space="preserve">The </w:t>
            </w:r>
            <w:r w:rsidRPr="00D11949">
              <w:rPr>
                <w:rFonts w:cs="Arial"/>
                <w:i/>
                <w:iCs/>
                <w:szCs w:val="18"/>
                <w:lang w:val="de-DE"/>
              </w:rPr>
              <w:t xml:space="preserve">Contractor </w:t>
            </w:r>
            <w:r w:rsidRPr="00D11949">
              <w:rPr>
                <w:rFonts w:cs="Arial"/>
                <w:szCs w:val="18"/>
                <w:lang w:val="de-DE"/>
              </w:rPr>
              <w:t>may proceed.</w:t>
            </w:r>
          </w:p>
        </w:tc>
      </w:tr>
      <w:tr w:rsidRPr="00D11949" w:rsidR="00583EBF" w14:paraId="3861DDBF" w14:textId="77777777">
        <w:trPr>
          <w:trHeight w:val="825" w:hRule="exact"/>
          <w:jc w:val="center"/>
        </w:trPr>
        <w:tc>
          <w:tcPr>
            <w:tcW w:w="2260" w:type="dxa"/>
            <w:tcBorders>
              <w:top w:val="single" w:color="000000" w:sz="6" w:space="0"/>
              <w:left w:val="single" w:color="000000" w:sz="6" w:space="0"/>
              <w:bottom w:val="single" w:color="000000" w:sz="6" w:space="0"/>
              <w:right w:val="single" w:color="000000" w:sz="6" w:space="0"/>
            </w:tcBorders>
          </w:tcPr>
          <w:p w:rsidRPr="00D11949" w:rsidR="00583EBF" w:rsidRDefault="00583EBF" w14:paraId="11D65462" w14:textId="77777777">
            <w:pPr>
              <w:numPr>
                <w:ilvl w:val="0"/>
                <w:numId w:val="46"/>
              </w:numPr>
              <w:spacing w:before="301" w:after="283" w:line="227" w:lineRule="exact"/>
              <w:ind w:left="0" w:hanging="432"/>
              <w:jc w:val="center"/>
              <w:textAlignment w:val="baseline"/>
              <w:rPr>
                <w:rFonts w:cs="Arial"/>
                <w:szCs w:val="18"/>
                <w:lang w:val="de-DE"/>
              </w:rPr>
            </w:pPr>
          </w:p>
        </w:tc>
        <w:tc>
          <w:tcPr>
            <w:tcW w:w="2276"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66700100" w14:textId="77777777">
            <w:pPr>
              <w:spacing w:before="301" w:after="283" w:line="227" w:lineRule="exact"/>
              <w:ind w:left="105"/>
              <w:textAlignment w:val="baseline"/>
              <w:rPr>
                <w:rFonts w:cs="Arial"/>
                <w:szCs w:val="18"/>
                <w:lang w:val="de-DE"/>
              </w:rPr>
            </w:pPr>
            <w:r w:rsidRPr="00D11949">
              <w:rPr>
                <w:rFonts w:cs="Arial"/>
                <w:szCs w:val="18"/>
                <w:lang w:val="de-DE"/>
              </w:rPr>
              <w:t>Comments as noted</w:t>
            </w:r>
          </w:p>
        </w:tc>
        <w:tc>
          <w:tcPr>
            <w:tcW w:w="5102"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71E34F30" w14:textId="77777777">
            <w:pPr>
              <w:spacing w:before="69" w:after="52" w:line="230" w:lineRule="exact"/>
              <w:ind w:left="108" w:right="396"/>
              <w:textAlignment w:val="baseline"/>
              <w:rPr>
                <w:rFonts w:cs="Arial"/>
                <w:szCs w:val="18"/>
              </w:rPr>
            </w:pPr>
            <w:r w:rsidRPr="00D11949">
              <w:rPr>
                <w:rFonts w:cs="Arial"/>
                <w:szCs w:val="18"/>
              </w:rPr>
              <w:t xml:space="preserve">The </w:t>
            </w:r>
            <w:r w:rsidRPr="00D11949">
              <w:rPr>
                <w:rFonts w:cs="Arial"/>
                <w:i/>
                <w:iCs/>
                <w:szCs w:val="18"/>
              </w:rPr>
              <w:t xml:space="preserve">Contractor </w:t>
            </w:r>
            <w:r w:rsidRPr="00D11949">
              <w:rPr>
                <w:rFonts w:cs="Arial"/>
                <w:szCs w:val="18"/>
              </w:rPr>
              <w:t>may proceed at their own risk, incorporating the comments in a timely manner, and resubmit.</w:t>
            </w:r>
          </w:p>
        </w:tc>
      </w:tr>
      <w:tr w:rsidRPr="00D11949" w:rsidR="00583EBF" w14:paraId="733CDED7" w14:textId="77777777">
        <w:trPr>
          <w:trHeight w:val="365" w:hRule="exact"/>
          <w:jc w:val="center"/>
        </w:trPr>
        <w:tc>
          <w:tcPr>
            <w:tcW w:w="2260" w:type="dxa"/>
            <w:tcBorders>
              <w:top w:val="single" w:color="000000" w:sz="6" w:space="0"/>
              <w:left w:val="single" w:color="000000" w:sz="6" w:space="0"/>
              <w:bottom w:val="single" w:color="000000" w:sz="6" w:space="0"/>
              <w:right w:val="single" w:color="000000" w:sz="6" w:space="0"/>
            </w:tcBorders>
          </w:tcPr>
          <w:p w:rsidRPr="00D11949" w:rsidR="00583EBF" w:rsidRDefault="00583EBF" w14:paraId="1D84C53A" w14:textId="77777777">
            <w:pPr>
              <w:numPr>
                <w:ilvl w:val="0"/>
                <w:numId w:val="46"/>
              </w:numPr>
              <w:spacing w:before="71" w:after="62" w:line="227" w:lineRule="exact"/>
              <w:ind w:left="0" w:hanging="432"/>
              <w:jc w:val="center"/>
              <w:textAlignment w:val="baseline"/>
              <w:rPr>
                <w:rFonts w:cs="Arial"/>
                <w:szCs w:val="18"/>
              </w:rPr>
            </w:pPr>
          </w:p>
        </w:tc>
        <w:tc>
          <w:tcPr>
            <w:tcW w:w="2276"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098EF793" w14:textId="77777777">
            <w:pPr>
              <w:spacing w:before="71" w:after="62" w:line="227" w:lineRule="exact"/>
              <w:ind w:left="105"/>
              <w:textAlignment w:val="baseline"/>
              <w:rPr>
                <w:rFonts w:cs="Arial"/>
                <w:szCs w:val="18"/>
                <w:lang w:val="de-DE"/>
              </w:rPr>
            </w:pPr>
            <w:r w:rsidRPr="00D11949">
              <w:rPr>
                <w:rFonts w:cs="Arial"/>
                <w:szCs w:val="18"/>
                <w:lang w:val="de-DE"/>
              </w:rPr>
              <w:t>Re-submit before proceeding</w:t>
            </w:r>
          </w:p>
        </w:tc>
        <w:tc>
          <w:tcPr>
            <w:tcW w:w="5102"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4CBC6A0A" w14:textId="77777777">
            <w:pPr>
              <w:spacing w:before="71" w:after="62" w:line="227" w:lineRule="exact"/>
              <w:ind w:left="110"/>
              <w:textAlignment w:val="baseline"/>
              <w:rPr>
                <w:rFonts w:cs="Arial"/>
                <w:szCs w:val="18"/>
              </w:rPr>
            </w:pPr>
            <w:r w:rsidRPr="00D11949">
              <w:rPr>
                <w:rFonts w:cs="Arial"/>
                <w:szCs w:val="18"/>
              </w:rPr>
              <w:t xml:space="preserve">The </w:t>
            </w:r>
            <w:r w:rsidRPr="00D11949">
              <w:rPr>
                <w:rFonts w:cs="Arial"/>
                <w:i/>
                <w:iCs/>
                <w:szCs w:val="18"/>
              </w:rPr>
              <w:t>Contractor</w:t>
            </w:r>
            <w:r w:rsidRPr="00D11949">
              <w:rPr>
                <w:rFonts w:cs="Arial"/>
                <w:szCs w:val="18"/>
              </w:rPr>
              <w:t xml:space="preserve"> must resubmit before proceeding.</w:t>
            </w:r>
          </w:p>
        </w:tc>
      </w:tr>
    </w:tbl>
    <w:p w:rsidRPr="00D11949" w:rsidR="00583EBF" w:rsidP="00583EBF" w:rsidRDefault="00583EBF" w14:paraId="013DDCD0" w14:textId="77777777">
      <w:pPr>
        <w:tabs>
          <w:tab w:val="left" w:pos="1224"/>
        </w:tabs>
        <w:spacing w:line="254" w:lineRule="exact"/>
        <w:ind w:left="72"/>
        <w:textAlignment w:val="baseline"/>
        <w:rPr>
          <w:rFonts w:cs="Arial"/>
          <w:szCs w:val="20"/>
        </w:rPr>
      </w:pPr>
    </w:p>
    <w:p w:rsidRPr="00D11949" w:rsidR="00583EBF" w:rsidP="00583EBF" w:rsidRDefault="00583EBF" w14:paraId="3D4CD108" w14:textId="77777777">
      <w:pPr>
        <w:tabs>
          <w:tab w:val="left" w:pos="1224"/>
        </w:tabs>
        <w:spacing w:before="153" w:line="254" w:lineRule="exact"/>
        <w:ind w:left="72"/>
        <w:textAlignment w:val="baseline"/>
        <w:rPr>
          <w:rFonts w:cs="Arial"/>
          <w:szCs w:val="20"/>
        </w:rPr>
      </w:pPr>
      <w:r w:rsidRPr="00D11949">
        <w:rPr>
          <w:rFonts w:cs="Arial"/>
          <w:szCs w:val="20"/>
        </w:rPr>
        <w:t xml:space="preserve">Any incomplete or substandard submissions will automatically be given 'C' status. The </w:t>
      </w:r>
      <w:r w:rsidRPr="00D11949">
        <w:rPr>
          <w:rFonts w:cs="Arial"/>
          <w:i/>
          <w:iCs/>
          <w:szCs w:val="20"/>
        </w:rPr>
        <w:t>Contractor</w:t>
      </w:r>
      <w:r w:rsidRPr="00D11949">
        <w:rPr>
          <w:rFonts w:cs="Arial"/>
          <w:szCs w:val="20"/>
        </w:rPr>
        <w:t xml:space="preserve"> shall allow a period for the </w:t>
      </w:r>
      <w:r w:rsidRPr="00D11949">
        <w:rPr>
          <w:rFonts w:cs="Arial"/>
          <w:i/>
          <w:iCs/>
          <w:szCs w:val="20"/>
        </w:rPr>
        <w:t>Employer</w:t>
      </w:r>
      <w:r w:rsidRPr="00D11949">
        <w:rPr>
          <w:rFonts w:cs="Arial"/>
          <w:szCs w:val="20"/>
        </w:rPr>
        <w:t xml:space="preserve"> to review and comment on the </w:t>
      </w:r>
      <w:r w:rsidRPr="00D11949">
        <w:rPr>
          <w:rFonts w:cs="Arial"/>
          <w:i/>
          <w:iCs/>
          <w:szCs w:val="20"/>
        </w:rPr>
        <w:t>Contractor’s</w:t>
      </w:r>
      <w:r w:rsidRPr="00D11949">
        <w:rPr>
          <w:rFonts w:cs="Arial"/>
          <w:szCs w:val="20"/>
        </w:rPr>
        <w:t xml:space="preserve"> submitted Documents, as shown in the table below.</w:t>
      </w:r>
    </w:p>
    <w:p w:rsidRPr="00D11949" w:rsidR="00583EBF" w:rsidP="00583EBF" w:rsidRDefault="00583EBF" w14:paraId="46FC05F6" w14:textId="77777777">
      <w:pPr>
        <w:tabs>
          <w:tab w:val="left" w:pos="1224"/>
        </w:tabs>
        <w:spacing w:before="153" w:line="254" w:lineRule="exact"/>
        <w:ind w:left="72"/>
        <w:textAlignment w:val="baseline"/>
        <w:rPr>
          <w:rFonts w:cs="Arial"/>
          <w:szCs w:val="20"/>
        </w:rPr>
      </w:pPr>
    </w:p>
    <w:tbl>
      <w:tblPr>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Look w:val="04A0" w:firstRow="1" w:lastRow="0" w:firstColumn="1" w:lastColumn="0" w:noHBand="0" w:noVBand="1"/>
      </w:tblPr>
      <w:tblGrid>
        <w:gridCol w:w="4589"/>
        <w:gridCol w:w="1843"/>
        <w:gridCol w:w="3065"/>
      </w:tblGrid>
      <w:tr w:rsidRPr="00D11949" w:rsidR="00583EBF" w14:paraId="25EC1CCE" w14:textId="77777777">
        <w:trPr>
          <w:trHeight w:val="686" w:hRule="exact"/>
          <w:jc w:val="center"/>
        </w:trPr>
        <w:tc>
          <w:tcPr>
            <w:tcW w:w="4589"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4D7D7C71" w14:textId="77777777">
            <w:pPr>
              <w:spacing w:before="231" w:after="202" w:line="249" w:lineRule="exact"/>
              <w:ind w:right="562"/>
              <w:jc w:val="right"/>
              <w:textAlignment w:val="baseline"/>
              <w:rPr>
                <w:rFonts w:cs="Arial"/>
                <w:b/>
                <w:szCs w:val="18"/>
                <w:lang w:val="de-DE"/>
              </w:rPr>
            </w:pPr>
            <w:r w:rsidRPr="00D11949">
              <w:rPr>
                <w:rFonts w:cs="Arial"/>
                <w:b/>
                <w:szCs w:val="18"/>
                <w:lang w:val="de-DE"/>
              </w:rPr>
              <w:t>TYPE OF SUBMISSION</w:t>
            </w:r>
          </w:p>
        </w:tc>
        <w:tc>
          <w:tcPr>
            <w:tcW w:w="1843"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621BDF3A" w14:textId="77777777">
            <w:pPr>
              <w:spacing w:before="101" w:after="73" w:line="254" w:lineRule="exact"/>
              <w:jc w:val="center"/>
              <w:textAlignment w:val="baseline"/>
              <w:rPr>
                <w:rFonts w:cs="Arial"/>
                <w:b/>
                <w:szCs w:val="18"/>
                <w:lang w:val="de-DE"/>
              </w:rPr>
            </w:pPr>
            <w:r w:rsidRPr="00D11949">
              <w:rPr>
                <w:rFonts w:cs="Arial"/>
                <w:b/>
                <w:szCs w:val="18"/>
                <w:lang w:val="de-DE"/>
              </w:rPr>
              <w:t xml:space="preserve">WORKING </w:t>
            </w:r>
            <w:r w:rsidRPr="00D11949">
              <w:rPr>
                <w:rFonts w:cs="Arial"/>
                <w:b/>
                <w:szCs w:val="18"/>
                <w:lang w:val="de-DE"/>
              </w:rPr>
              <w:br/>
            </w:r>
            <w:r w:rsidRPr="00D11949">
              <w:rPr>
                <w:rFonts w:cs="Arial"/>
                <w:b/>
                <w:szCs w:val="18"/>
                <w:lang w:val="de-DE"/>
              </w:rPr>
              <w:t>DAYS</w:t>
            </w:r>
          </w:p>
        </w:tc>
        <w:tc>
          <w:tcPr>
            <w:tcW w:w="3065"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624FAEA7" w14:textId="77777777">
            <w:pPr>
              <w:spacing w:before="231" w:after="202" w:line="249" w:lineRule="exact"/>
              <w:ind w:right="1113"/>
              <w:jc w:val="right"/>
              <w:textAlignment w:val="baseline"/>
              <w:rPr>
                <w:rFonts w:cs="Arial"/>
                <w:b/>
                <w:szCs w:val="18"/>
                <w:lang w:val="de-DE"/>
              </w:rPr>
            </w:pPr>
            <w:r w:rsidRPr="00D11949">
              <w:rPr>
                <w:rFonts w:cs="Arial"/>
                <w:b/>
                <w:szCs w:val="18"/>
                <w:lang w:val="de-DE"/>
              </w:rPr>
              <w:t>FROM</w:t>
            </w:r>
          </w:p>
        </w:tc>
      </w:tr>
      <w:tr w:rsidRPr="00D11949" w:rsidR="00583EBF" w14:paraId="012A87C7" w14:textId="77777777">
        <w:trPr>
          <w:trHeight w:val="476" w:hRule="exact"/>
          <w:jc w:val="center"/>
        </w:trPr>
        <w:tc>
          <w:tcPr>
            <w:tcW w:w="4589"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6E19C008" w14:textId="77777777">
            <w:pPr>
              <w:spacing w:before="119" w:after="117" w:line="235" w:lineRule="exact"/>
              <w:ind w:left="115"/>
              <w:textAlignment w:val="baseline"/>
              <w:rPr>
                <w:rFonts w:cs="Arial"/>
                <w:szCs w:val="18"/>
                <w:lang w:val="de-DE"/>
              </w:rPr>
            </w:pPr>
            <w:r w:rsidRPr="00D11949">
              <w:rPr>
                <w:rFonts w:cs="Arial"/>
                <w:szCs w:val="18"/>
                <w:lang w:val="de-DE"/>
              </w:rPr>
              <w:t>Contractors’ Documents</w:t>
            </w:r>
          </w:p>
        </w:tc>
        <w:tc>
          <w:tcPr>
            <w:tcW w:w="1843"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6CE8F1C2" w14:textId="77777777">
            <w:pPr>
              <w:spacing w:before="129" w:after="117" w:line="225" w:lineRule="exact"/>
              <w:jc w:val="center"/>
              <w:textAlignment w:val="baseline"/>
              <w:rPr>
                <w:rFonts w:cs="Arial"/>
                <w:szCs w:val="18"/>
                <w:lang w:val="de-DE"/>
              </w:rPr>
            </w:pPr>
            <w:r w:rsidRPr="00D11949">
              <w:rPr>
                <w:rFonts w:cs="Arial"/>
                <w:szCs w:val="18"/>
                <w:lang w:val="de-DE"/>
              </w:rPr>
              <w:t>5</w:t>
            </w:r>
          </w:p>
        </w:tc>
        <w:tc>
          <w:tcPr>
            <w:tcW w:w="3065"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3F8F8D3F" w14:textId="77777777">
            <w:pPr>
              <w:spacing w:after="2" w:line="230" w:lineRule="exact"/>
              <w:ind w:left="108"/>
              <w:textAlignment w:val="baseline"/>
              <w:rPr>
                <w:rFonts w:cs="Arial"/>
                <w:szCs w:val="18"/>
              </w:rPr>
            </w:pPr>
            <w:r w:rsidRPr="00D11949">
              <w:rPr>
                <w:rFonts w:cs="Arial"/>
                <w:szCs w:val="18"/>
              </w:rPr>
              <w:t>Before date required by the Contractor</w:t>
            </w:r>
          </w:p>
        </w:tc>
      </w:tr>
      <w:tr w:rsidRPr="00D11949" w:rsidR="00583EBF" w14:paraId="5AEEE9B0" w14:textId="77777777">
        <w:trPr>
          <w:trHeight w:val="470" w:hRule="exact"/>
          <w:jc w:val="center"/>
        </w:trPr>
        <w:tc>
          <w:tcPr>
            <w:tcW w:w="4589"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57A78142" w14:textId="77777777">
            <w:pPr>
              <w:spacing w:line="224" w:lineRule="exact"/>
              <w:ind w:left="108"/>
              <w:textAlignment w:val="baseline"/>
              <w:rPr>
                <w:rFonts w:cs="Arial"/>
                <w:szCs w:val="18"/>
              </w:rPr>
            </w:pPr>
            <w:r w:rsidRPr="00D11949">
              <w:rPr>
                <w:rFonts w:cs="Arial"/>
                <w:szCs w:val="18"/>
              </w:rPr>
              <w:t>Draft O&amp;M Manuals, draft record drawings and performance data</w:t>
            </w:r>
          </w:p>
        </w:tc>
        <w:tc>
          <w:tcPr>
            <w:tcW w:w="1843"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5016A202" w14:textId="77777777">
            <w:pPr>
              <w:spacing w:before="128" w:after="103" w:line="225" w:lineRule="exact"/>
              <w:jc w:val="center"/>
              <w:textAlignment w:val="baseline"/>
              <w:rPr>
                <w:rFonts w:cs="Arial"/>
                <w:szCs w:val="18"/>
                <w:lang w:val="de-DE"/>
              </w:rPr>
            </w:pPr>
            <w:r w:rsidRPr="00D11949">
              <w:rPr>
                <w:rFonts w:cs="Arial"/>
                <w:szCs w:val="18"/>
                <w:lang w:val="de-DE"/>
              </w:rPr>
              <w:t>5</w:t>
            </w:r>
          </w:p>
        </w:tc>
        <w:tc>
          <w:tcPr>
            <w:tcW w:w="3065"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0F5214A6" w14:textId="77777777">
            <w:pPr>
              <w:spacing w:line="224" w:lineRule="exact"/>
              <w:ind w:left="108"/>
              <w:textAlignment w:val="baseline"/>
              <w:rPr>
                <w:rFonts w:cs="Arial"/>
                <w:szCs w:val="18"/>
              </w:rPr>
            </w:pPr>
            <w:r w:rsidRPr="00D11949">
              <w:rPr>
                <w:rFonts w:cs="Arial"/>
                <w:szCs w:val="18"/>
              </w:rPr>
              <w:t>Before start of testing and commissioning</w:t>
            </w:r>
          </w:p>
        </w:tc>
      </w:tr>
      <w:tr w:rsidRPr="00D11949" w:rsidR="00583EBF" w14:paraId="434D022B" w14:textId="77777777">
        <w:trPr>
          <w:trHeight w:val="475" w:hRule="exact"/>
          <w:jc w:val="center"/>
        </w:trPr>
        <w:tc>
          <w:tcPr>
            <w:tcW w:w="4589"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1A87E66C" w14:textId="77777777">
            <w:pPr>
              <w:spacing w:before="129" w:after="107" w:line="225" w:lineRule="exact"/>
              <w:ind w:left="115"/>
              <w:textAlignment w:val="baseline"/>
              <w:rPr>
                <w:rFonts w:cs="Arial"/>
                <w:szCs w:val="18"/>
                <w:lang w:val="de-DE"/>
              </w:rPr>
            </w:pPr>
            <w:r w:rsidRPr="00D11949">
              <w:rPr>
                <w:rFonts w:cs="Arial"/>
                <w:szCs w:val="18"/>
                <w:lang w:val="de-DE"/>
              </w:rPr>
              <w:t>Commissioning &amp; Testing Records</w:t>
            </w:r>
          </w:p>
        </w:tc>
        <w:tc>
          <w:tcPr>
            <w:tcW w:w="1843"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6A9F7CC5" w14:textId="77777777">
            <w:pPr>
              <w:spacing w:before="129" w:after="107" w:line="225" w:lineRule="exact"/>
              <w:jc w:val="center"/>
              <w:textAlignment w:val="baseline"/>
              <w:rPr>
                <w:rFonts w:cs="Arial"/>
                <w:szCs w:val="18"/>
                <w:lang w:val="de-DE"/>
              </w:rPr>
            </w:pPr>
            <w:r w:rsidRPr="00D11949">
              <w:rPr>
                <w:rFonts w:cs="Arial"/>
                <w:szCs w:val="18"/>
                <w:lang w:val="de-DE"/>
              </w:rPr>
              <w:t>5</w:t>
            </w:r>
          </w:p>
        </w:tc>
        <w:tc>
          <w:tcPr>
            <w:tcW w:w="3065"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038292F9" w14:textId="77777777">
            <w:pPr>
              <w:spacing w:before="129" w:after="107" w:line="225" w:lineRule="exact"/>
              <w:ind w:left="115"/>
              <w:textAlignment w:val="baseline"/>
              <w:rPr>
                <w:rFonts w:cs="Arial"/>
                <w:szCs w:val="18"/>
                <w:lang w:val="de-DE"/>
              </w:rPr>
            </w:pPr>
            <w:r w:rsidRPr="00D11949">
              <w:rPr>
                <w:rFonts w:cs="Arial"/>
                <w:szCs w:val="18"/>
                <w:lang w:val="de-DE"/>
              </w:rPr>
              <w:t>After tests</w:t>
            </w:r>
          </w:p>
        </w:tc>
      </w:tr>
      <w:tr w:rsidRPr="00D11949" w:rsidR="00583EBF" w14:paraId="1F93C2F7" w14:textId="77777777">
        <w:trPr>
          <w:trHeight w:val="740" w:hRule="exact"/>
          <w:jc w:val="center"/>
        </w:trPr>
        <w:tc>
          <w:tcPr>
            <w:tcW w:w="4589"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7C590FCC" w14:textId="77777777">
            <w:pPr>
              <w:spacing w:before="129" w:after="107" w:line="225" w:lineRule="exact"/>
              <w:ind w:left="115"/>
              <w:textAlignment w:val="baseline"/>
              <w:rPr>
                <w:rFonts w:cs="Arial"/>
                <w:szCs w:val="18"/>
              </w:rPr>
            </w:pPr>
            <w:r w:rsidRPr="00D11949">
              <w:rPr>
                <w:rFonts w:cs="Arial"/>
                <w:szCs w:val="18"/>
              </w:rPr>
              <w:t>Input to the project Health &amp; Safety File</w:t>
            </w:r>
          </w:p>
        </w:tc>
        <w:tc>
          <w:tcPr>
            <w:tcW w:w="1843"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7FBFFFB0" w14:textId="77777777">
            <w:pPr>
              <w:spacing w:before="129" w:after="107" w:line="225" w:lineRule="exact"/>
              <w:jc w:val="center"/>
              <w:textAlignment w:val="baseline"/>
              <w:rPr>
                <w:rFonts w:cs="Arial"/>
                <w:szCs w:val="18"/>
                <w:lang w:val="de-DE"/>
              </w:rPr>
            </w:pPr>
            <w:r w:rsidRPr="00D11949">
              <w:rPr>
                <w:rFonts w:cs="Arial"/>
                <w:szCs w:val="18"/>
                <w:lang w:val="de-DE"/>
              </w:rPr>
              <w:t>5</w:t>
            </w:r>
          </w:p>
        </w:tc>
        <w:tc>
          <w:tcPr>
            <w:tcW w:w="3065"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03C10970" w14:textId="77777777">
            <w:pPr>
              <w:spacing w:before="129" w:after="107" w:line="225" w:lineRule="exact"/>
              <w:ind w:left="115"/>
              <w:textAlignment w:val="baseline"/>
              <w:rPr>
                <w:rFonts w:cs="Arial"/>
                <w:szCs w:val="18"/>
                <w:lang w:val="de-DE"/>
              </w:rPr>
            </w:pPr>
            <w:r w:rsidRPr="00D11949">
              <w:rPr>
                <w:rFonts w:cs="Arial"/>
                <w:szCs w:val="18"/>
                <w:lang w:val="de-DE"/>
              </w:rPr>
              <w:t>Before construction commences</w:t>
            </w:r>
          </w:p>
        </w:tc>
      </w:tr>
      <w:tr w:rsidRPr="00D11949" w:rsidR="00583EBF" w14:paraId="24012FEC" w14:textId="77777777">
        <w:trPr>
          <w:trHeight w:val="481" w:hRule="exact"/>
          <w:jc w:val="center"/>
        </w:trPr>
        <w:tc>
          <w:tcPr>
            <w:tcW w:w="4589"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02AB36D4" w14:textId="77777777">
            <w:pPr>
              <w:spacing w:after="7" w:line="230" w:lineRule="exact"/>
              <w:ind w:left="108"/>
              <w:textAlignment w:val="baseline"/>
              <w:rPr>
                <w:rFonts w:cs="Arial"/>
                <w:szCs w:val="18"/>
              </w:rPr>
            </w:pPr>
            <w:r w:rsidRPr="00D11949">
              <w:rPr>
                <w:rFonts w:cs="Arial"/>
                <w:szCs w:val="18"/>
              </w:rPr>
              <w:t>‘A’ Status O&amp;M Manuals and Record Drawings</w:t>
            </w:r>
          </w:p>
        </w:tc>
        <w:tc>
          <w:tcPr>
            <w:tcW w:w="1843"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7D632639" w14:textId="77777777">
            <w:pPr>
              <w:spacing w:before="129" w:after="122" w:line="225" w:lineRule="exact"/>
              <w:jc w:val="center"/>
              <w:textAlignment w:val="baseline"/>
              <w:rPr>
                <w:rFonts w:cs="Arial"/>
                <w:szCs w:val="18"/>
                <w:lang w:val="de-DE"/>
              </w:rPr>
            </w:pPr>
            <w:r w:rsidRPr="00D11949">
              <w:rPr>
                <w:rFonts w:cs="Arial"/>
                <w:szCs w:val="18"/>
                <w:lang w:val="de-DE"/>
              </w:rPr>
              <w:t>5</w:t>
            </w:r>
          </w:p>
        </w:tc>
        <w:tc>
          <w:tcPr>
            <w:tcW w:w="3065" w:type="dxa"/>
            <w:tcBorders>
              <w:top w:val="single" w:color="000000" w:sz="6" w:space="0"/>
              <w:left w:val="single" w:color="000000" w:sz="6" w:space="0"/>
              <w:bottom w:val="single" w:color="000000" w:sz="6" w:space="0"/>
              <w:right w:val="single" w:color="000000" w:sz="6" w:space="0"/>
            </w:tcBorders>
            <w:hideMark/>
          </w:tcPr>
          <w:p w:rsidRPr="00D11949" w:rsidR="00583EBF" w:rsidRDefault="00583EBF" w14:paraId="5FBE564A" w14:textId="77777777">
            <w:pPr>
              <w:spacing w:before="129" w:after="122" w:line="225" w:lineRule="exact"/>
              <w:ind w:left="115"/>
              <w:textAlignment w:val="baseline"/>
              <w:rPr>
                <w:rFonts w:cs="Arial"/>
                <w:szCs w:val="18"/>
                <w:lang w:val="de-DE"/>
              </w:rPr>
            </w:pPr>
            <w:r w:rsidRPr="00D11949">
              <w:rPr>
                <w:rFonts w:cs="Arial"/>
                <w:szCs w:val="18"/>
                <w:lang w:val="de-DE"/>
              </w:rPr>
              <w:t>Before Practical Completion</w:t>
            </w:r>
          </w:p>
        </w:tc>
      </w:tr>
    </w:tbl>
    <w:p w:rsidRPr="00D11949" w:rsidR="00583EBF" w:rsidP="00583EBF" w:rsidRDefault="00583EBF" w14:paraId="5C983ECF" w14:textId="77777777">
      <w:pPr>
        <w:tabs>
          <w:tab w:val="left" w:pos="1152"/>
        </w:tabs>
        <w:spacing w:before="1" w:line="254" w:lineRule="exact"/>
        <w:ind w:left="72"/>
        <w:textAlignment w:val="baseline"/>
        <w:rPr>
          <w:rFonts w:cs="Arial"/>
          <w:szCs w:val="20"/>
        </w:rPr>
      </w:pPr>
    </w:p>
    <w:p w:rsidRPr="00D11949" w:rsidR="00583EBF" w:rsidP="00583EBF" w:rsidRDefault="00583EBF" w14:paraId="57AE6F61" w14:textId="77777777">
      <w:pPr>
        <w:tabs>
          <w:tab w:val="left" w:pos="1152"/>
        </w:tabs>
        <w:spacing w:before="1" w:line="254" w:lineRule="exact"/>
        <w:ind w:left="72"/>
        <w:textAlignment w:val="baseline"/>
        <w:rPr>
          <w:rFonts w:cs="Arial"/>
          <w:szCs w:val="20"/>
        </w:rPr>
      </w:pPr>
      <w:r w:rsidRPr="00D11949">
        <w:rPr>
          <w:rFonts w:cs="Arial"/>
          <w:szCs w:val="20"/>
        </w:rPr>
        <w:t xml:space="preserve">Comments given by the </w:t>
      </w:r>
      <w:r w:rsidRPr="00D11949">
        <w:rPr>
          <w:rFonts w:cs="Arial"/>
          <w:i/>
          <w:iCs/>
          <w:szCs w:val="20"/>
        </w:rPr>
        <w:t>Employer</w:t>
      </w:r>
      <w:r w:rsidRPr="00D11949">
        <w:rPr>
          <w:rFonts w:cs="Arial"/>
          <w:szCs w:val="20"/>
        </w:rPr>
        <w:t xml:space="preserve"> do not relieve the </w:t>
      </w:r>
      <w:r w:rsidRPr="00D11949">
        <w:rPr>
          <w:rFonts w:cs="Arial"/>
          <w:i/>
          <w:iCs/>
          <w:szCs w:val="20"/>
        </w:rPr>
        <w:t xml:space="preserve">Contractors </w:t>
      </w:r>
      <w:r w:rsidRPr="00D11949">
        <w:rPr>
          <w:rFonts w:cs="Arial"/>
          <w:szCs w:val="20"/>
        </w:rPr>
        <w:t xml:space="preserve">of their responsibilities and obligations regarding the execution of </w:t>
      </w:r>
      <w:r w:rsidRPr="00D11949">
        <w:rPr>
          <w:rFonts w:cs="Arial"/>
          <w:i/>
          <w:szCs w:val="20"/>
        </w:rPr>
        <w:t xml:space="preserve">the works </w:t>
      </w:r>
      <w:r w:rsidRPr="00D11949">
        <w:rPr>
          <w:rFonts w:cs="Arial"/>
          <w:szCs w:val="20"/>
        </w:rPr>
        <w:t xml:space="preserve">and compliance with the Contract Documentation and the Works Information Document. Comments given by the </w:t>
      </w:r>
      <w:r w:rsidRPr="00D11949">
        <w:rPr>
          <w:rFonts w:cs="Arial"/>
          <w:i/>
          <w:iCs/>
          <w:szCs w:val="20"/>
        </w:rPr>
        <w:t>Employer</w:t>
      </w:r>
      <w:r w:rsidRPr="00D11949">
        <w:rPr>
          <w:rFonts w:cs="Arial"/>
          <w:szCs w:val="20"/>
        </w:rPr>
        <w:t xml:space="preserve"> do not constitute a Change under the Contract.</w:t>
      </w:r>
    </w:p>
    <w:p w:rsidRPr="00D11949" w:rsidR="00583EBF" w:rsidP="00583EBF" w:rsidRDefault="00583EBF" w14:paraId="59F3B075" w14:textId="77777777">
      <w:pPr>
        <w:rPr>
          <w:rFonts w:cs="Arial"/>
          <w:szCs w:val="20"/>
        </w:rPr>
      </w:pPr>
    </w:p>
    <w:p w:rsidRPr="00D11949" w:rsidR="00583EBF" w:rsidP="00583EBF" w:rsidRDefault="00583EBF" w14:paraId="74C558A2" w14:textId="77777777"/>
    <w:p w:rsidRPr="00D11949" w:rsidR="00583EBF" w:rsidP="00583EBF" w:rsidRDefault="00583EBF" w14:paraId="51E640C7" w14:textId="77777777">
      <w:pPr>
        <w:numPr>
          <w:ilvl w:val="2"/>
          <w:numId w:val="0"/>
        </w:numPr>
        <w:tabs>
          <w:tab w:val="clear" w:pos="357"/>
          <w:tab w:val="left" w:pos="720"/>
          <w:tab w:val="num" w:pos="1134"/>
        </w:tabs>
        <w:spacing w:before="120" w:after="120" w:line="276" w:lineRule="auto"/>
        <w:outlineLvl w:val="2"/>
        <w:rPr>
          <w:b/>
        </w:rPr>
      </w:pPr>
      <w:bookmarkStart w:name="_Toc399484154" w:id="111"/>
      <w:bookmarkStart w:name="_Toc399506839" w:id="112"/>
      <w:bookmarkStart w:name="_Toc414018175" w:id="113"/>
      <w:bookmarkStart w:name="_Toc416797621" w:id="114"/>
      <w:bookmarkStart w:name="_Toc426848451" w:id="115"/>
      <w:bookmarkStart w:name="_Toc473282084" w:id="116"/>
      <w:bookmarkStart w:name="_Toc474241267" w:id="117"/>
      <w:bookmarkStart w:name="_Toc97115518" w:id="118"/>
      <w:r w:rsidRPr="00D11949">
        <w:rPr>
          <w:b/>
        </w:rPr>
        <w:t>Layout and Typography</w:t>
      </w:r>
      <w:bookmarkEnd w:id="111"/>
      <w:bookmarkEnd w:id="112"/>
      <w:bookmarkEnd w:id="113"/>
      <w:bookmarkEnd w:id="114"/>
      <w:bookmarkEnd w:id="115"/>
      <w:bookmarkEnd w:id="116"/>
      <w:bookmarkEnd w:id="117"/>
      <w:bookmarkEnd w:id="118"/>
    </w:p>
    <w:p w:rsidRPr="00D11949" w:rsidR="00583EBF" w:rsidP="00583EBF" w:rsidRDefault="00583EBF" w14:paraId="094FEAF0" w14:textId="77777777">
      <w:pPr>
        <w:spacing w:line="276" w:lineRule="auto"/>
      </w:pPr>
      <w:r w:rsidRPr="00D11949">
        <w:t>Ensure that every document complies with the following font specifications:</w:t>
      </w:r>
    </w:p>
    <w:p w:rsidRPr="00D11949" w:rsidR="00583EBF" w:rsidRDefault="00583EBF" w14:paraId="59F4A817" w14:textId="77777777">
      <w:pPr>
        <w:numPr>
          <w:ilvl w:val="0"/>
          <w:numId w:val="47"/>
        </w:numPr>
        <w:tabs>
          <w:tab w:val="clear" w:pos="357"/>
          <w:tab w:val="left" w:pos="720"/>
        </w:tabs>
        <w:spacing w:before="120" w:after="120" w:line="276" w:lineRule="auto"/>
        <w:ind w:left="1208" w:hanging="851"/>
        <w:jc w:val="both"/>
        <w:rPr>
          <w:rFonts w:cs="Arial"/>
          <w:szCs w:val="20"/>
          <w:lang w:val="x-none" w:eastAsia="en-ZA" w:bidi="en-US"/>
        </w:rPr>
      </w:pPr>
      <w:bookmarkStart w:name="_Toc336470492" w:id="119"/>
      <w:bookmarkStart w:name="_Toc340733909" w:id="120"/>
      <w:bookmarkStart w:name="_Toc341765602" w:id="121"/>
      <w:bookmarkStart w:name="_Toc342369159" w:id="122"/>
      <w:bookmarkStart w:name="_Toc343673043" w:id="123"/>
      <w:bookmarkStart w:name="_Toc343678208" w:id="124"/>
      <w:bookmarkStart w:name="_Toc346019065" w:id="125"/>
      <w:bookmarkStart w:name="_Toc346020492" w:id="126"/>
      <w:bookmarkStart w:name="_Toc347416178" w:id="127"/>
      <w:bookmarkStart w:name="_Toc348570996" w:id="128"/>
      <w:r w:rsidRPr="00D11949">
        <w:rPr>
          <w:rFonts w:cs="Arial"/>
          <w:szCs w:val="20"/>
          <w:lang w:val="x-none" w:eastAsia="en-ZA" w:bidi="en-US"/>
        </w:rPr>
        <w:t>Font Colour: Black</w:t>
      </w:r>
      <w:bookmarkEnd w:id="119"/>
      <w:bookmarkEnd w:id="120"/>
      <w:bookmarkEnd w:id="121"/>
      <w:bookmarkEnd w:id="122"/>
      <w:bookmarkEnd w:id="123"/>
      <w:bookmarkEnd w:id="124"/>
      <w:bookmarkEnd w:id="125"/>
      <w:bookmarkEnd w:id="126"/>
      <w:bookmarkEnd w:id="127"/>
      <w:bookmarkEnd w:id="128"/>
      <w:r w:rsidRPr="00D11949">
        <w:rPr>
          <w:rFonts w:cs="Arial"/>
          <w:szCs w:val="20"/>
          <w:lang w:val="x-none" w:eastAsia="en-ZA" w:bidi="en-US"/>
        </w:rPr>
        <w:t xml:space="preserve"> </w:t>
      </w:r>
    </w:p>
    <w:p w:rsidRPr="00D11949" w:rsidR="00583EBF" w:rsidRDefault="00583EBF" w14:paraId="19E16F52" w14:textId="77777777">
      <w:pPr>
        <w:numPr>
          <w:ilvl w:val="0"/>
          <w:numId w:val="47"/>
        </w:numPr>
        <w:tabs>
          <w:tab w:val="clear" w:pos="357"/>
          <w:tab w:val="left" w:pos="720"/>
        </w:tabs>
        <w:spacing w:before="120" w:after="120" w:line="276" w:lineRule="auto"/>
        <w:ind w:left="1208" w:hanging="851"/>
        <w:jc w:val="both"/>
        <w:rPr>
          <w:rFonts w:cs="Arial"/>
          <w:szCs w:val="20"/>
          <w:lang w:val="x-none" w:eastAsia="en-ZA" w:bidi="en-US"/>
        </w:rPr>
      </w:pPr>
      <w:bookmarkStart w:name="_Toc336470493" w:id="129"/>
      <w:bookmarkStart w:name="_Toc340733910" w:id="130"/>
      <w:bookmarkStart w:name="_Toc341765603" w:id="131"/>
      <w:bookmarkStart w:name="_Toc342369160" w:id="132"/>
      <w:bookmarkStart w:name="_Toc343673044" w:id="133"/>
      <w:bookmarkStart w:name="_Toc343678209" w:id="134"/>
      <w:bookmarkStart w:name="_Toc346019066" w:id="135"/>
      <w:bookmarkStart w:name="_Toc346020493" w:id="136"/>
      <w:bookmarkStart w:name="_Toc347416179" w:id="137"/>
      <w:bookmarkStart w:name="_Toc348570997" w:id="138"/>
      <w:r w:rsidRPr="00D11949">
        <w:rPr>
          <w:rFonts w:cs="Arial"/>
          <w:szCs w:val="20"/>
          <w:lang w:val="x-none" w:eastAsia="en-ZA" w:bidi="en-US"/>
        </w:rPr>
        <w:t>Main Headings Font Type: Arial, Bold, Capital Letters</w:t>
      </w:r>
      <w:bookmarkEnd w:id="129"/>
      <w:bookmarkEnd w:id="130"/>
      <w:bookmarkEnd w:id="131"/>
      <w:bookmarkEnd w:id="132"/>
      <w:bookmarkEnd w:id="133"/>
      <w:bookmarkEnd w:id="134"/>
      <w:bookmarkEnd w:id="135"/>
      <w:bookmarkEnd w:id="136"/>
      <w:bookmarkEnd w:id="137"/>
      <w:bookmarkEnd w:id="138"/>
    </w:p>
    <w:p w:rsidRPr="00D11949" w:rsidR="00583EBF" w:rsidRDefault="00583EBF" w14:paraId="78786504" w14:textId="77777777">
      <w:pPr>
        <w:numPr>
          <w:ilvl w:val="0"/>
          <w:numId w:val="47"/>
        </w:numPr>
        <w:tabs>
          <w:tab w:val="clear" w:pos="357"/>
          <w:tab w:val="left" w:pos="720"/>
        </w:tabs>
        <w:spacing w:before="120" w:after="120" w:line="276" w:lineRule="auto"/>
        <w:ind w:left="1208" w:hanging="851"/>
        <w:jc w:val="both"/>
        <w:rPr>
          <w:rFonts w:cs="Arial"/>
          <w:szCs w:val="20"/>
          <w:lang w:val="x-none" w:eastAsia="en-ZA" w:bidi="en-US"/>
        </w:rPr>
      </w:pPr>
      <w:bookmarkStart w:name="_Toc336470494" w:id="139"/>
      <w:bookmarkStart w:name="_Toc340733911" w:id="140"/>
      <w:bookmarkStart w:name="_Toc341765604" w:id="141"/>
      <w:bookmarkStart w:name="_Toc342369161" w:id="142"/>
      <w:bookmarkStart w:name="_Toc343673045" w:id="143"/>
      <w:bookmarkStart w:name="_Toc343678210" w:id="144"/>
      <w:bookmarkStart w:name="_Toc346019067" w:id="145"/>
      <w:bookmarkStart w:name="_Toc346020494" w:id="146"/>
      <w:bookmarkStart w:name="_Toc347416180" w:id="147"/>
      <w:bookmarkStart w:name="_Toc348570998" w:id="148"/>
      <w:r w:rsidRPr="00D11949">
        <w:rPr>
          <w:rFonts w:cs="Arial"/>
          <w:szCs w:val="20"/>
          <w:lang w:val="x-none" w:eastAsia="en-ZA" w:bidi="en-US"/>
        </w:rPr>
        <w:t>Main Heading Font Size: 12pt</w:t>
      </w:r>
      <w:bookmarkEnd w:id="139"/>
      <w:bookmarkEnd w:id="140"/>
      <w:bookmarkEnd w:id="141"/>
      <w:bookmarkEnd w:id="142"/>
      <w:bookmarkEnd w:id="143"/>
      <w:bookmarkEnd w:id="144"/>
      <w:bookmarkEnd w:id="145"/>
      <w:bookmarkEnd w:id="146"/>
      <w:bookmarkEnd w:id="147"/>
      <w:bookmarkEnd w:id="148"/>
      <w:r w:rsidRPr="00D11949">
        <w:rPr>
          <w:rFonts w:cs="Arial"/>
          <w:szCs w:val="20"/>
          <w:lang w:val="x-none" w:eastAsia="en-ZA" w:bidi="en-US"/>
        </w:rPr>
        <w:t xml:space="preserve"> </w:t>
      </w:r>
    </w:p>
    <w:p w:rsidRPr="00D11949" w:rsidR="00583EBF" w:rsidRDefault="00583EBF" w14:paraId="3DC84E8D" w14:textId="77777777">
      <w:pPr>
        <w:numPr>
          <w:ilvl w:val="0"/>
          <w:numId w:val="47"/>
        </w:numPr>
        <w:tabs>
          <w:tab w:val="clear" w:pos="357"/>
          <w:tab w:val="left" w:pos="720"/>
        </w:tabs>
        <w:spacing w:before="120" w:after="120" w:line="276" w:lineRule="auto"/>
        <w:ind w:left="1208" w:hanging="851"/>
        <w:jc w:val="both"/>
        <w:rPr>
          <w:rFonts w:cs="Arial"/>
          <w:lang w:val="en-US" w:eastAsia="en-ZA" w:bidi="en-US"/>
        </w:rPr>
      </w:pPr>
      <w:bookmarkStart w:name="_Toc336470495" w:id="149"/>
      <w:bookmarkStart w:name="_Toc340733912" w:id="150"/>
      <w:bookmarkStart w:name="_Toc341765605" w:id="151"/>
      <w:bookmarkStart w:name="_Toc342369162" w:id="152"/>
      <w:bookmarkStart w:name="_Toc343673046" w:id="153"/>
      <w:bookmarkStart w:name="_Toc343678211" w:id="154"/>
      <w:bookmarkStart w:name="_Toc346019068" w:id="155"/>
      <w:bookmarkStart w:name="_Toc346020495" w:id="156"/>
      <w:bookmarkStart w:name="_Toc347416181" w:id="157"/>
      <w:bookmarkStart w:name="_Toc348570999" w:id="158"/>
      <w:r w:rsidRPr="23066791">
        <w:rPr>
          <w:rFonts w:cs="Arial"/>
          <w:lang w:val="en-US" w:eastAsia="en-ZA" w:bidi="en-US"/>
        </w:rPr>
        <w:t>Sub Headings Font Type: Arial, Bold, Title Case</w:t>
      </w:r>
      <w:bookmarkEnd w:id="149"/>
      <w:bookmarkEnd w:id="150"/>
      <w:bookmarkEnd w:id="151"/>
      <w:bookmarkEnd w:id="152"/>
      <w:bookmarkEnd w:id="153"/>
      <w:bookmarkEnd w:id="154"/>
      <w:bookmarkEnd w:id="155"/>
      <w:bookmarkEnd w:id="156"/>
      <w:bookmarkEnd w:id="157"/>
      <w:bookmarkEnd w:id="158"/>
    </w:p>
    <w:p w:rsidRPr="00D11949" w:rsidR="00583EBF" w:rsidRDefault="00583EBF" w14:paraId="487A5A0E" w14:textId="77777777">
      <w:pPr>
        <w:numPr>
          <w:ilvl w:val="0"/>
          <w:numId w:val="47"/>
        </w:numPr>
        <w:tabs>
          <w:tab w:val="clear" w:pos="357"/>
          <w:tab w:val="left" w:pos="720"/>
        </w:tabs>
        <w:spacing w:before="120" w:after="120" w:line="276" w:lineRule="auto"/>
        <w:ind w:left="1208" w:hanging="851"/>
        <w:jc w:val="both"/>
        <w:rPr>
          <w:rFonts w:cs="Arial"/>
          <w:lang w:val="en-US" w:eastAsia="en-ZA" w:bidi="en-US"/>
        </w:rPr>
      </w:pPr>
      <w:bookmarkStart w:name="_Toc336470496" w:id="159"/>
      <w:bookmarkStart w:name="_Toc340733913" w:id="160"/>
      <w:bookmarkStart w:name="_Toc341765606" w:id="161"/>
      <w:bookmarkStart w:name="_Toc342369163" w:id="162"/>
      <w:bookmarkStart w:name="_Toc343673047" w:id="163"/>
      <w:bookmarkStart w:name="_Toc343678212" w:id="164"/>
      <w:bookmarkStart w:name="_Toc346019069" w:id="165"/>
      <w:bookmarkStart w:name="_Toc346020496" w:id="166"/>
      <w:bookmarkStart w:name="_Toc347416182" w:id="167"/>
      <w:bookmarkStart w:name="_Toc348571000" w:id="168"/>
      <w:r w:rsidRPr="23066791">
        <w:rPr>
          <w:rFonts w:cs="Arial"/>
          <w:lang w:val="en-US" w:eastAsia="en-ZA" w:bidi="en-US"/>
        </w:rPr>
        <w:t>Sub Headings Font Size: 11pt</w:t>
      </w:r>
      <w:bookmarkEnd w:id="159"/>
      <w:bookmarkEnd w:id="160"/>
      <w:bookmarkEnd w:id="161"/>
      <w:bookmarkEnd w:id="162"/>
      <w:bookmarkEnd w:id="163"/>
      <w:bookmarkEnd w:id="164"/>
      <w:bookmarkEnd w:id="165"/>
      <w:bookmarkEnd w:id="166"/>
      <w:bookmarkEnd w:id="167"/>
      <w:bookmarkEnd w:id="168"/>
    </w:p>
    <w:p w:rsidRPr="00D11949" w:rsidR="00583EBF" w:rsidRDefault="00583EBF" w14:paraId="18DD94F8" w14:textId="77777777">
      <w:pPr>
        <w:numPr>
          <w:ilvl w:val="0"/>
          <w:numId w:val="47"/>
        </w:numPr>
        <w:tabs>
          <w:tab w:val="clear" w:pos="357"/>
          <w:tab w:val="left" w:pos="720"/>
        </w:tabs>
        <w:spacing w:before="120" w:after="120" w:line="276" w:lineRule="auto"/>
        <w:ind w:left="1208" w:hanging="851"/>
        <w:jc w:val="both"/>
        <w:rPr>
          <w:rFonts w:cs="Arial"/>
          <w:szCs w:val="20"/>
          <w:lang w:val="x-none" w:eastAsia="en-ZA" w:bidi="en-US"/>
        </w:rPr>
      </w:pPr>
      <w:bookmarkStart w:name="_Toc336470497" w:id="169"/>
      <w:bookmarkStart w:name="_Toc340733914" w:id="170"/>
      <w:bookmarkStart w:name="_Toc341765607" w:id="171"/>
      <w:bookmarkStart w:name="_Toc342369164" w:id="172"/>
      <w:bookmarkStart w:name="_Toc343673048" w:id="173"/>
      <w:bookmarkStart w:name="_Toc343678213" w:id="174"/>
      <w:bookmarkStart w:name="_Toc346019070" w:id="175"/>
      <w:bookmarkStart w:name="_Toc346020497" w:id="176"/>
      <w:bookmarkStart w:name="_Toc347416183" w:id="177"/>
      <w:bookmarkStart w:name="_Toc348571001" w:id="178"/>
      <w:r w:rsidRPr="00D11949">
        <w:rPr>
          <w:rFonts w:cs="Arial"/>
          <w:szCs w:val="20"/>
          <w:lang w:val="x-none" w:eastAsia="en-ZA" w:bidi="en-US"/>
        </w:rPr>
        <w:t>Body Font Type: Arial, Sentence Case i.e., only the first letter of the first word is a capital letter.</w:t>
      </w:r>
      <w:bookmarkEnd w:id="169"/>
      <w:bookmarkEnd w:id="170"/>
      <w:bookmarkEnd w:id="171"/>
      <w:bookmarkEnd w:id="172"/>
      <w:bookmarkEnd w:id="173"/>
      <w:bookmarkEnd w:id="174"/>
      <w:bookmarkEnd w:id="175"/>
      <w:bookmarkEnd w:id="176"/>
      <w:bookmarkEnd w:id="177"/>
      <w:bookmarkEnd w:id="178"/>
    </w:p>
    <w:p w:rsidRPr="00D11949" w:rsidR="00583EBF" w:rsidRDefault="00583EBF" w14:paraId="07A8A552" w14:textId="77777777">
      <w:pPr>
        <w:numPr>
          <w:ilvl w:val="0"/>
          <w:numId w:val="47"/>
        </w:numPr>
        <w:tabs>
          <w:tab w:val="clear" w:pos="357"/>
          <w:tab w:val="left" w:pos="720"/>
        </w:tabs>
        <w:spacing w:before="120" w:after="120" w:line="276" w:lineRule="auto"/>
        <w:ind w:left="1208" w:hanging="851"/>
        <w:jc w:val="both"/>
        <w:rPr>
          <w:rFonts w:cs="Arial"/>
          <w:szCs w:val="20"/>
          <w:lang w:val="x-none" w:eastAsia="en-ZA" w:bidi="en-US"/>
        </w:rPr>
      </w:pPr>
      <w:bookmarkStart w:name="_Toc336470498" w:id="179"/>
      <w:bookmarkStart w:name="_Toc340733915" w:id="180"/>
      <w:bookmarkStart w:name="_Toc341765608" w:id="181"/>
      <w:bookmarkStart w:name="_Toc342369165" w:id="182"/>
      <w:bookmarkStart w:name="_Toc343673049" w:id="183"/>
      <w:bookmarkStart w:name="_Toc343678214" w:id="184"/>
      <w:bookmarkStart w:name="_Toc346019071" w:id="185"/>
      <w:bookmarkStart w:name="_Toc346020498" w:id="186"/>
      <w:bookmarkStart w:name="_Toc347416184" w:id="187"/>
      <w:bookmarkStart w:name="_Toc348571002" w:id="188"/>
      <w:r w:rsidRPr="00D11949">
        <w:rPr>
          <w:rFonts w:cs="Arial"/>
          <w:szCs w:val="20"/>
          <w:lang w:val="x-none" w:eastAsia="en-ZA" w:bidi="en-US"/>
        </w:rPr>
        <w:t>Body Text Font size:  11pt</w:t>
      </w:r>
      <w:bookmarkEnd w:id="179"/>
      <w:bookmarkEnd w:id="180"/>
      <w:bookmarkEnd w:id="181"/>
      <w:bookmarkEnd w:id="182"/>
      <w:bookmarkEnd w:id="183"/>
      <w:bookmarkEnd w:id="184"/>
      <w:bookmarkEnd w:id="185"/>
      <w:bookmarkEnd w:id="186"/>
      <w:bookmarkEnd w:id="187"/>
      <w:bookmarkEnd w:id="188"/>
    </w:p>
    <w:p w:rsidRPr="00D11949" w:rsidR="00583EBF" w:rsidRDefault="00583EBF" w14:paraId="6BDAE93E" w14:textId="77777777">
      <w:pPr>
        <w:numPr>
          <w:ilvl w:val="0"/>
          <w:numId w:val="47"/>
        </w:numPr>
        <w:tabs>
          <w:tab w:val="clear" w:pos="357"/>
          <w:tab w:val="left" w:pos="720"/>
        </w:tabs>
        <w:spacing w:before="120" w:after="120" w:line="276" w:lineRule="auto"/>
        <w:ind w:left="1208" w:hanging="851"/>
        <w:jc w:val="both"/>
        <w:rPr>
          <w:rFonts w:cs="Arial"/>
          <w:szCs w:val="20"/>
          <w:lang w:val="x-none" w:eastAsia="en-ZA" w:bidi="en-US"/>
        </w:rPr>
      </w:pPr>
      <w:bookmarkStart w:name="_Toc336470499" w:id="189"/>
      <w:bookmarkStart w:name="_Toc340733916" w:id="190"/>
      <w:bookmarkStart w:name="_Toc341765609" w:id="191"/>
      <w:bookmarkStart w:name="_Toc342369166" w:id="192"/>
      <w:bookmarkStart w:name="_Toc343673050" w:id="193"/>
      <w:bookmarkStart w:name="_Toc343678215" w:id="194"/>
      <w:bookmarkStart w:name="_Toc346019072" w:id="195"/>
      <w:bookmarkStart w:name="_Toc346020499" w:id="196"/>
      <w:bookmarkStart w:name="_Toc347416185" w:id="197"/>
      <w:bookmarkStart w:name="_Toc348571003" w:id="198"/>
      <w:r w:rsidRPr="00D11949">
        <w:rPr>
          <w:rFonts w:cs="Arial"/>
          <w:szCs w:val="20"/>
          <w:lang w:val="x-none" w:eastAsia="en-ZA" w:bidi="en-US"/>
        </w:rPr>
        <w:t>Line Spacing: 1.5 line spacing</w:t>
      </w:r>
      <w:bookmarkEnd w:id="189"/>
      <w:bookmarkEnd w:id="190"/>
      <w:bookmarkEnd w:id="191"/>
      <w:bookmarkEnd w:id="192"/>
      <w:bookmarkEnd w:id="193"/>
      <w:bookmarkEnd w:id="194"/>
      <w:bookmarkEnd w:id="195"/>
      <w:bookmarkEnd w:id="196"/>
      <w:bookmarkEnd w:id="197"/>
      <w:bookmarkEnd w:id="198"/>
    </w:p>
    <w:p w:rsidRPr="00D11949" w:rsidR="00583EBF" w:rsidRDefault="00583EBF" w14:paraId="4832E10A" w14:textId="77777777">
      <w:pPr>
        <w:numPr>
          <w:ilvl w:val="0"/>
          <w:numId w:val="47"/>
        </w:numPr>
        <w:tabs>
          <w:tab w:val="clear" w:pos="357"/>
          <w:tab w:val="left" w:pos="720"/>
        </w:tabs>
        <w:spacing w:before="120" w:after="120" w:line="276" w:lineRule="auto"/>
        <w:ind w:left="1208" w:hanging="851"/>
        <w:jc w:val="both"/>
        <w:rPr>
          <w:rFonts w:cs="Arial"/>
          <w:szCs w:val="20"/>
          <w:lang w:val="x-none" w:eastAsia="en-ZA" w:bidi="en-US"/>
        </w:rPr>
      </w:pPr>
      <w:bookmarkStart w:name="_Toc336470500" w:id="199"/>
      <w:bookmarkStart w:name="_Toc340733917" w:id="200"/>
      <w:bookmarkStart w:name="_Toc341765610" w:id="201"/>
      <w:bookmarkStart w:name="_Toc342369167" w:id="202"/>
      <w:bookmarkStart w:name="_Toc343673051" w:id="203"/>
      <w:bookmarkStart w:name="_Toc343678216" w:id="204"/>
      <w:bookmarkStart w:name="_Toc346019073" w:id="205"/>
      <w:bookmarkStart w:name="_Toc346020500" w:id="206"/>
      <w:bookmarkStart w:name="_Toc347416186" w:id="207"/>
      <w:bookmarkStart w:name="_Toc348571004" w:id="208"/>
      <w:r w:rsidRPr="00D11949">
        <w:rPr>
          <w:rFonts w:cs="Arial"/>
          <w:szCs w:val="20"/>
          <w:lang w:val="x-none" w:eastAsia="en-ZA" w:bidi="en-US"/>
        </w:rPr>
        <w:t>Margins: standard</w:t>
      </w:r>
      <w:bookmarkEnd w:id="199"/>
      <w:bookmarkEnd w:id="200"/>
      <w:bookmarkEnd w:id="201"/>
      <w:bookmarkEnd w:id="202"/>
      <w:bookmarkEnd w:id="203"/>
      <w:bookmarkEnd w:id="204"/>
      <w:bookmarkEnd w:id="205"/>
      <w:bookmarkEnd w:id="206"/>
      <w:bookmarkEnd w:id="207"/>
      <w:bookmarkEnd w:id="208"/>
    </w:p>
    <w:p w:rsidRPr="00D11949" w:rsidR="00583EBF" w:rsidRDefault="00583EBF" w14:paraId="62F01DAA" w14:textId="77777777">
      <w:pPr>
        <w:numPr>
          <w:ilvl w:val="0"/>
          <w:numId w:val="47"/>
        </w:numPr>
        <w:tabs>
          <w:tab w:val="clear" w:pos="357"/>
          <w:tab w:val="left" w:pos="720"/>
        </w:tabs>
        <w:spacing w:before="120" w:after="120" w:line="276" w:lineRule="auto"/>
        <w:ind w:left="1208" w:hanging="851"/>
        <w:jc w:val="both"/>
        <w:rPr>
          <w:rFonts w:cs="Arial"/>
          <w:szCs w:val="20"/>
          <w:lang w:val="x-none" w:eastAsia="en-ZA" w:bidi="en-US"/>
        </w:rPr>
      </w:pPr>
      <w:bookmarkStart w:name="_Toc336470501" w:id="209"/>
      <w:bookmarkStart w:name="_Toc340733918" w:id="210"/>
      <w:bookmarkStart w:name="_Toc341765611" w:id="211"/>
      <w:bookmarkStart w:name="_Toc342369168" w:id="212"/>
      <w:bookmarkStart w:name="_Toc343673052" w:id="213"/>
      <w:bookmarkStart w:name="_Toc343678217" w:id="214"/>
      <w:bookmarkStart w:name="_Toc346019074" w:id="215"/>
      <w:bookmarkStart w:name="_Toc346020501" w:id="216"/>
      <w:bookmarkStart w:name="_Toc347416187" w:id="217"/>
      <w:bookmarkStart w:name="_Toc348571005" w:id="218"/>
      <w:r w:rsidRPr="00D11949">
        <w:rPr>
          <w:rFonts w:cs="Arial"/>
          <w:szCs w:val="20"/>
          <w:lang w:val="x-none" w:eastAsia="en-ZA" w:bidi="en-US"/>
        </w:rPr>
        <w:t>Alignment:  full justification to be used</w:t>
      </w:r>
      <w:bookmarkEnd w:id="209"/>
      <w:bookmarkEnd w:id="210"/>
      <w:bookmarkEnd w:id="211"/>
      <w:bookmarkEnd w:id="212"/>
      <w:bookmarkEnd w:id="213"/>
      <w:bookmarkEnd w:id="214"/>
      <w:bookmarkEnd w:id="215"/>
      <w:bookmarkEnd w:id="216"/>
      <w:bookmarkEnd w:id="217"/>
      <w:bookmarkEnd w:id="218"/>
    </w:p>
    <w:p w:rsidRPr="00D11949" w:rsidR="00583EBF" w:rsidRDefault="00583EBF" w14:paraId="30AEE537" w14:textId="77777777">
      <w:pPr>
        <w:numPr>
          <w:ilvl w:val="0"/>
          <w:numId w:val="47"/>
        </w:numPr>
        <w:tabs>
          <w:tab w:val="clear" w:pos="357"/>
          <w:tab w:val="left" w:pos="720"/>
        </w:tabs>
        <w:spacing w:before="120" w:after="120" w:line="276" w:lineRule="auto"/>
        <w:ind w:left="1208" w:hanging="851"/>
        <w:jc w:val="both"/>
        <w:rPr>
          <w:rFonts w:cs="Arial"/>
          <w:szCs w:val="20"/>
          <w:lang w:val="x-none" w:eastAsia="en-ZA" w:bidi="en-US"/>
        </w:rPr>
      </w:pPr>
      <w:bookmarkStart w:name="_Toc336470502" w:id="219"/>
      <w:bookmarkStart w:name="_Toc340733919" w:id="220"/>
      <w:bookmarkStart w:name="_Toc341765612" w:id="221"/>
      <w:bookmarkStart w:name="_Toc342369169" w:id="222"/>
      <w:bookmarkStart w:name="_Toc343673053" w:id="223"/>
      <w:bookmarkStart w:name="_Toc343678218" w:id="224"/>
      <w:bookmarkStart w:name="_Toc346019075" w:id="225"/>
      <w:bookmarkStart w:name="_Toc346020502" w:id="226"/>
      <w:bookmarkStart w:name="_Toc347416188" w:id="227"/>
      <w:bookmarkStart w:name="_Toc348571006" w:id="228"/>
      <w:r w:rsidRPr="00D11949">
        <w:rPr>
          <w:rFonts w:cs="Arial"/>
          <w:szCs w:val="20"/>
          <w:lang w:val="x-none" w:eastAsia="en-ZA" w:bidi="en-US"/>
        </w:rPr>
        <w:t>Paragraphing: one line skip between paragraphs</w:t>
      </w:r>
      <w:bookmarkEnd w:id="219"/>
      <w:bookmarkEnd w:id="220"/>
      <w:bookmarkEnd w:id="221"/>
      <w:bookmarkEnd w:id="222"/>
      <w:bookmarkEnd w:id="223"/>
      <w:bookmarkEnd w:id="224"/>
      <w:bookmarkEnd w:id="225"/>
      <w:bookmarkEnd w:id="226"/>
      <w:bookmarkEnd w:id="227"/>
      <w:bookmarkEnd w:id="228"/>
    </w:p>
    <w:p w:rsidRPr="00D11949" w:rsidR="00583EBF" w:rsidRDefault="00583EBF" w14:paraId="409C3C62" w14:textId="77777777">
      <w:pPr>
        <w:numPr>
          <w:ilvl w:val="0"/>
          <w:numId w:val="47"/>
        </w:numPr>
        <w:tabs>
          <w:tab w:val="clear" w:pos="357"/>
          <w:tab w:val="left" w:pos="720"/>
        </w:tabs>
        <w:spacing w:before="120" w:after="120" w:line="276" w:lineRule="auto"/>
        <w:ind w:left="1208" w:hanging="851"/>
        <w:jc w:val="both"/>
        <w:rPr>
          <w:rFonts w:cs="Arial"/>
          <w:lang w:val="en-US" w:eastAsia="en-ZA" w:bidi="en-US"/>
        </w:rPr>
      </w:pPr>
      <w:bookmarkStart w:name="_Toc342369170" w:id="229"/>
      <w:bookmarkStart w:name="_Toc343673054" w:id="230"/>
      <w:bookmarkStart w:name="_Toc343678219" w:id="231"/>
      <w:bookmarkStart w:name="_Toc346019076" w:id="232"/>
      <w:bookmarkStart w:name="_Toc346020503" w:id="233"/>
      <w:bookmarkStart w:name="_Toc347416189" w:id="234"/>
      <w:bookmarkStart w:name="_Toc348571007" w:id="235"/>
      <w:r w:rsidRPr="23066791">
        <w:rPr>
          <w:rFonts w:cs="Arial"/>
          <w:lang w:val="en-US" w:eastAsia="en-ZA" w:bidi="en-US"/>
        </w:rPr>
        <w:t>Pagination: centred page numbers (about 0.5 inches from bottom)</w:t>
      </w:r>
      <w:bookmarkEnd w:id="229"/>
      <w:bookmarkEnd w:id="230"/>
      <w:bookmarkEnd w:id="231"/>
      <w:bookmarkEnd w:id="232"/>
      <w:bookmarkEnd w:id="233"/>
      <w:bookmarkEnd w:id="234"/>
      <w:bookmarkEnd w:id="235"/>
    </w:p>
    <w:p w:rsidRPr="00D11949" w:rsidR="00583EBF" w:rsidRDefault="00583EBF" w14:paraId="44C5476E" w14:textId="77777777">
      <w:pPr>
        <w:numPr>
          <w:ilvl w:val="0"/>
          <w:numId w:val="47"/>
        </w:numPr>
        <w:tabs>
          <w:tab w:val="clear" w:pos="357"/>
          <w:tab w:val="left" w:pos="720"/>
        </w:tabs>
        <w:spacing w:before="120" w:after="120" w:line="276" w:lineRule="auto"/>
        <w:ind w:left="1208" w:hanging="851"/>
        <w:jc w:val="both"/>
        <w:rPr>
          <w:rFonts w:cs="Arial"/>
          <w:szCs w:val="20"/>
          <w:lang w:val="x-none" w:eastAsia="en-ZA" w:bidi="en-US"/>
        </w:rPr>
      </w:pPr>
      <w:bookmarkStart w:name="_Toc342369171" w:id="236"/>
      <w:bookmarkStart w:name="_Toc343673055" w:id="237"/>
      <w:bookmarkStart w:name="_Toc343678220" w:id="238"/>
      <w:bookmarkStart w:name="_Toc346019077" w:id="239"/>
      <w:bookmarkStart w:name="_Toc346020504" w:id="240"/>
      <w:bookmarkStart w:name="_Toc347416190" w:id="241"/>
      <w:bookmarkStart w:name="_Toc348571008" w:id="242"/>
      <w:r w:rsidRPr="00D11949">
        <w:rPr>
          <w:rFonts w:cs="Arial"/>
          <w:szCs w:val="20"/>
          <w:lang w:val="x-none" w:eastAsia="en-ZA" w:bidi="en-US"/>
        </w:rPr>
        <w:t>Indentations:  standard tab for all paragraphs (about 0.4 to 0.5 inches)</w:t>
      </w:r>
      <w:bookmarkEnd w:id="236"/>
      <w:bookmarkEnd w:id="237"/>
      <w:bookmarkEnd w:id="238"/>
      <w:bookmarkEnd w:id="239"/>
      <w:bookmarkEnd w:id="240"/>
      <w:bookmarkEnd w:id="241"/>
      <w:bookmarkEnd w:id="242"/>
    </w:p>
    <w:p w:rsidRPr="00D11949" w:rsidR="00583EBF" w:rsidP="00583EBF" w:rsidRDefault="00583EBF" w14:paraId="51F23506" w14:textId="77777777">
      <w:pPr>
        <w:numPr>
          <w:ilvl w:val="2"/>
          <w:numId w:val="0"/>
        </w:numPr>
        <w:tabs>
          <w:tab w:val="clear" w:pos="357"/>
          <w:tab w:val="left" w:pos="720"/>
          <w:tab w:val="num" w:pos="1134"/>
        </w:tabs>
        <w:spacing w:before="120" w:after="120" w:line="276" w:lineRule="auto"/>
        <w:outlineLvl w:val="2"/>
        <w:rPr>
          <w:b/>
        </w:rPr>
      </w:pPr>
      <w:bookmarkStart w:name="_Toc414018177" w:id="243"/>
      <w:bookmarkStart w:name="_Toc416796731" w:id="244"/>
      <w:bookmarkStart w:name="_Toc416796921" w:id="245"/>
      <w:bookmarkStart w:name="_Toc416797623" w:id="246"/>
      <w:bookmarkStart w:name="_Toc416798550" w:id="247"/>
      <w:bookmarkStart w:name="_Toc426848453" w:id="248"/>
      <w:bookmarkStart w:name="_Toc473282086" w:id="249"/>
      <w:bookmarkStart w:name="_Toc474241269" w:id="250"/>
      <w:bookmarkStart w:name="_Toc97115519" w:id="251"/>
      <w:r w:rsidRPr="00D11949">
        <w:rPr>
          <w:b/>
        </w:rPr>
        <w:t>Drawings</w:t>
      </w:r>
      <w:bookmarkEnd w:id="243"/>
      <w:bookmarkEnd w:id="244"/>
      <w:bookmarkEnd w:id="245"/>
      <w:bookmarkEnd w:id="246"/>
      <w:bookmarkEnd w:id="247"/>
      <w:bookmarkEnd w:id="248"/>
      <w:bookmarkEnd w:id="249"/>
      <w:bookmarkEnd w:id="250"/>
      <w:bookmarkEnd w:id="251"/>
      <w:r w:rsidRPr="00D11949">
        <w:rPr>
          <w:b/>
        </w:rPr>
        <w:t xml:space="preserve"> </w:t>
      </w:r>
    </w:p>
    <w:p w:rsidRPr="00C80B6C" w:rsidR="00583EBF" w:rsidP="00583EBF" w:rsidRDefault="00583EBF" w14:paraId="53E90AFC" w14:textId="77777777">
      <w:pPr>
        <w:spacing w:line="276" w:lineRule="auto"/>
      </w:pPr>
      <w:r w:rsidRPr="00C80B6C">
        <w:t xml:space="preserve">The creation, issuing and control of all Engineering Drawings will be in accordance to the latest revision of the </w:t>
      </w:r>
      <w:r w:rsidRPr="00C80B6C">
        <w:rPr>
          <w:i/>
        </w:rPr>
        <w:t>Employer</w:t>
      </w:r>
      <w:r w:rsidRPr="00C80B6C">
        <w:t xml:space="preserve">’s standard: </w:t>
      </w:r>
      <w:bookmarkStart w:name="_Hlk85983507" w:id="252"/>
      <w:r w:rsidRPr="00C80B6C">
        <w:t>240-86973501 (Engineering Drawing Standards – Common Requirements)</w:t>
      </w:r>
      <w:bookmarkEnd w:id="252"/>
      <w:r w:rsidRPr="00C80B6C">
        <w:t>.</w:t>
      </w:r>
    </w:p>
    <w:p w:rsidRPr="00D11949" w:rsidR="00583EBF" w:rsidP="00583EBF" w:rsidRDefault="00583EBF" w14:paraId="2E573D4A" w14:textId="29E9183D">
      <w:pPr>
        <w:spacing w:line="276" w:lineRule="auto"/>
        <w:rPr>
          <w:rFonts w:ascii="Tahoma" w:hAnsi="Tahoma" w:cs="Tahoma"/>
          <w:sz w:val="22"/>
          <w:szCs w:val="22"/>
          <w:lang w:val="en-ZA" w:eastAsia="en-ZA"/>
        </w:rPr>
      </w:pPr>
      <w:r w:rsidRPr="00C80B6C">
        <w:t xml:space="preserve">Drawings issued to the </w:t>
      </w:r>
      <w:r w:rsidRPr="00C80B6C">
        <w:rPr>
          <w:i/>
          <w:iCs/>
        </w:rPr>
        <w:t xml:space="preserve">Employer </w:t>
      </w:r>
      <w:r w:rsidRPr="00C80B6C">
        <w:t>may not be “Right Protected” or encrypted</w:t>
      </w:r>
      <w:r w:rsidRPr="00C80B6C">
        <w:rPr>
          <w:rFonts w:ascii="Tahoma" w:hAnsi="Tahoma" w:cs="Tahoma"/>
          <w:sz w:val="22"/>
          <w:szCs w:val="22"/>
          <w:lang w:val="en-ZA" w:eastAsia="en-ZA"/>
        </w:rPr>
        <w:t>.</w:t>
      </w:r>
    </w:p>
    <w:p w:rsidRPr="00D11949" w:rsidR="00583EBF" w:rsidP="00583EBF" w:rsidRDefault="00583EBF" w14:paraId="63D70E42" w14:textId="77777777">
      <w:pPr>
        <w:tabs>
          <w:tab w:val="clear" w:pos="357"/>
          <w:tab w:val="left" w:pos="720"/>
        </w:tabs>
        <w:autoSpaceDE w:val="0"/>
        <w:autoSpaceDN w:val="0"/>
        <w:adjustRightInd w:val="0"/>
        <w:rPr>
          <w:rFonts w:ascii="Tahoma" w:hAnsi="Tahoma" w:cs="Tahoma"/>
          <w:sz w:val="22"/>
          <w:szCs w:val="22"/>
          <w:lang w:val="en-ZA" w:eastAsia="en-ZA"/>
        </w:rPr>
      </w:pPr>
    </w:p>
    <w:p w:rsidRPr="00D11949" w:rsidR="00583EBF" w:rsidP="00583EBF" w:rsidRDefault="00583EBF" w14:paraId="4C4AD3AA" w14:textId="77777777">
      <w:pPr>
        <w:numPr>
          <w:ilvl w:val="2"/>
          <w:numId w:val="0"/>
        </w:numPr>
        <w:tabs>
          <w:tab w:val="clear" w:pos="357"/>
          <w:tab w:val="left" w:pos="720"/>
          <w:tab w:val="num" w:pos="1134"/>
        </w:tabs>
        <w:spacing w:before="120" w:after="120" w:line="276" w:lineRule="auto"/>
        <w:outlineLvl w:val="2"/>
        <w:rPr>
          <w:b/>
        </w:rPr>
      </w:pPr>
      <w:bookmarkStart w:name="_Toc97115521" w:id="253"/>
      <w:r w:rsidRPr="00D11949">
        <w:rPr>
          <w:b/>
        </w:rPr>
        <w:t>Engineering Change Management</w:t>
      </w:r>
      <w:bookmarkEnd w:id="253"/>
    </w:p>
    <w:p w:rsidRPr="00D11949" w:rsidR="00583EBF" w:rsidP="00583EBF" w:rsidRDefault="0014144E" w14:paraId="6DA70ADB" w14:textId="7D3BEA47">
      <w:pPr>
        <w:spacing w:line="276" w:lineRule="auto"/>
      </w:pPr>
      <w:r>
        <w:rPr>
          <w:rFonts w:cs="Arial"/>
          <w:szCs w:val="20"/>
        </w:rPr>
        <w:t>Any design changes that may be required on designs a</w:t>
      </w:r>
      <w:r w:rsidR="00954618">
        <w:rPr>
          <w:rFonts w:cs="Arial"/>
          <w:szCs w:val="20"/>
        </w:rPr>
        <w:t>ccepted</w:t>
      </w:r>
      <w:r>
        <w:rPr>
          <w:rFonts w:cs="Arial"/>
          <w:szCs w:val="20"/>
        </w:rPr>
        <w:t xml:space="preserve"> </w:t>
      </w:r>
      <w:r w:rsidR="00954618">
        <w:rPr>
          <w:rFonts w:cs="Arial"/>
          <w:szCs w:val="20"/>
        </w:rPr>
        <w:t>by</w:t>
      </w:r>
      <w:r>
        <w:rPr>
          <w:rFonts w:cs="Arial"/>
          <w:szCs w:val="20"/>
        </w:rPr>
        <w:t xml:space="preserve"> the Employer shall follow an engineering change process</w:t>
      </w:r>
      <w:r w:rsidR="00454BAE">
        <w:rPr>
          <w:rFonts w:cs="Arial"/>
          <w:szCs w:val="20"/>
        </w:rPr>
        <w:t xml:space="preserve">. </w:t>
      </w:r>
      <w:r w:rsidR="00DC2308">
        <w:rPr>
          <w:rFonts w:cs="Arial"/>
          <w:szCs w:val="20"/>
        </w:rPr>
        <w:t>The Contractor to submit his engineering change process to the Employer for approval</w:t>
      </w:r>
      <w:r w:rsidR="00613551">
        <w:rPr>
          <w:rFonts w:cs="Arial"/>
          <w:szCs w:val="20"/>
        </w:rPr>
        <w:t xml:space="preserve"> 4 weeks after Contract award. </w:t>
      </w:r>
      <w:r w:rsidR="00544636">
        <w:rPr>
          <w:rFonts w:cs="Arial"/>
          <w:szCs w:val="20"/>
        </w:rPr>
        <w:t>The</w:t>
      </w:r>
      <w:r>
        <w:rPr>
          <w:rFonts w:cs="Arial"/>
          <w:szCs w:val="20"/>
        </w:rPr>
        <w:t xml:space="preserve"> updated design </w:t>
      </w:r>
      <w:r w:rsidR="00544636">
        <w:rPr>
          <w:rFonts w:cs="Arial"/>
          <w:szCs w:val="20"/>
        </w:rPr>
        <w:t xml:space="preserve">to </w:t>
      </w:r>
      <w:r>
        <w:rPr>
          <w:rFonts w:cs="Arial"/>
          <w:szCs w:val="20"/>
        </w:rPr>
        <w:t xml:space="preserve">follow the document submission process as indicated in </w:t>
      </w:r>
      <w:r>
        <w:rPr>
          <w:rFonts w:cs="Arial"/>
          <w:szCs w:val="20"/>
        </w:rPr>
        <w:t xml:space="preserve">Functional Specification for </w:t>
      </w:r>
      <w:r w:rsidR="00A734A4">
        <w:rPr>
          <w:rFonts w:cs="Arial"/>
          <w:szCs w:val="20"/>
        </w:rPr>
        <w:t>Arnot</w:t>
      </w:r>
      <w:r>
        <w:rPr>
          <w:rFonts w:cs="Arial"/>
          <w:szCs w:val="20"/>
        </w:rPr>
        <w:t xml:space="preserve"> Solar PV Plant. The Employer response times for the approval of design changes are 14 </w:t>
      </w:r>
      <w:r w:rsidR="00D23A34">
        <w:rPr>
          <w:rFonts w:cs="Arial"/>
          <w:szCs w:val="20"/>
        </w:rPr>
        <w:t>days.</w:t>
      </w:r>
      <w:r w:rsidRPr="00D11949" w:rsidR="00583EBF">
        <w:t xml:space="preserve"> </w:t>
      </w:r>
    </w:p>
    <w:p w:rsidRPr="00D11949" w:rsidR="00583EBF" w:rsidP="00583EBF" w:rsidRDefault="00583EBF" w14:paraId="3C585531" w14:textId="77777777"/>
    <w:p w:rsidRPr="00D11949" w:rsidR="00583EBF" w:rsidP="00583EBF" w:rsidRDefault="00583EBF" w14:paraId="23C9065B" w14:textId="77777777">
      <w:pPr>
        <w:numPr>
          <w:ilvl w:val="2"/>
          <w:numId w:val="0"/>
        </w:numPr>
        <w:tabs>
          <w:tab w:val="clear" w:pos="357"/>
          <w:tab w:val="left" w:pos="720"/>
          <w:tab w:val="num" w:pos="1134"/>
        </w:tabs>
        <w:spacing w:before="120" w:after="120" w:line="276" w:lineRule="auto"/>
        <w:outlineLvl w:val="2"/>
        <w:rPr>
          <w:b/>
        </w:rPr>
      </w:pPr>
      <w:bookmarkStart w:name="_Toc411501929" w:id="254"/>
      <w:bookmarkStart w:name="_Toc411502283" w:id="255"/>
      <w:bookmarkStart w:name="_Toc411585508" w:id="256"/>
      <w:bookmarkStart w:name="_Toc411837088" w:id="257"/>
      <w:bookmarkStart w:name="_Toc411501931" w:id="258"/>
      <w:bookmarkStart w:name="_Toc411502285" w:id="259"/>
      <w:bookmarkStart w:name="_Toc411585510" w:id="260"/>
      <w:bookmarkStart w:name="_Toc411837090" w:id="261"/>
      <w:bookmarkStart w:name="_Toc411501932" w:id="262"/>
      <w:bookmarkStart w:name="_Toc411502286" w:id="263"/>
      <w:bookmarkStart w:name="_Toc411585511" w:id="264"/>
      <w:bookmarkStart w:name="_Toc411837091" w:id="265"/>
      <w:bookmarkStart w:name="_Toc411501933" w:id="266"/>
      <w:bookmarkStart w:name="_Toc411502287" w:id="267"/>
      <w:bookmarkStart w:name="_Toc411585512" w:id="268"/>
      <w:bookmarkStart w:name="_Toc411837092" w:id="269"/>
      <w:bookmarkStart w:name="_Toc411501935" w:id="270"/>
      <w:bookmarkStart w:name="_Toc411502289" w:id="271"/>
      <w:bookmarkStart w:name="_Toc411585514" w:id="272"/>
      <w:bookmarkStart w:name="_Toc411837094" w:id="273"/>
      <w:bookmarkStart w:name="_Toc411501936" w:id="274"/>
      <w:bookmarkStart w:name="_Toc411502290" w:id="275"/>
      <w:bookmarkStart w:name="_Toc411585515" w:id="276"/>
      <w:bookmarkStart w:name="_Toc411837095" w:id="277"/>
      <w:bookmarkStart w:name="_Toc411501938" w:id="278"/>
      <w:bookmarkStart w:name="_Toc411502292" w:id="279"/>
      <w:bookmarkStart w:name="_Toc411585517" w:id="280"/>
      <w:bookmarkStart w:name="_Toc411837097" w:id="281"/>
      <w:bookmarkStart w:name="_Toc411501939" w:id="282"/>
      <w:bookmarkStart w:name="_Toc411502293" w:id="283"/>
      <w:bookmarkStart w:name="_Toc411585518" w:id="284"/>
      <w:bookmarkStart w:name="_Toc411837098" w:id="285"/>
      <w:bookmarkStart w:name="_Toc411501940" w:id="286"/>
      <w:bookmarkStart w:name="_Toc411502294" w:id="287"/>
      <w:bookmarkStart w:name="_Toc411585519" w:id="288"/>
      <w:bookmarkStart w:name="_Toc411837099" w:id="289"/>
      <w:bookmarkStart w:name="_Toc411501941" w:id="290"/>
      <w:bookmarkStart w:name="_Toc411502295" w:id="291"/>
      <w:bookmarkStart w:name="_Toc411585520" w:id="292"/>
      <w:bookmarkStart w:name="_Toc411837100" w:id="293"/>
      <w:bookmarkStart w:name="_Toc411501942" w:id="294"/>
      <w:bookmarkStart w:name="_Toc411502296" w:id="295"/>
      <w:bookmarkStart w:name="_Toc411585521" w:id="296"/>
      <w:bookmarkStart w:name="_Toc411837101" w:id="297"/>
      <w:bookmarkStart w:name="_Toc411501943" w:id="298"/>
      <w:bookmarkStart w:name="_Toc411502297" w:id="299"/>
      <w:bookmarkStart w:name="_Toc411585522" w:id="300"/>
      <w:bookmarkStart w:name="_Toc411837102" w:id="301"/>
      <w:bookmarkStart w:name="_Toc411501944" w:id="302"/>
      <w:bookmarkStart w:name="_Toc411502298" w:id="303"/>
      <w:bookmarkStart w:name="_Toc411585523" w:id="304"/>
      <w:bookmarkStart w:name="_Toc411837103" w:id="305"/>
      <w:bookmarkStart w:name="_Toc411501945" w:id="306"/>
      <w:bookmarkStart w:name="_Toc411502299" w:id="307"/>
      <w:bookmarkStart w:name="_Toc411585524" w:id="308"/>
      <w:bookmarkStart w:name="_Toc411837104" w:id="309"/>
      <w:bookmarkStart w:name="_Toc411501946" w:id="310"/>
      <w:bookmarkStart w:name="_Toc411502300" w:id="311"/>
      <w:bookmarkStart w:name="_Toc411585525" w:id="312"/>
      <w:bookmarkStart w:name="_Toc411837105" w:id="313"/>
      <w:bookmarkStart w:name="_Toc411501947" w:id="314"/>
      <w:bookmarkStart w:name="_Toc411502301" w:id="315"/>
      <w:bookmarkStart w:name="_Toc411585526" w:id="316"/>
      <w:bookmarkStart w:name="_Toc411837106" w:id="317"/>
      <w:bookmarkStart w:name="_Toc411501948" w:id="318"/>
      <w:bookmarkStart w:name="_Toc411502302" w:id="319"/>
      <w:bookmarkStart w:name="_Toc411585527" w:id="320"/>
      <w:bookmarkStart w:name="_Toc411837107" w:id="321"/>
      <w:bookmarkStart w:name="_Toc411501949" w:id="322"/>
      <w:bookmarkStart w:name="_Toc411502303" w:id="323"/>
      <w:bookmarkStart w:name="_Toc411585528" w:id="324"/>
      <w:bookmarkStart w:name="_Toc411837108" w:id="325"/>
      <w:bookmarkStart w:name="_Toc411501950" w:id="326"/>
      <w:bookmarkStart w:name="_Toc411502304" w:id="327"/>
      <w:bookmarkStart w:name="_Toc411585529" w:id="328"/>
      <w:bookmarkStart w:name="_Toc411837109" w:id="329"/>
      <w:bookmarkStart w:name="_Toc411501953" w:id="330"/>
      <w:bookmarkStart w:name="_Toc411502307" w:id="331"/>
      <w:bookmarkStart w:name="_Toc411585532" w:id="332"/>
      <w:bookmarkStart w:name="_Toc411837112" w:id="333"/>
      <w:bookmarkStart w:name="_Toc411501954" w:id="334"/>
      <w:bookmarkStart w:name="_Toc411502308" w:id="335"/>
      <w:bookmarkStart w:name="_Toc411585533" w:id="336"/>
      <w:bookmarkStart w:name="_Toc411837113" w:id="337"/>
      <w:bookmarkStart w:name="_Toc411501955" w:id="338"/>
      <w:bookmarkStart w:name="_Toc411502309" w:id="339"/>
      <w:bookmarkStart w:name="_Toc411585534" w:id="340"/>
      <w:bookmarkStart w:name="_Toc411837114" w:id="341"/>
      <w:bookmarkStart w:name="_Toc411501956" w:id="342"/>
      <w:bookmarkStart w:name="_Toc411502310" w:id="343"/>
      <w:bookmarkStart w:name="_Toc411585535" w:id="344"/>
      <w:bookmarkStart w:name="_Toc411837115" w:id="345"/>
      <w:bookmarkStart w:name="_Toc411501959" w:id="346"/>
      <w:bookmarkStart w:name="_Toc411502313" w:id="347"/>
      <w:bookmarkStart w:name="_Toc411585538" w:id="348"/>
      <w:bookmarkStart w:name="_Toc411837118" w:id="349"/>
      <w:bookmarkStart w:name="_Toc411501960" w:id="350"/>
      <w:bookmarkStart w:name="_Toc411502314" w:id="351"/>
      <w:bookmarkStart w:name="_Toc411585539" w:id="352"/>
      <w:bookmarkStart w:name="_Toc411837119" w:id="353"/>
      <w:bookmarkStart w:name="_Toc411501963" w:id="354"/>
      <w:bookmarkStart w:name="_Toc411502317" w:id="355"/>
      <w:bookmarkStart w:name="_Toc411585542" w:id="356"/>
      <w:bookmarkStart w:name="_Toc411837122" w:id="357"/>
      <w:bookmarkStart w:name="_Toc411501966" w:id="358"/>
      <w:bookmarkStart w:name="_Toc411502320" w:id="359"/>
      <w:bookmarkStart w:name="_Toc411585545" w:id="360"/>
      <w:bookmarkStart w:name="_Toc411837125" w:id="361"/>
      <w:bookmarkStart w:name="_Toc411501967" w:id="362"/>
      <w:bookmarkStart w:name="_Toc411502321" w:id="363"/>
      <w:bookmarkStart w:name="_Toc411585546" w:id="364"/>
      <w:bookmarkStart w:name="_Toc411837126" w:id="365"/>
      <w:bookmarkStart w:name="_Toc411501968" w:id="366"/>
      <w:bookmarkStart w:name="_Toc411502322" w:id="367"/>
      <w:bookmarkStart w:name="_Toc411585547" w:id="368"/>
      <w:bookmarkStart w:name="_Toc411837127" w:id="369"/>
      <w:bookmarkStart w:name="_Toc411501969" w:id="370"/>
      <w:bookmarkStart w:name="_Toc411502323" w:id="371"/>
      <w:bookmarkStart w:name="_Toc411585548" w:id="372"/>
      <w:bookmarkStart w:name="_Toc411837128" w:id="373"/>
      <w:bookmarkStart w:name="_Toc411501970" w:id="374"/>
      <w:bookmarkStart w:name="_Toc411502324" w:id="375"/>
      <w:bookmarkStart w:name="_Toc411585549" w:id="376"/>
      <w:bookmarkStart w:name="_Toc411837129" w:id="377"/>
      <w:bookmarkStart w:name="_Toc411501974" w:id="378"/>
      <w:bookmarkStart w:name="_Toc411502328" w:id="379"/>
      <w:bookmarkStart w:name="_Toc411585553" w:id="380"/>
      <w:bookmarkStart w:name="_Toc411837133" w:id="381"/>
      <w:bookmarkStart w:name="_Toc411501975" w:id="382"/>
      <w:bookmarkStart w:name="_Toc411502329" w:id="383"/>
      <w:bookmarkStart w:name="_Toc411585554" w:id="384"/>
      <w:bookmarkStart w:name="_Toc411837134" w:id="385"/>
      <w:bookmarkStart w:name="_Toc411501993" w:id="386"/>
      <w:bookmarkStart w:name="_Toc411502347" w:id="387"/>
      <w:bookmarkStart w:name="_Toc411585572" w:id="388"/>
      <w:bookmarkStart w:name="_Toc411837152" w:id="389"/>
      <w:bookmarkStart w:name="_Toc411501994" w:id="390"/>
      <w:bookmarkStart w:name="_Toc411502348" w:id="391"/>
      <w:bookmarkStart w:name="_Toc411585573" w:id="392"/>
      <w:bookmarkStart w:name="_Toc411837153" w:id="393"/>
      <w:bookmarkStart w:name="_Toc411501995" w:id="394"/>
      <w:bookmarkStart w:name="_Toc411502349" w:id="395"/>
      <w:bookmarkStart w:name="_Toc411585574" w:id="396"/>
      <w:bookmarkStart w:name="_Toc411837154" w:id="397"/>
      <w:bookmarkStart w:name="_Toc411501996" w:id="398"/>
      <w:bookmarkStart w:name="_Toc411502350" w:id="399"/>
      <w:bookmarkStart w:name="_Toc411585575" w:id="400"/>
      <w:bookmarkStart w:name="_Toc411837155" w:id="401"/>
      <w:bookmarkStart w:name="_Toc411501997" w:id="402"/>
      <w:bookmarkStart w:name="_Toc411502351" w:id="403"/>
      <w:bookmarkStart w:name="_Toc411585576" w:id="404"/>
      <w:bookmarkStart w:name="_Toc411837156" w:id="405"/>
      <w:bookmarkStart w:name="_Toc411501998" w:id="406"/>
      <w:bookmarkStart w:name="_Toc411502352" w:id="407"/>
      <w:bookmarkStart w:name="_Toc411585577" w:id="408"/>
      <w:bookmarkStart w:name="_Toc411837157" w:id="409"/>
      <w:bookmarkStart w:name="_Toc411501999" w:id="410"/>
      <w:bookmarkStart w:name="_Toc411502353" w:id="411"/>
      <w:bookmarkStart w:name="_Toc411585578" w:id="412"/>
      <w:bookmarkStart w:name="_Toc411837158" w:id="413"/>
      <w:bookmarkStart w:name="_Toc411502001" w:id="414"/>
      <w:bookmarkStart w:name="_Toc411502355" w:id="415"/>
      <w:bookmarkStart w:name="_Toc411585580" w:id="416"/>
      <w:bookmarkStart w:name="_Toc411837160" w:id="417"/>
      <w:bookmarkStart w:name="_Toc411502002" w:id="418"/>
      <w:bookmarkStart w:name="_Toc411502356" w:id="419"/>
      <w:bookmarkStart w:name="_Toc411585581" w:id="420"/>
      <w:bookmarkStart w:name="_Toc411837161" w:id="421"/>
      <w:bookmarkStart w:name="_Toc411502003" w:id="422"/>
      <w:bookmarkStart w:name="_Toc411502357" w:id="423"/>
      <w:bookmarkStart w:name="_Toc411585582" w:id="424"/>
      <w:bookmarkStart w:name="_Toc411837162" w:id="425"/>
      <w:bookmarkStart w:name="_Toc411502004" w:id="426"/>
      <w:bookmarkStart w:name="_Toc411502358" w:id="427"/>
      <w:bookmarkStart w:name="_Toc411585583" w:id="428"/>
      <w:bookmarkStart w:name="_Toc411837163" w:id="429"/>
      <w:bookmarkStart w:name="_Toc411502005" w:id="430"/>
      <w:bookmarkStart w:name="_Toc411502359" w:id="431"/>
      <w:bookmarkStart w:name="_Toc411585584" w:id="432"/>
      <w:bookmarkStart w:name="_Toc411837164" w:id="433"/>
      <w:bookmarkStart w:name="_Toc411502006" w:id="434"/>
      <w:bookmarkStart w:name="_Toc411502360" w:id="435"/>
      <w:bookmarkStart w:name="_Toc411585585" w:id="436"/>
      <w:bookmarkStart w:name="_Toc411837165" w:id="437"/>
      <w:bookmarkStart w:name="_Toc411502010" w:id="438"/>
      <w:bookmarkStart w:name="_Toc411502364" w:id="439"/>
      <w:bookmarkStart w:name="_Toc411585589" w:id="440"/>
      <w:bookmarkStart w:name="_Toc411837169" w:id="441"/>
      <w:bookmarkStart w:name="_Toc411502011" w:id="442"/>
      <w:bookmarkStart w:name="_Toc411502365" w:id="443"/>
      <w:bookmarkStart w:name="_Toc411585590" w:id="444"/>
      <w:bookmarkStart w:name="_Toc411837170" w:id="445"/>
      <w:bookmarkStart w:name="_Toc411502016" w:id="446"/>
      <w:bookmarkStart w:name="_Toc411502370" w:id="447"/>
      <w:bookmarkStart w:name="_Toc411585595" w:id="448"/>
      <w:bookmarkStart w:name="_Toc411837175" w:id="449"/>
      <w:bookmarkStart w:name="_Toc411502021" w:id="450"/>
      <w:bookmarkStart w:name="_Toc411502375" w:id="451"/>
      <w:bookmarkStart w:name="_Toc411585600" w:id="452"/>
      <w:bookmarkStart w:name="_Toc411837180" w:id="453"/>
      <w:bookmarkStart w:name="_Toc411502022" w:id="454"/>
      <w:bookmarkStart w:name="_Toc411502376" w:id="455"/>
      <w:bookmarkStart w:name="_Toc411585601" w:id="456"/>
      <w:bookmarkStart w:name="_Toc411837181" w:id="457"/>
      <w:bookmarkStart w:name="_Toc411502023" w:id="458"/>
      <w:bookmarkStart w:name="_Toc411502377" w:id="459"/>
      <w:bookmarkStart w:name="_Toc411585602" w:id="460"/>
      <w:bookmarkStart w:name="_Toc411837182" w:id="461"/>
      <w:bookmarkStart w:name="_Toc411502029" w:id="462"/>
      <w:bookmarkStart w:name="_Toc411502383" w:id="463"/>
      <w:bookmarkStart w:name="_Toc411585608" w:id="464"/>
      <w:bookmarkStart w:name="_Toc411837188" w:id="465"/>
      <w:bookmarkStart w:name="_Toc411502030" w:id="466"/>
      <w:bookmarkStart w:name="_Toc411502384" w:id="467"/>
      <w:bookmarkStart w:name="_Toc411585609" w:id="468"/>
      <w:bookmarkStart w:name="_Toc411837189" w:id="469"/>
      <w:bookmarkStart w:name="_Toc97115522" w:id="470"/>
      <w:bookmarkStart w:name="_Toc474241271" w:id="471"/>
      <w:bookmarkStart w:name="_Toc473282088" w:id="472"/>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rsidRPr="00D11949">
        <w:rPr>
          <w:b/>
        </w:rPr>
        <w:t>Handover requirements</w:t>
      </w:r>
      <w:bookmarkEnd w:id="470"/>
      <w:bookmarkEnd w:id="471"/>
      <w:bookmarkEnd w:id="472"/>
    </w:p>
    <w:p w:rsidRPr="00D11949" w:rsidR="00583EBF" w:rsidP="00583EBF" w:rsidRDefault="00583EBF" w14:paraId="72058475" w14:textId="77777777">
      <w:pPr>
        <w:tabs>
          <w:tab w:val="clear" w:pos="357"/>
          <w:tab w:val="left" w:pos="720"/>
        </w:tabs>
        <w:spacing w:after="200"/>
        <w:rPr>
          <w:lang w:val="en-US"/>
        </w:rPr>
      </w:pPr>
      <w:r w:rsidRPr="00D11949">
        <w:t xml:space="preserve">The </w:t>
      </w:r>
      <w:r w:rsidRPr="00D11949">
        <w:rPr>
          <w:i/>
        </w:rPr>
        <w:t>Contractor</w:t>
      </w:r>
      <w:r w:rsidRPr="00D11949">
        <w:t xml:space="preserve"> is required to handover documentation in such a way that it is compatible with Eskom Quality systems.</w:t>
      </w:r>
    </w:p>
    <w:p w:rsidRPr="00D11949" w:rsidR="00583EBF" w:rsidP="00583EBF" w:rsidRDefault="00583EBF" w14:paraId="58B76D92" w14:textId="77777777">
      <w:pPr>
        <w:jc w:val="both"/>
      </w:pPr>
    </w:p>
    <w:p w:rsidRPr="00D11949" w:rsidR="00583EBF" w:rsidP="00583EBF" w:rsidRDefault="00583EBF" w14:paraId="0FF357A1" w14:textId="77777777">
      <w:pPr>
        <w:tabs>
          <w:tab w:val="clear" w:pos="357"/>
          <w:tab w:val="num" w:pos="576"/>
        </w:tabs>
        <w:spacing w:before="120" w:after="120"/>
        <w:ind w:left="576" w:hanging="576"/>
        <w:outlineLvl w:val="1"/>
        <w:rPr>
          <w:b/>
          <w:bCs/>
          <w:sz w:val="24"/>
        </w:rPr>
      </w:pPr>
      <w:r w:rsidRPr="00D11949">
        <w:rPr>
          <w:b/>
          <w:bCs/>
          <w:sz w:val="24"/>
        </w:rPr>
        <w:t>Health and safety risk management</w:t>
      </w:r>
    </w:p>
    <w:p w:rsidRPr="00D11949" w:rsidR="00583EBF" w:rsidP="00583EBF" w:rsidRDefault="00583EBF" w14:paraId="057569F3" w14:textId="77777777">
      <w:pPr>
        <w:jc w:val="both"/>
        <w:rPr>
          <w:lang w:val="en-ZA"/>
        </w:rPr>
      </w:pPr>
    </w:p>
    <w:p w:rsidRPr="00954618" w:rsidR="00583EBF" w:rsidP="00583EBF" w:rsidRDefault="00583EBF" w14:paraId="046E3412" w14:textId="416CDA59">
      <w:pPr>
        <w:jc w:val="both"/>
      </w:pPr>
      <w:r w:rsidRPr="00D23A34">
        <w:t xml:space="preserve">The </w:t>
      </w:r>
      <w:r w:rsidRPr="00D23A34">
        <w:rPr>
          <w:i/>
        </w:rPr>
        <w:t>Contractor</w:t>
      </w:r>
      <w:r w:rsidRPr="00D23A34">
        <w:t xml:space="preserve"> shall comply with all health and safety requirements stated in </w:t>
      </w:r>
      <w:r w:rsidRPr="00954618" w:rsidR="00EA37B1">
        <w:t xml:space="preserve">“OHS REQUIREMENTS FOR OHS REQUIREMENTS FOR </w:t>
      </w:r>
      <w:r w:rsidR="00A734A4">
        <w:t xml:space="preserve">ARNOT </w:t>
      </w:r>
      <w:r w:rsidRPr="00954618" w:rsidR="00EA37B1">
        <w:t>SOLAR PV 19.5 MW PROJECT.</w:t>
      </w:r>
    </w:p>
    <w:p w:rsidRPr="00D11949" w:rsidR="00583EBF" w:rsidP="00583EBF" w:rsidRDefault="00583EBF" w14:paraId="12D05123" w14:textId="77777777">
      <w:pPr>
        <w:jc w:val="both"/>
      </w:pPr>
    </w:p>
    <w:p w:rsidRPr="00D11949" w:rsidR="00583EBF" w:rsidP="00583EBF" w:rsidRDefault="00583EBF" w14:paraId="5CC560D6" w14:textId="77777777">
      <w:pPr>
        <w:tabs>
          <w:tab w:val="clear" w:pos="357"/>
          <w:tab w:val="num" w:pos="576"/>
        </w:tabs>
        <w:spacing w:before="120" w:after="120"/>
        <w:ind w:left="576" w:hanging="576"/>
        <w:outlineLvl w:val="1"/>
        <w:rPr>
          <w:b/>
          <w:bCs/>
          <w:sz w:val="24"/>
        </w:rPr>
      </w:pPr>
      <w:r w:rsidRPr="00D11949">
        <w:rPr>
          <w:b/>
          <w:bCs/>
          <w:sz w:val="24"/>
        </w:rPr>
        <w:t>Environmental constraints and management</w:t>
      </w:r>
    </w:p>
    <w:p w:rsidRPr="00D11949" w:rsidR="00583EBF" w:rsidP="00583EBF" w:rsidRDefault="00583EBF" w14:paraId="1B20E9A1" w14:textId="77777777">
      <w:pPr>
        <w:jc w:val="both"/>
      </w:pPr>
    </w:p>
    <w:p w:rsidRPr="002334A3" w:rsidR="00F245E5" w:rsidP="00EA37B1" w:rsidRDefault="00583EBF" w14:paraId="4C5BC04F" w14:textId="7EAC0E53">
      <w:pPr>
        <w:tabs>
          <w:tab w:val="clear" w:pos="357"/>
        </w:tabs>
        <w:rPr>
          <w:szCs w:val="20"/>
        </w:rPr>
      </w:pPr>
      <w:r w:rsidRPr="00D11949">
        <w:t xml:space="preserve">The </w:t>
      </w:r>
      <w:r w:rsidRPr="002334A3">
        <w:rPr>
          <w:i/>
        </w:rPr>
        <w:t>Contractor</w:t>
      </w:r>
      <w:r w:rsidRPr="00D11949">
        <w:t xml:space="preserve"> shall comply with the environmental criteria and constraints stated in</w:t>
      </w:r>
      <w:r w:rsidR="004F72F8">
        <w:t>, but not limited to,</w:t>
      </w:r>
      <w:r w:rsidRPr="00D11949">
        <w:t xml:space="preserve"> the </w:t>
      </w:r>
      <w:r w:rsidR="00A734A4">
        <w:t xml:space="preserve">Arnot </w:t>
      </w:r>
      <w:r w:rsidRPr="00952B66" w:rsidR="006348C3">
        <w:t xml:space="preserve"> Solar PV </w:t>
      </w:r>
      <w:r w:rsidR="00062762">
        <w:t xml:space="preserve">Plant </w:t>
      </w:r>
      <w:r w:rsidRPr="00952B66" w:rsidR="006348C3">
        <w:t>Functional Specification</w:t>
      </w:r>
      <w:r w:rsidRPr="00952B66" w:rsidR="006348C3">
        <w:rPr>
          <w:rFonts w:cs="Arial"/>
        </w:rPr>
        <w:t xml:space="preserve"> </w:t>
      </w:r>
      <w:r w:rsidR="004833ED">
        <w:rPr>
          <w:rFonts w:cs="Arial"/>
        </w:rPr>
        <w:t xml:space="preserve">including the </w:t>
      </w:r>
      <w:r w:rsidR="00F245E5">
        <w:rPr>
          <w:rFonts w:cs="Arial"/>
        </w:rPr>
        <w:t>environmental authorisation</w:t>
      </w:r>
      <w:r w:rsidR="00A734A4">
        <w:t>.</w:t>
      </w:r>
    </w:p>
    <w:p w:rsidRPr="00D11949" w:rsidR="00583EBF" w:rsidP="00583EBF" w:rsidRDefault="00F245E5" w14:paraId="58AF90F1" w14:textId="74B8AAC9">
      <w:pPr>
        <w:jc w:val="both"/>
      </w:pPr>
      <w:r>
        <w:rPr>
          <w:rFonts w:cs="Arial"/>
        </w:rPr>
        <w:t xml:space="preserve"> </w:t>
      </w:r>
      <w:r w:rsidRPr="00D11949" w:rsidR="00583EBF">
        <w:rPr>
          <w:rFonts w:cs="Arial"/>
        </w:rPr>
        <w:t xml:space="preserve"> </w:t>
      </w:r>
    </w:p>
    <w:p w:rsidRPr="00D11949" w:rsidR="00583EBF" w:rsidP="00583EBF" w:rsidRDefault="00583EBF" w14:paraId="62584404" w14:textId="77777777">
      <w:pPr>
        <w:jc w:val="both"/>
      </w:pPr>
    </w:p>
    <w:p w:rsidRPr="00D11949" w:rsidR="00583EBF" w:rsidP="00583EBF" w:rsidRDefault="00583EBF" w14:paraId="6F363ED1" w14:textId="77777777">
      <w:pPr>
        <w:tabs>
          <w:tab w:val="clear" w:pos="357"/>
          <w:tab w:val="num" w:pos="576"/>
        </w:tabs>
        <w:spacing w:before="120" w:after="120"/>
        <w:ind w:left="576" w:hanging="576"/>
        <w:outlineLvl w:val="1"/>
        <w:rPr>
          <w:b/>
          <w:bCs/>
          <w:sz w:val="24"/>
        </w:rPr>
      </w:pPr>
      <w:r w:rsidRPr="00D11949">
        <w:rPr>
          <w:b/>
          <w:bCs/>
          <w:sz w:val="24"/>
        </w:rPr>
        <w:t>Quality assurance requirements</w:t>
      </w:r>
    </w:p>
    <w:p w:rsidRPr="00D11949" w:rsidR="00583EBF" w:rsidP="00583EBF" w:rsidRDefault="00583EBF" w14:paraId="0F14D150" w14:textId="707810F2">
      <w:pPr>
        <w:jc w:val="both"/>
      </w:pPr>
      <w:r w:rsidRPr="00053D16">
        <w:t xml:space="preserve">The </w:t>
      </w:r>
      <w:r w:rsidRPr="00053D16">
        <w:rPr>
          <w:i/>
        </w:rPr>
        <w:t>Contractor</w:t>
      </w:r>
      <w:r w:rsidRPr="00053D16">
        <w:t xml:space="preserve"> shall comply with the quality assurance requirements </w:t>
      </w:r>
      <w:r w:rsidRPr="00053D16">
        <w:rPr>
          <w:rFonts w:cs="Arial"/>
        </w:rPr>
        <w:t>of the</w:t>
      </w:r>
      <w:r w:rsidRPr="00053D16" w:rsidR="00053D16">
        <w:t xml:space="preserve"> </w:t>
      </w:r>
      <w:r w:rsidRPr="00053D16" w:rsidR="00053D16">
        <w:rPr>
          <w:rFonts w:cs="Arial"/>
        </w:rPr>
        <w:t>Quality Requirements for the Contractor Appointed to Design, Supply, Install and Commission</w:t>
      </w:r>
      <w:r w:rsidR="00A734A4">
        <w:rPr>
          <w:rFonts w:cs="Arial"/>
        </w:rPr>
        <w:t xml:space="preserve"> Arnot Power </w:t>
      </w:r>
      <w:r w:rsidRPr="00053D16" w:rsidR="00053D16">
        <w:rPr>
          <w:rFonts w:cs="Arial"/>
        </w:rPr>
        <w:t xml:space="preserve">Station </w:t>
      </w:r>
      <w:r w:rsidRPr="00053D16">
        <w:rPr>
          <w:rFonts w:cs="Arial"/>
        </w:rPr>
        <w:t>as well as the requirements as specified in the document</w:t>
      </w:r>
      <w:r w:rsidR="00053D16">
        <w:rPr>
          <w:rFonts w:cs="Arial"/>
        </w:rPr>
        <w:t xml:space="preserve"> of </w:t>
      </w:r>
      <w:r w:rsidR="00A734A4">
        <w:rPr>
          <w:rFonts w:cs="Arial"/>
        </w:rPr>
        <w:t>Arnot</w:t>
      </w:r>
      <w:r w:rsidR="00053D16">
        <w:rPr>
          <w:rFonts w:cs="Arial"/>
        </w:rPr>
        <w:t xml:space="preserve"> Solar</w:t>
      </w:r>
      <w:r w:rsidR="00B634BE">
        <w:rPr>
          <w:rFonts w:cs="Arial"/>
        </w:rPr>
        <w:t xml:space="preserve"> PV Plant </w:t>
      </w:r>
      <w:r w:rsidR="00053D16">
        <w:rPr>
          <w:rFonts w:cs="Arial"/>
        </w:rPr>
        <w:t>Functional Specification</w:t>
      </w:r>
      <w:r w:rsidR="00A734A4">
        <w:rPr>
          <w:rFonts w:cs="Arial"/>
        </w:rPr>
        <w:t>.</w:t>
      </w:r>
    </w:p>
    <w:p w:rsidRPr="00D11949" w:rsidR="00583EBF" w:rsidP="00583EBF" w:rsidRDefault="00583EBF" w14:paraId="2CAEA76E" w14:textId="77777777">
      <w:pPr>
        <w:jc w:val="both"/>
      </w:pPr>
    </w:p>
    <w:p w:rsidRPr="00D11949" w:rsidR="00583EBF" w:rsidP="00583EBF" w:rsidRDefault="00583EBF" w14:paraId="2D747F12" w14:textId="77777777">
      <w:pPr>
        <w:jc w:val="both"/>
        <w:rPr>
          <w:rFonts w:cs="Arial"/>
        </w:rPr>
      </w:pPr>
    </w:p>
    <w:p w:rsidRPr="00D11949" w:rsidR="00583EBF" w:rsidP="00583EBF" w:rsidRDefault="00583EBF" w14:paraId="693BA569" w14:textId="77777777">
      <w:pPr>
        <w:jc w:val="both"/>
      </w:pPr>
    </w:p>
    <w:p w:rsidRPr="00D11949" w:rsidR="00583EBF" w:rsidP="00583EBF" w:rsidRDefault="00583EBF" w14:paraId="30459F1D" w14:textId="77777777">
      <w:pPr>
        <w:tabs>
          <w:tab w:val="clear" w:pos="357"/>
          <w:tab w:val="num" w:pos="576"/>
        </w:tabs>
        <w:spacing w:before="120" w:after="120"/>
        <w:ind w:left="576" w:hanging="576"/>
        <w:outlineLvl w:val="1"/>
        <w:rPr>
          <w:b/>
          <w:bCs/>
          <w:sz w:val="24"/>
        </w:rPr>
      </w:pPr>
      <w:r w:rsidRPr="00D11949">
        <w:rPr>
          <w:b/>
          <w:bCs/>
          <w:i/>
          <w:iCs/>
          <w:sz w:val="24"/>
        </w:rPr>
        <w:t>Contractor</w:t>
      </w:r>
      <w:r w:rsidRPr="00D11949">
        <w:rPr>
          <w:b/>
          <w:bCs/>
          <w:sz w:val="24"/>
        </w:rPr>
        <w:t>’s management, supervision and key people</w:t>
      </w:r>
    </w:p>
    <w:p w:rsidRPr="00D11949" w:rsidR="00583EBF" w:rsidP="00583EBF" w:rsidRDefault="00583EBF" w14:paraId="79F5D993" w14:textId="77777777">
      <w:pPr>
        <w:jc w:val="both"/>
      </w:pPr>
    </w:p>
    <w:p w:rsidRPr="00D11949" w:rsidR="00583EBF" w:rsidP="00583EBF" w:rsidRDefault="00583EBF" w14:paraId="67A8C586" w14:textId="28D82F83">
      <w:r w:rsidRPr="00EC3E9F">
        <w:rPr>
          <w:rFonts w:cs="Arial"/>
        </w:rPr>
        <w:t xml:space="preserve">The </w:t>
      </w:r>
      <w:r w:rsidRPr="00EC3E9F">
        <w:rPr>
          <w:rFonts w:cs="Arial"/>
          <w:i/>
          <w:iCs/>
        </w:rPr>
        <w:t>Contractor</w:t>
      </w:r>
      <w:r w:rsidRPr="00EC3E9F">
        <w:rPr>
          <w:rFonts w:cs="Arial"/>
        </w:rPr>
        <w:t xml:space="preserve"> is responsible for providing an organogram/organisation chart of the Project Team, including CVs for key positions, to the </w:t>
      </w:r>
      <w:r w:rsidRPr="00EC3E9F">
        <w:rPr>
          <w:rFonts w:cs="Arial"/>
          <w:i/>
          <w:iCs/>
        </w:rPr>
        <w:t xml:space="preserve">Employer </w:t>
      </w:r>
      <w:r w:rsidRPr="00EC3E9F">
        <w:rPr>
          <w:rFonts w:cs="Arial"/>
        </w:rPr>
        <w:t>for review along with a Company organogram showing the reporting structure and a Site Team Organogram (with names and cell phone numbers).</w:t>
      </w:r>
      <w:r w:rsidRPr="00D11949">
        <w:rPr>
          <w:rFonts w:cs="Arial"/>
        </w:rPr>
        <w:t xml:space="preserve"> </w:t>
      </w:r>
    </w:p>
    <w:p w:rsidRPr="00D11949" w:rsidR="00583EBF" w:rsidP="00583EBF" w:rsidRDefault="00583EBF" w14:paraId="50AE9FE3" w14:textId="77777777">
      <w:pPr>
        <w:jc w:val="both"/>
      </w:pPr>
    </w:p>
    <w:p w:rsidRPr="00D11949" w:rsidR="00583EBF" w:rsidP="00583EBF" w:rsidRDefault="00583EBF" w14:paraId="5638AB1E" w14:textId="77777777">
      <w:pPr>
        <w:jc w:val="both"/>
      </w:pPr>
    </w:p>
    <w:p w:rsidRPr="00D11949" w:rsidR="00583EBF" w:rsidP="00583EBF" w:rsidRDefault="00583EBF" w14:paraId="57098E11" w14:textId="77777777">
      <w:pPr>
        <w:tabs>
          <w:tab w:val="clear" w:pos="357"/>
          <w:tab w:val="num" w:pos="576"/>
        </w:tabs>
        <w:spacing w:before="120" w:after="120"/>
        <w:ind w:left="576" w:hanging="576"/>
        <w:outlineLvl w:val="1"/>
        <w:rPr>
          <w:b/>
          <w:bCs/>
          <w:sz w:val="24"/>
        </w:rPr>
      </w:pPr>
      <w:r w:rsidRPr="00D11949">
        <w:rPr>
          <w:b/>
          <w:bCs/>
          <w:sz w:val="24"/>
        </w:rPr>
        <w:t>Invoicing and payment</w:t>
      </w:r>
    </w:p>
    <w:p w:rsidRPr="00D11949" w:rsidR="00583EBF" w:rsidP="00583EBF" w:rsidRDefault="00583EBF" w14:paraId="249BF8CB" w14:textId="77777777">
      <w:pPr>
        <w:jc w:val="both"/>
      </w:pPr>
    </w:p>
    <w:p w:rsidRPr="00D11949" w:rsidR="00583EBF" w:rsidP="00583EBF" w:rsidRDefault="00583EBF" w14:paraId="0EA45CB0" w14:textId="77777777">
      <w:pPr>
        <w:jc w:val="both"/>
      </w:pPr>
      <w:r w:rsidRPr="00D11949">
        <w:t xml:space="preserve">Within one week of receiving a payment certificate from the </w:t>
      </w:r>
      <w:r w:rsidRPr="00D11949">
        <w:rPr>
          <w:i/>
          <w:lang w:val="en-US"/>
        </w:rPr>
        <w:t>Project Manager</w:t>
      </w:r>
      <w:r w:rsidRPr="00D11949">
        <w:t xml:space="preserve"> in terms of core clause 51.1, the </w:t>
      </w:r>
      <w:r w:rsidRPr="00D11949">
        <w:rPr>
          <w:i/>
        </w:rPr>
        <w:t>Contractor</w:t>
      </w:r>
      <w:r w:rsidRPr="00D11949">
        <w:t xml:space="preserve"> provides the </w:t>
      </w:r>
      <w:r w:rsidRPr="00D11949">
        <w:rPr>
          <w:i/>
        </w:rPr>
        <w:t>Employer</w:t>
      </w:r>
      <w:r w:rsidRPr="00D11949">
        <w:t xml:space="preserve"> with a tax invoice showing the amount due for payment equal to that stated in the </w:t>
      </w:r>
      <w:r w:rsidRPr="00D11949">
        <w:rPr>
          <w:rFonts w:cs="Arial"/>
          <w:i/>
          <w:lang w:val="en-US"/>
        </w:rPr>
        <w:t>Project Manager</w:t>
      </w:r>
      <w:r w:rsidRPr="00D11949">
        <w:rPr>
          <w:rFonts w:cs="Arial"/>
          <w:i/>
        </w:rPr>
        <w:t>’s</w:t>
      </w:r>
      <w:r w:rsidRPr="00D11949">
        <w:t xml:space="preserve"> payment certificate.  </w:t>
      </w:r>
    </w:p>
    <w:p w:rsidRPr="00D11949" w:rsidR="00583EBF" w:rsidP="00583EBF" w:rsidRDefault="00583EBF" w14:paraId="528496B7" w14:textId="77777777">
      <w:pPr>
        <w:jc w:val="both"/>
      </w:pPr>
    </w:p>
    <w:p w:rsidRPr="00D11949" w:rsidR="00583EBF" w:rsidP="00583EBF" w:rsidRDefault="00583EBF" w14:paraId="4396CEF6" w14:textId="77777777">
      <w:pPr>
        <w:jc w:val="both"/>
      </w:pPr>
      <w:r w:rsidRPr="00D11949">
        <w:t xml:space="preserve">The </w:t>
      </w:r>
      <w:r w:rsidRPr="00D11949">
        <w:rPr>
          <w:i/>
        </w:rPr>
        <w:t>Contractor</w:t>
      </w:r>
      <w:r w:rsidRPr="00D11949">
        <w:t xml:space="preserve"> shall address the tax invoice to Eskom Holdings SOC Ltd and include on each invoice the following information:</w:t>
      </w:r>
    </w:p>
    <w:p w:rsidRPr="00D11949" w:rsidR="00583EBF" w:rsidP="00583EBF" w:rsidRDefault="00583EBF" w14:paraId="0B8E7D1A" w14:textId="77777777">
      <w:pPr>
        <w:jc w:val="both"/>
      </w:pPr>
    </w:p>
    <w:p w:rsidRPr="00D11949" w:rsidR="00583EBF" w:rsidP="00583EBF" w:rsidRDefault="00583EBF" w14:paraId="7461F7BA" w14:textId="77777777">
      <w:pPr>
        <w:tabs>
          <w:tab w:val="clear" w:pos="357"/>
          <w:tab w:val="num" w:pos="360"/>
        </w:tabs>
        <w:ind w:left="357" w:hanging="357"/>
        <w:jc w:val="both"/>
        <w:rPr>
          <w:szCs w:val="20"/>
        </w:rPr>
      </w:pPr>
      <w:r w:rsidRPr="00D11949">
        <w:rPr>
          <w:szCs w:val="20"/>
        </w:rPr>
        <w:t xml:space="preserve">Name and address of the </w:t>
      </w:r>
      <w:r w:rsidRPr="00D11949">
        <w:rPr>
          <w:i/>
          <w:szCs w:val="20"/>
        </w:rPr>
        <w:t>Contractor</w:t>
      </w:r>
      <w:r w:rsidRPr="00D11949">
        <w:rPr>
          <w:szCs w:val="20"/>
        </w:rPr>
        <w:t xml:space="preserve"> and the </w:t>
      </w:r>
      <w:r w:rsidRPr="00D11949">
        <w:rPr>
          <w:rFonts w:cs="Arial"/>
          <w:i/>
          <w:szCs w:val="20"/>
        </w:rPr>
        <w:t>Project Manager;</w:t>
      </w:r>
      <w:r w:rsidRPr="00D11949">
        <w:rPr>
          <w:szCs w:val="20"/>
        </w:rPr>
        <w:t xml:space="preserve"> </w:t>
      </w:r>
    </w:p>
    <w:p w:rsidRPr="00D11949" w:rsidR="00583EBF" w:rsidP="00583EBF" w:rsidRDefault="00583EBF" w14:paraId="6D699DFE" w14:textId="77777777">
      <w:pPr>
        <w:tabs>
          <w:tab w:val="clear" w:pos="357"/>
          <w:tab w:val="num" w:pos="360"/>
        </w:tabs>
        <w:ind w:left="357" w:hanging="357"/>
        <w:jc w:val="both"/>
        <w:rPr>
          <w:szCs w:val="20"/>
        </w:rPr>
      </w:pPr>
      <w:r w:rsidRPr="00D11949">
        <w:rPr>
          <w:szCs w:val="20"/>
        </w:rPr>
        <w:t>The contract number and title;</w:t>
      </w:r>
    </w:p>
    <w:p w:rsidRPr="00D11949" w:rsidR="00583EBF" w:rsidP="00583EBF" w:rsidRDefault="00583EBF" w14:paraId="07DF0A32" w14:textId="77777777">
      <w:pPr>
        <w:tabs>
          <w:tab w:val="clear" w:pos="357"/>
          <w:tab w:val="num" w:pos="360"/>
        </w:tabs>
        <w:ind w:left="357" w:hanging="357"/>
        <w:jc w:val="both"/>
        <w:rPr>
          <w:szCs w:val="20"/>
        </w:rPr>
      </w:pPr>
      <w:r w:rsidRPr="00D11949">
        <w:rPr>
          <w:i/>
          <w:szCs w:val="20"/>
        </w:rPr>
        <w:t>Contractor</w:t>
      </w:r>
      <w:r w:rsidRPr="00D11949">
        <w:rPr>
          <w:szCs w:val="20"/>
        </w:rPr>
        <w:t>’s VAT registration number;</w:t>
      </w:r>
    </w:p>
    <w:p w:rsidRPr="00D11949" w:rsidR="00583EBF" w:rsidP="00583EBF" w:rsidRDefault="00583EBF" w14:paraId="1296C974" w14:textId="77777777">
      <w:pPr>
        <w:tabs>
          <w:tab w:val="clear" w:pos="357"/>
          <w:tab w:val="num" w:pos="360"/>
        </w:tabs>
        <w:ind w:left="357" w:hanging="357"/>
        <w:jc w:val="both"/>
        <w:rPr>
          <w:bCs/>
          <w:szCs w:val="20"/>
          <w:lang w:val="en-US"/>
        </w:rPr>
      </w:pPr>
      <w:r w:rsidRPr="00D11949">
        <w:rPr>
          <w:szCs w:val="20"/>
        </w:rPr>
        <w:t xml:space="preserve">The </w:t>
      </w:r>
      <w:r w:rsidRPr="00D11949">
        <w:rPr>
          <w:i/>
          <w:szCs w:val="20"/>
        </w:rPr>
        <w:t>Employer</w:t>
      </w:r>
      <w:r w:rsidRPr="00D11949">
        <w:rPr>
          <w:szCs w:val="20"/>
        </w:rPr>
        <w:t xml:space="preserve">’s VAT registration number </w:t>
      </w:r>
      <w:r w:rsidRPr="00D11949">
        <w:rPr>
          <w:bCs/>
          <w:szCs w:val="20"/>
          <w:lang w:val="en-US"/>
        </w:rPr>
        <w:t>4740101508;</w:t>
      </w:r>
    </w:p>
    <w:p w:rsidRPr="00D11949" w:rsidR="00583EBF" w:rsidP="00583EBF" w:rsidRDefault="00583EBF" w14:paraId="3DBB1DD7" w14:textId="77777777">
      <w:pPr>
        <w:tabs>
          <w:tab w:val="clear" w:pos="357"/>
          <w:tab w:val="num" w:pos="360"/>
        </w:tabs>
        <w:ind w:left="357" w:hanging="357"/>
        <w:jc w:val="both"/>
        <w:rPr>
          <w:bCs/>
          <w:szCs w:val="20"/>
          <w:lang w:val="en-US"/>
        </w:rPr>
      </w:pPr>
      <w:r w:rsidRPr="00D11949">
        <w:rPr>
          <w:bCs/>
          <w:szCs w:val="20"/>
          <w:lang w:val="en-US"/>
        </w:rPr>
        <w:t>Description of service provided for each item invoiced based on the Price List;</w:t>
      </w:r>
    </w:p>
    <w:p w:rsidRPr="00D11949" w:rsidR="00583EBF" w:rsidP="00583EBF" w:rsidRDefault="00583EBF" w14:paraId="4E748B82" w14:textId="77777777">
      <w:pPr>
        <w:tabs>
          <w:tab w:val="clear" w:pos="357"/>
          <w:tab w:val="num" w:pos="360"/>
        </w:tabs>
        <w:ind w:left="357" w:hanging="357"/>
        <w:jc w:val="both"/>
        <w:rPr>
          <w:bCs/>
          <w:szCs w:val="20"/>
          <w:lang w:val="en-US"/>
        </w:rPr>
      </w:pPr>
      <w:r w:rsidRPr="00D11949">
        <w:rPr>
          <w:bCs/>
          <w:szCs w:val="20"/>
          <w:lang w:val="en-US"/>
        </w:rPr>
        <w:t>Total amount invoiced excluding VAT, the VAT and the invoiced amount including VAT;</w:t>
      </w:r>
    </w:p>
    <w:p w:rsidRPr="00D11949" w:rsidR="00583EBF" w:rsidP="00583EBF" w:rsidRDefault="00583EBF" w14:paraId="6818E23A" w14:textId="77777777">
      <w:pPr>
        <w:tabs>
          <w:tab w:val="clear" w:pos="357"/>
          <w:tab w:val="num" w:pos="360"/>
        </w:tabs>
        <w:ind w:left="357" w:hanging="357"/>
        <w:jc w:val="both"/>
        <w:rPr>
          <w:bCs/>
          <w:szCs w:val="20"/>
          <w:lang w:val="en-US"/>
        </w:rPr>
      </w:pPr>
      <w:r w:rsidRPr="00D11949">
        <w:rPr>
          <w:bCs/>
          <w:szCs w:val="20"/>
          <w:lang w:val="en-US"/>
        </w:rPr>
        <w:t>(add other as required)</w:t>
      </w:r>
    </w:p>
    <w:p w:rsidRPr="00D11949" w:rsidR="00583EBF" w:rsidP="00583EBF" w:rsidRDefault="00583EBF" w14:paraId="1DABA968" w14:textId="77777777">
      <w:pPr>
        <w:jc w:val="both"/>
        <w:rPr>
          <w:bCs/>
          <w:lang w:val="en-US"/>
        </w:rPr>
      </w:pPr>
    </w:p>
    <w:p w:rsidRPr="00D11949" w:rsidR="00583EBF" w:rsidP="00583EBF" w:rsidRDefault="00583EBF" w14:paraId="5D8EC88E" w14:textId="77777777">
      <w:pPr>
        <w:jc w:val="both"/>
        <w:rPr>
          <w:bCs/>
          <w:lang w:val="en-US"/>
        </w:rPr>
      </w:pPr>
      <w:r w:rsidRPr="00D11949">
        <w:rPr>
          <w:bCs/>
          <w:lang w:val="en-US"/>
        </w:rPr>
        <w:t>Add procedures for invoice submission and payment (e. g. electronic payment instructions)</w:t>
      </w:r>
    </w:p>
    <w:p w:rsidRPr="00D11949" w:rsidR="00583EBF" w:rsidP="00583EBF" w:rsidRDefault="00583EBF" w14:paraId="49B0DE41" w14:textId="77777777">
      <w:pPr>
        <w:jc w:val="both"/>
        <w:rPr>
          <w:bCs/>
          <w:lang w:val="en-US"/>
        </w:rPr>
      </w:pPr>
    </w:p>
    <w:p w:rsidRPr="00D11949" w:rsidR="00583EBF" w:rsidP="00583EBF" w:rsidRDefault="00583EBF" w14:paraId="214B4852" w14:textId="77777777">
      <w:pPr>
        <w:tabs>
          <w:tab w:val="clear" w:pos="357"/>
          <w:tab w:val="num" w:pos="576"/>
        </w:tabs>
        <w:spacing w:before="120" w:after="120"/>
        <w:ind w:left="576" w:hanging="576"/>
        <w:outlineLvl w:val="1"/>
        <w:rPr>
          <w:b/>
          <w:bCs/>
          <w:sz w:val="24"/>
          <w:highlight w:val="yellow"/>
        </w:rPr>
      </w:pPr>
      <w:r w:rsidRPr="00D11949">
        <w:rPr>
          <w:b/>
          <w:bCs/>
          <w:sz w:val="24"/>
        </w:rPr>
        <w:t xml:space="preserve">Insurance provided by the </w:t>
      </w:r>
      <w:r w:rsidRPr="00D11949">
        <w:rPr>
          <w:b/>
          <w:bCs/>
          <w:i/>
          <w:sz w:val="24"/>
        </w:rPr>
        <w:t>Employer</w:t>
      </w:r>
    </w:p>
    <w:p w:rsidRPr="00D11949" w:rsidR="00583EBF" w:rsidP="00583EBF" w:rsidRDefault="00583EBF" w14:paraId="60222A0F" w14:textId="77777777">
      <w:pPr>
        <w:jc w:val="both"/>
      </w:pPr>
    </w:p>
    <w:p w:rsidRPr="00D11949" w:rsidR="00583EBF" w:rsidP="00583EBF" w:rsidRDefault="00583EBF" w14:paraId="19B46B1A" w14:textId="77777777">
      <w:pPr>
        <w:spacing w:line="276" w:lineRule="auto"/>
      </w:pPr>
      <w:r w:rsidRPr="00D11949">
        <w:t xml:space="preserve">Refer to clause 8 Contract Data (Part one – Data provided by the </w:t>
      </w:r>
      <w:r w:rsidRPr="00D11949">
        <w:rPr>
          <w:i/>
        </w:rPr>
        <w:t>Employer</w:t>
      </w:r>
      <w:r w:rsidRPr="00D11949">
        <w:t>).</w:t>
      </w:r>
    </w:p>
    <w:p w:rsidRPr="00D11949" w:rsidR="00583EBF" w:rsidP="00583EBF" w:rsidRDefault="00583EBF" w14:paraId="397D7C45" w14:textId="77777777">
      <w:pPr>
        <w:spacing w:line="26" w:lineRule="atLeast"/>
        <w:rPr>
          <w:rFonts w:cs="Arial"/>
          <w:szCs w:val="20"/>
        </w:rPr>
      </w:pPr>
    </w:p>
    <w:p w:rsidRPr="00D11949" w:rsidR="00583EBF" w:rsidP="00583EBF" w:rsidRDefault="00583EBF" w14:paraId="1E1522E8" w14:textId="77777777">
      <w:pPr>
        <w:spacing w:line="276" w:lineRule="auto"/>
      </w:pPr>
      <w:r w:rsidRPr="00D11949">
        <w:t xml:space="preserve">For all </w:t>
      </w:r>
      <w:r w:rsidRPr="00D11949">
        <w:rPr>
          <w:i/>
        </w:rPr>
        <w:t xml:space="preserve">Employer </w:t>
      </w:r>
      <w:r w:rsidRPr="00D11949">
        <w:t>Insurance related queries, contact:</w:t>
      </w:r>
    </w:p>
    <w:p w:rsidRPr="00D11949" w:rsidR="00583EBF" w:rsidP="00583EBF" w:rsidRDefault="00583EBF" w14:paraId="2BE8EED5" w14:textId="77777777">
      <w:pPr>
        <w:spacing w:line="276" w:lineRule="auto"/>
      </w:pPr>
    </w:p>
    <w:p w:rsidRPr="00D11949" w:rsidR="00583EBF" w:rsidRDefault="00583EBF" w14:paraId="221F1EF9" w14:textId="77777777">
      <w:pPr>
        <w:numPr>
          <w:ilvl w:val="0"/>
          <w:numId w:val="48"/>
        </w:numPr>
        <w:spacing w:line="26" w:lineRule="atLeast"/>
        <w:jc w:val="both"/>
      </w:pPr>
      <w:r w:rsidRPr="00D11949">
        <w:t>Cluster Manager</w:t>
      </w:r>
    </w:p>
    <w:p w:rsidRPr="00D11949" w:rsidR="00583EBF" w:rsidRDefault="00583EBF" w14:paraId="1EF3F5C6" w14:textId="77777777">
      <w:pPr>
        <w:numPr>
          <w:ilvl w:val="0"/>
          <w:numId w:val="48"/>
        </w:numPr>
        <w:spacing w:line="26" w:lineRule="atLeast"/>
        <w:jc w:val="both"/>
      </w:pPr>
      <w:r w:rsidRPr="00D11949">
        <w:t>Eskom Insurance Management Services</w:t>
      </w:r>
    </w:p>
    <w:p w:rsidRPr="00D11949" w:rsidR="00583EBF" w:rsidRDefault="00583EBF" w14:paraId="10287311" w14:textId="77777777">
      <w:pPr>
        <w:numPr>
          <w:ilvl w:val="0"/>
          <w:numId w:val="48"/>
        </w:numPr>
        <w:spacing w:line="26" w:lineRule="atLeast"/>
        <w:jc w:val="both"/>
      </w:pPr>
      <w:r w:rsidRPr="00D11949">
        <w:t>Eskom Holdings SOC Ltd</w:t>
      </w:r>
    </w:p>
    <w:p w:rsidRPr="00D11949" w:rsidR="00583EBF" w:rsidRDefault="00583EBF" w14:paraId="7AD3073F" w14:textId="77777777">
      <w:pPr>
        <w:numPr>
          <w:ilvl w:val="0"/>
          <w:numId w:val="48"/>
        </w:numPr>
        <w:spacing w:line="26" w:lineRule="atLeast"/>
        <w:jc w:val="both"/>
      </w:pPr>
      <w:r w:rsidRPr="00D11949">
        <w:t>Megawatt Park</w:t>
      </w:r>
    </w:p>
    <w:p w:rsidRPr="00D11949" w:rsidR="00583EBF" w:rsidRDefault="00583EBF" w14:paraId="0CCA054F" w14:textId="77777777">
      <w:pPr>
        <w:numPr>
          <w:ilvl w:val="0"/>
          <w:numId w:val="48"/>
        </w:numPr>
        <w:spacing w:line="26" w:lineRule="atLeast"/>
        <w:jc w:val="both"/>
      </w:pPr>
      <w:r w:rsidRPr="00D11949">
        <w:t>011 800 2714</w:t>
      </w:r>
    </w:p>
    <w:p w:rsidRPr="00D11949" w:rsidR="00583EBF" w:rsidP="00583EBF" w:rsidRDefault="00583EBF" w14:paraId="3D3A6045" w14:textId="77777777">
      <w:pPr>
        <w:jc w:val="both"/>
        <w:rPr>
          <w:highlight w:val="yellow"/>
        </w:rPr>
      </w:pPr>
    </w:p>
    <w:p w:rsidRPr="00D11949" w:rsidR="00583EBF" w:rsidP="00583EBF" w:rsidRDefault="00583EBF" w14:paraId="038C163B" w14:textId="77777777">
      <w:pPr>
        <w:tabs>
          <w:tab w:val="clear" w:pos="357"/>
          <w:tab w:val="num" w:pos="576"/>
        </w:tabs>
        <w:spacing w:before="120" w:after="120"/>
        <w:ind w:left="576" w:hanging="576"/>
        <w:outlineLvl w:val="1"/>
        <w:rPr>
          <w:b/>
          <w:bCs/>
          <w:sz w:val="24"/>
        </w:rPr>
      </w:pPr>
      <w:r w:rsidRPr="00D11949">
        <w:rPr>
          <w:b/>
          <w:bCs/>
          <w:sz w:val="24"/>
        </w:rPr>
        <w:t>Provision of bonds and guarantees</w:t>
      </w:r>
    </w:p>
    <w:p w:rsidRPr="00D11949" w:rsidR="00583EBF" w:rsidP="00583EBF" w:rsidRDefault="00583EBF" w14:paraId="303D7CC6" w14:textId="77777777">
      <w:pPr>
        <w:jc w:val="both"/>
      </w:pPr>
      <w:r w:rsidRPr="00D11949">
        <w:t xml:space="preserve">The form in which a bond or guarantee required by the </w:t>
      </w:r>
      <w:r w:rsidRPr="00D11949">
        <w:rPr>
          <w:i/>
        </w:rPr>
        <w:t>conditions of contract</w:t>
      </w:r>
      <w:r w:rsidRPr="00D11949">
        <w:t xml:space="preserve"> (if any) is to be provided by the </w:t>
      </w:r>
      <w:r w:rsidRPr="00D11949">
        <w:rPr>
          <w:i/>
        </w:rPr>
        <w:t>Contractor</w:t>
      </w:r>
      <w:r w:rsidRPr="00D11949">
        <w:t xml:space="preserve"> is given in Part 1 Agreements and Contract Data, document C1.3, Sureties.  </w:t>
      </w:r>
    </w:p>
    <w:p w:rsidRPr="00D11949" w:rsidR="00583EBF" w:rsidP="00583EBF" w:rsidRDefault="00583EBF" w14:paraId="41E87944" w14:textId="77777777">
      <w:pPr>
        <w:jc w:val="both"/>
      </w:pPr>
    </w:p>
    <w:p w:rsidRPr="00D11949" w:rsidR="00583EBF" w:rsidP="00583EBF" w:rsidRDefault="00583EBF" w14:paraId="0E810E88" w14:textId="77777777">
      <w:pPr>
        <w:jc w:val="both"/>
      </w:pPr>
      <w:r w:rsidRPr="00D11949">
        <w:t xml:space="preserve">The </w:t>
      </w:r>
      <w:r w:rsidRPr="00D11949">
        <w:rPr>
          <w:i/>
        </w:rPr>
        <w:t>Employer</w:t>
      </w:r>
      <w:r w:rsidRPr="00D11949">
        <w:t xml:space="preserve"> may withhold payment of amounts due to the </w:t>
      </w:r>
      <w:r w:rsidRPr="00D11949">
        <w:rPr>
          <w:i/>
        </w:rPr>
        <w:t>Contractor</w:t>
      </w:r>
      <w:r w:rsidRPr="00D11949">
        <w:t xml:space="preserve"> until the bond or guarantee required in terms of this contract has been received and accepted by the person notified to the </w:t>
      </w:r>
      <w:r w:rsidRPr="00D11949">
        <w:rPr>
          <w:i/>
        </w:rPr>
        <w:t>Contractor</w:t>
      </w:r>
      <w:r w:rsidRPr="00D11949">
        <w:t xml:space="preserve"> by the </w:t>
      </w:r>
      <w:r w:rsidRPr="00D11949">
        <w:rPr>
          <w:i/>
        </w:rPr>
        <w:t>Project Manager</w:t>
      </w:r>
      <w:r w:rsidRPr="00D11949">
        <w:t xml:space="preserve"> to receive and accept such bond or guarantee.  Such withholding of payment due to the </w:t>
      </w:r>
      <w:r w:rsidRPr="00D11949">
        <w:rPr>
          <w:i/>
        </w:rPr>
        <w:t>Contractor</w:t>
      </w:r>
      <w:r w:rsidRPr="00D11949">
        <w:t xml:space="preserve"> does not affect the </w:t>
      </w:r>
      <w:r w:rsidRPr="00D11949">
        <w:rPr>
          <w:i/>
        </w:rPr>
        <w:t>Employer</w:t>
      </w:r>
      <w:r w:rsidRPr="00D11949">
        <w:t xml:space="preserve">’s right to termination stated in this contract. </w:t>
      </w:r>
    </w:p>
    <w:p w:rsidRPr="00D11949" w:rsidR="00583EBF" w:rsidP="00583EBF" w:rsidRDefault="00583EBF" w14:paraId="08172F4E" w14:textId="77777777">
      <w:pPr>
        <w:jc w:val="both"/>
        <w:rPr>
          <w:highlight w:val="yellow"/>
        </w:rPr>
      </w:pPr>
    </w:p>
    <w:p w:rsidRPr="00D11949" w:rsidR="00583EBF" w:rsidP="00583EBF" w:rsidRDefault="00583EBF" w14:paraId="19AF4A69" w14:textId="77777777">
      <w:pPr>
        <w:tabs>
          <w:tab w:val="clear" w:pos="357"/>
          <w:tab w:val="num" w:pos="576"/>
        </w:tabs>
        <w:spacing w:before="120" w:after="120"/>
        <w:ind w:left="576" w:hanging="576"/>
        <w:outlineLvl w:val="1"/>
        <w:rPr>
          <w:b/>
          <w:bCs/>
          <w:sz w:val="24"/>
        </w:rPr>
      </w:pPr>
      <w:r w:rsidRPr="00D11949">
        <w:rPr>
          <w:b/>
          <w:bCs/>
          <w:sz w:val="24"/>
        </w:rPr>
        <w:t>Training workshops and technology transfer</w:t>
      </w:r>
    </w:p>
    <w:p w:rsidRPr="00D11949" w:rsidR="00583EBF" w:rsidP="00583EBF" w:rsidRDefault="00583EBF" w14:paraId="74C662A0" w14:textId="77777777">
      <w:pPr>
        <w:jc w:val="both"/>
      </w:pPr>
    </w:p>
    <w:p w:rsidRPr="00D11949" w:rsidR="00583EBF" w:rsidP="00583EBF" w:rsidRDefault="00583EBF" w14:paraId="79C29513" w14:textId="392FA1E7">
      <w:r w:rsidRPr="00D11949">
        <w:t>Please refer to t</w:t>
      </w:r>
      <w:r w:rsidRPr="00D11949">
        <w:rPr>
          <w:rFonts w:cs="Arial"/>
        </w:rPr>
        <w:t>he</w:t>
      </w:r>
      <w:r w:rsidR="00A734A4">
        <w:rPr>
          <w:rFonts w:cs="Arial"/>
        </w:rPr>
        <w:t xml:space="preserve"> Arnot</w:t>
      </w:r>
      <w:r w:rsidRPr="00952B66" w:rsidR="006348C3">
        <w:t xml:space="preserve"> Solar PV </w:t>
      </w:r>
      <w:r w:rsidR="00062762">
        <w:t xml:space="preserve">Plant </w:t>
      </w:r>
      <w:r w:rsidRPr="00952B66" w:rsidR="006348C3">
        <w:t>Functional Specification</w:t>
      </w:r>
      <w:r w:rsidRPr="00952B66" w:rsidR="006348C3">
        <w:rPr>
          <w:rFonts w:cs="Arial"/>
        </w:rPr>
        <w:t xml:space="preserve"> </w:t>
      </w:r>
      <w:r w:rsidRPr="00D11949">
        <w:rPr>
          <w:rFonts w:cs="Arial"/>
        </w:rPr>
        <w:t xml:space="preserve">for training related requirements, including, but not limited to, sections </w:t>
      </w:r>
      <w:r w:rsidR="006348C3">
        <w:rPr>
          <w:rFonts w:cs="Arial"/>
        </w:rPr>
        <w:t>3.4</w:t>
      </w:r>
      <w:r w:rsidRPr="00D11949">
        <w:rPr>
          <w:rFonts w:cs="Arial"/>
        </w:rPr>
        <w:t>.</w:t>
      </w:r>
    </w:p>
    <w:p w:rsidRPr="00D11949" w:rsidR="00583EBF" w:rsidP="00583EBF" w:rsidRDefault="00583EBF" w14:paraId="38DDEAF8" w14:textId="77777777">
      <w:pPr>
        <w:jc w:val="both"/>
        <w:rPr>
          <w:rFonts w:cs="Arial"/>
        </w:rPr>
      </w:pPr>
    </w:p>
    <w:p w:rsidRPr="00D11949" w:rsidR="00583EBF" w:rsidP="00583EBF" w:rsidRDefault="00583EBF" w14:paraId="1A385710" w14:textId="77777777">
      <w:pPr>
        <w:keepNext/>
        <w:tabs>
          <w:tab w:val="clear" w:pos="357"/>
          <w:tab w:val="num" w:pos="432"/>
        </w:tabs>
        <w:spacing w:before="240" w:after="240"/>
        <w:ind w:left="432" w:hanging="432"/>
        <w:jc w:val="both"/>
        <w:outlineLvl w:val="0"/>
        <w:rPr>
          <w:b/>
          <w:sz w:val="28"/>
        </w:rPr>
      </w:pPr>
      <w:r w:rsidRPr="00D11949">
        <w:rPr>
          <w:b/>
          <w:sz w:val="28"/>
        </w:rPr>
        <w:t xml:space="preserve">Engineering and the </w:t>
      </w:r>
      <w:r w:rsidRPr="00D11949">
        <w:rPr>
          <w:b/>
          <w:i/>
          <w:iCs/>
          <w:sz w:val="28"/>
        </w:rPr>
        <w:t>Contractor</w:t>
      </w:r>
      <w:r w:rsidRPr="00D11949">
        <w:rPr>
          <w:b/>
          <w:sz w:val="28"/>
        </w:rPr>
        <w:t>’s design</w:t>
      </w:r>
    </w:p>
    <w:p w:rsidRPr="004F72F8" w:rsidR="00583EBF" w:rsidP="00583EBF" w:rsidRDefault="00583EBF" w14:paraId="7E70BB7A" w14:textId="77777777">
      <w:pPr>
        <w:tabs>
          <w:tab w:val="clear" w:pos="357"/>
          <w:tab w:val="num" w:pos="576"/>
        </w:tabs>
        <w:spacing w:before="120" w:after="120"/>
        <w:ind w:left="576" w:hanging="576"/>
        <w:outlineLvl w:val="1"/>
        <w:rPr>
          <w:b/>
          <w:bCs/>
          <w:sz w:val="24"/>
        </w:rPr>
      </w:pPr>
      <w:r w:rsidRPr="004F72F8">
        <w:rPr>
          <w:b/>
          <w:bCs/>
          <w:i/>
          <w:sz w:val="24"/>
        </w:rPr>
        <w:t>Employer</w:t>
      </w:r>
      <w:r w:rsidRPr="004F72F8">
        <w:rPr>
          <w:b/>
          <w:bCs/>
          <w:sz w:val="24"/>
        </w:rPr>
        <w:t>’s design</w:t>
      </w:r>
    </w:p>
    <w:p w:rsidRPr="00A734A4" w:rsidR="00583EBF" w:rsidP="00583EBF" w:rsidRDefault="00583EBF" w14:paraId="210A72A2" w14:textId="6F2AD85B">
      <w:pPr>
        <w:rPr>
          <w:rFonts w:cs="Arial"/>
        </w:rPr>
      </w:pPr>
      <w:r w:rsidRPr="004F72F8">
        <w:rPr>
          <w:rFonts w:cs="Arial"/>
        </w:rPr>
        <w:t xml:space="preserve">The Employer’s design requirements are provided in the </w:t>
      </w:r>
      <w:bookmarkStart w:name="_Hlk99360439" w:id="473"/>
      <w:bookmarkStart w:name="_Hlk166575190" w:id="474"/>
      <w:r w:rsidR="00A734A4">
        <w:rPr>
          <w:rFonts w:cs="Arial"/>
        </w:rPr>
        <w:t>Arnot</w:t>
      </w:r>
      <w:r w:rsidRPr="004F72F8">
        <w:rPr>
          <w:rFonts w:cs="Arial"/>
        </w:rPr>
        <w:t xml:space="preserve"> Solar PV Plant Functional Specification</w:t>
      </w:r>
      <w:bookmarkEnd w:id="473"/>
      <w:r w:rsidRPr="004F72F8">
        <w:rPr>
          <w:rFonts w:cs="Arial"/>
        </w:rPr>
        <w:t>.</w:t>
      </w:r>
      <w:bookmarkEnd w:id="474"/>
    </w:p>
    <w:p w:rsidRPr="00D11949" w:rsidR="00583EBF" w:rsidP="00583EBF" w:rsidRDefault="00583EBF" w14:paraId="28DC6441" w14:textId="77777777">
      <w:pPr>
        <w:jc w:val="both"/>
      </w:pPr>
    </w:p>
    <w:p w:rsidRPr="004F72F8" w:rsidR="00583EBF" w:rsidP="00583EBF" w:rsidRDefault="00583EBF" w14:paraId="3156ECF0" w14:textId="77777777">
      <w:pPr>
        <w:tabs>
          <w:tab w:val="clear" w:pos="357"/>
          <w:tab w:val="num" w:pos="576"/>
        </w:tabs>
        <w:spacing w:before="120" w:after="120"/>
        <w:ind w:left="576" w:hanging="576"/>
        <w:outlineLvl w:val="1"/>
        <w:rPr>
          <w:b/>
          <w:bCs/>
          <w:sz w:val="24"/>
        </w:rPr>
      </w:pPr>
      <w:r w:rsidRPr="004F72F8">
        <w:rPr>
          <w:b/>
          <w:bCs/>
          <w:sz w:val="24"/>
        </w:rPr>
        <w:t xml:space="preserve">Parts of the </w:t>
      </w:r>
      <w:r w:rsidRPr="004F72F8">
        <w:rPr>
          <w:b/>
          <w:bCs/>
          <w:i/>
          <w:iCs/>
          <w:sz w:val="24"/>
        </w:rPr>
        <w:t>works</w:t>
      </w:r>
      <w:r w:rsidRPr="004F72F8">
        <w:rPr>
          <w:b/>
          <w:bCs/>
          <w:sz w:val="24"/>
        </w:rPr>
        <w:t xml:space="preserve"> which the </w:t>
      </w:r>
      <w:r w:rsidRPr="004F72F8">
        <w:rPr>
          <w:b/>
          <w:bCs/>
          <w:i/>
          <w:iCs/>
          <w:sz w:val="24"/>
        </w:rPr>
        <w:t>Contractor</w:t>
      </w:r>
      <w:r w:rsidRPr="004F72F8">
        <w:rPr>
          <w:b/>
          <w:bCs/>
          <w:sz w:val="24"/>
        </w:rPr>
        <w:t xml:space="preserve"> is to design</w:t>
      </w:r>
    </w:p>
    <w:p w:rsidRPr="00D11949" w:rsidR="00583EBF" w:rsidP="00583EBF" w:rsidRDefault="00583EBF" w14:paraId="6ECC8109" w14:textId="31936AF7">
      <w:r w:rsidRPr="004F72F8">
        <w:t xml:space="preserve">The </w:t>
      </w:r>
      <w:r w:rsidRPr="004F72F8">
        <w:rPr>
          <w:i/>
          <w:iCs/>
        </w:rPr>
        <w:t xml:space="preserve">Contractor </w:t>
      </w:r>
      <w:r w:rsidRPr="004F72F8">
        <w:t xml:space="preserve">is responsible for the design of the entire </w:t>
      </w:r>
      <w:r w:rsidRPr="004F72F8">
        <w:rPr>
          <w:i/>
          <w:iCs/>
        </w:rPr>
        <w:t>Works</w:t>
      </w:r>
      <w:r w:rsidRPr="004F72F8">
        <w:t xml:space="preserve">. Please refer to the </w:t>
      </w:r>
      <w:r w:rsidR="00A734A4">
        <w:rPr>
          <w:rFonts w:cs="Arial"/>
        </w:rPr>
        <w:t>Arnot</w:t>
      </w:r>
      <w:r w:rsidRPr="004F72F8">
        <w:rPr>
          <w:rFonts w:cs="Arial"/>
        </w:rPr>
        <w:t xml:space="preserve"> Solar PV Plant Functional </w:t>
      </w:r>
      <w:r w:rsidRPr="004F72F8" w:rsidR="00A734A4">
        <w:rPr>
          <w:rFonts w:cs="Arial"/>
        </w:rPr>
        <w:t>Specification for</w:t>
      </w:r>
      <w:r w:rsidRPr="004F72F8">
        <w:rPr>
          <w:rFonts w:cs="Arial"/>
        </w:rPr>
        <w:t xml:space="preserve"> the respective design requirements.</w:t>
      </w:r>
    </w:p>
    <w:p w:rsidRPr="00D11949" w:rsidR="00583EBF" w:rsidP="00583EBF" w:rsidRDefault="00583EBF" w14:paraId="367F2BE8" w14:textId="77777777">
      <w:pPr>
        <w:jc w:val="both"/>
      </w:pPr>
    </w:p>
    <w:p w:rsidRPr="00D11949" w:rsidR="00583EBF" w:rsidP="00583EBF" w:rsidRDefault="00583EBF" w14:paraId="4F721409" w14:textId="77777777">
      <w:pPr>
        <w:tabs>
          <w:tab w:val="clear" w:pos="357"/>
          <w:tab w:val="num" w:pos="576"/>
        </w:tabs>
        <w:spacing w:before="120" w:after="120"/>
        <w:ind w:left="576" w:hanging="576"/>
        <w:outlineLvl w:val="1"/>
        <w:rPr>
          <w:b/>
          <w:bCs/>
          <w:sz w:val="24"/>
        </w:rPr>
      </w:pPr>
      <w:r w:rsidRPr="00D11949">
        <w:rPr>
          <w:b/>
          <w:bCs/>
          <w:sz w:val="24"/>
        </w:rPr>
        <w:t xml:space="preserve">Procedure for submission and acceptance of </w:t>
      </w:r>
      <w:r w:rsidRPr="00D11949">
        <w:rPr>
          <w:b/>
          <w:bCs/>
          <w:i/>
          <w:iCs/>
          <w:sz w:val="24"/>
        </w:rPr>
        <w:t>Contractor</w:t>
      </w:r>
      <w:r w:rsidRPr="00D11949">
        <w:rPr>
          <w:b/>
          <w:bCs/>
          <w:sz w:val="24"/>
        </w:rPr>
        <w:t>’s design</w:t>
      </w:r>
    </w:p>
    <w:p w:rsidRPr="00D11949" w:rsidR="00583EBF" w:rsidP="00583EBF" w:rsidRDefault="00583EBF" w14:paraId="66777B27" w14:textId="2E33499A">
      <w:pPr>
        <w:rPr>
          <w:rFonts w:cs="Arial"/>
        </w:rPr>
      </w:pPr>
      <w:r w:rsidRPr="00D11949">
        <w:t xml:space="preserve">The </w:t>
      </w:r>
      <w:r w:rsidRPr="00D11949">
        <w:rPr>
          <w:i/>
          <w:iCs/>
        </w:rPr>
        <w:t>Contractor’</w:t>
      </w:r>
      <w:r w:rsidRPr="00D11949">
        <w:t xml:space="preserve">s design shall comply with all design requirements stated in </w:t>
      </w:r>
      <w:r w:rsidR="00A734A4">
        <w:t>Arnot</w:t>
      </w:r>
      <w:r w:rsidRPr="00952B66" w:rsidR="006348C3">
        <w:t xml:space="preserve"> Solar PV </w:t>
      </w:r>
      <w:r w:rsidR="00062762">
        <w:t xml:space="preserve">Plant </w:t>
      </w:r>
      <w:r w:rsidRPr="00952B66" w:rsidR="006348C3">
        <w:t>Functional Specification</w:t>
      </w:r>
      <w:r w:rsidRPr="00D11949">
        <w:rPr>
          <w:rFonts w:cs="Arial"/>
        </w:rPr>
        <w:t>.</w:t>
      </w:r>
    </w:p>
    <w:p w:rsidRPr="00D11949" w:rsidR="00583EBF" w:rsidP="00583EBF" w:rsidRDefault="00583EBF" w14:paraId="10BC77DD" w14:textId="77777777"/>
    <w:p w:rsidRPr="00D11949" w:rsidR="00583EBF" w:rsidP="00583EBF" w:rsidRDefault="00583EBF" w14:paraId="4C07E6E0" w14:textId="77777777">
      <w:pPr>
        <w:tabs>
          <w:tab w:val="clear" w:pos="357"/>
          <w:tab w:val="num" w:pos="576"/>
        </w:tabs>
        <w:spacing w:before="120" w:after="120"/>
        <w:ind w:left="576" w:hanging="576"/>
        <w:outlineLvl w:val="1"/>
        <w:rPr>
          <w:b/>
          <w:bCs/>
          <w:sz w:val="24"/>
        </w:rPr>
      </w:pPr>
      <w:r w:rsidRPr="00D11949">
        <w:rPr>
          <w:b/>
          <w:bCs/>
          <w:sz w:val="24"/>
        </w:rPr>
        <w:t xml:space="preserve">Other requirements of the </w:t>
      </w:r>
      <w:r w:rsidRPr="00D11949">
        <w:rPr>
          <w:b/>
          <w:bCs/>
          <w:i/>
          <w:sz w:val="24"/>
        </w:rPr>
        <w:t>Contractor</w:t>
      </w:r>
      <w:r w:rsidRPr="00D11949">
        <w:rPr>
          <w:b/>
          <w:bCs/>
          <w:sz w:val="24"/>
        </w:rPr>
        <w:t>’s design</w:t>
      </w:r>
    </w:p>
    <w:p w:rsidRPr="00D11949" w:rsidR="00583EBF" w:rsidP="00583EBF" w:rsidRDefault="00583EBF" w14:paraId="6630F252" w14:textId="77777777">
      <w:pPr>
        <w:spacing w:line="276" w:lineRule="auto"/>
      </w:pPr>
      <w:r w:rsidRPr="00D11949">
        <w:t xml:space="preserve">The </w:t>
      </w:r>
      <w:r w:rsidRPr="00D11949">
        <w:rPr>
          <w:i/>
        </w:rPr>
        <w:t>Contractor</w:t>
      </w:r>
      <w:r w:rsidRPr="00D11949">
        <w:t xml:space="preserve"> is mandated in terms of Construction Regulations 2014: Duties of Designer, 6(1) g to fulfil the duties described therein.  Any risk associated with the </w:t>
      </w:r>
      <w:r w:rsidRPr="00D11949">
        <w:rPr>
          <w:i/>
        </w:rPr>
        <w:t>Contractor’s</w:t>
      </w:r>
      <w:r w:rsidRPr="00D11949">
        <w:t xml:space="preserve"> design shall be highlighted to the </w:t>
      </w:r>
      <w:r w:rsidRPr="00D11949">
        <w:rPr>
          <w:i/>
        </w:rPr>
        <w:t>Employer</w:t>
      </w:r>
      <w:r w:rsidRPr="00D11949">
        <w:t xml:space="preserve"> together with mitigation measures.  These risks shall be included in the project risk register.</w:t>
      </w:r>
    </w:p>
    <w:p w:rsidRPr="00D11949" w:rsidR="00583EBF" w:rsidP="00583EBF" w:rsidRDefault="00583EBF" w14:paraId="1C00C61E" w14:textId="77777777">
      <w:pPr>
        <w:jc w:val="both"/>
      </w:pPr>
    </w:p>
    <w:p w:rsidRPr="00D11949" w:rsidR="00583EBF" w:rsidP="00583EBF" w:rsidRDefault="00583EBF" w14:paraId="64BD3F18" w14:textId="77777777">
      <w:pPr>
        <w:tabs>
          <w:tab w:val="clear" w:pos="357"/>
          <w:tab w:val="num" w:pos="576"/>
        </w:tabs>
        <w:spacing w:before="120" w:after="120"/>
        <w:ind w:left="576" w:hanging="576"/>
        <w:outlineLvl w:val="1"/>
        <w:rPr>
          <w:b/>
          <w:bCs/>
          <w:sz w:val="24"/>
        </w:rPr>
      </w:pPr>
      <w:r w:rsidRPr="00D11949">
        <w:rPr>
          <w:b/>
          <w:bCs/>
          <w:sz w:val="24"/>
        </w:rPr>
        <w:t>As-built drawings, operating manuals and maintenance schedules</w:t>
      </w:r>
    </w:p>
    <w:p w:rsidRPr="00D11949" w:rsidR="00583EBF" w:rsidP="00583EBF" w:rsidRDefault="00583EBF" w14:paraId="4B2A5F86" w14:textId="2B82A3C8">
      <w:pPr>
        <w:rPr>
          <w:rFonts w:cs="Arial"/>
        </w:rPr>
      </w:pPr>
      <w:r w:rsidRPr="00D11949">
        <w:t xml:space="preserve">All As-built drawings, operational manuals and maintenance schedules shall be provided to the </w:t>
      </w:r>
      <w:r w:rsidRPr="00D11949">
        <w:rPr>
          <w:i/>
          <w:iCs/>
        </w:rPr>
        <w:t>Employe</w:t>
      </w:r>
      <w:r w:rsidRPr="00D11949">
        <w:t xml:space="preserve">r in adherence with the applicable requirements stated in the relevant section of the </w:t>
      </w:r>
      <w:r w:rsidR="00A734A4">
        <w:t>Arnot</w:t>
      </w:r>
      <w:r w:rsidRPr="00952B66" w:rsidR="006348C3">
        <w:t xml:space="preserve"> Solar PV</w:t>
      </w:r>
      <w:r w:rsidR="00062762">
        <w:t xml:space="preserve"> Plant</w:t>
      </w:r>
      <w:r w:rsidRPr="00952B66" w:rsidR="006348C3">
        <w:t xml:space="preserve"> Functional Specification</w:t>
      </w:r>
      <w:r w:rsidRPr="00D11949">
        <w:rPr>
          <w:rFonts w:cs="Arial"/>
        </w:rPr>
        <w:t>.</w:t>
      </w:r>
    </w:p>
    <w:p w:rsidRPr="00D11949" w:rsidR="00583EBF" w:rsidP="00583EBF" w:rsidRDefault="00583EBF" w14:paraId="339F6F6C" w14:textId="77777777">
      <w:pPr>
        <w:jc w:val="both"/>
      </w:pPr>
    </w:p>
    <w:p w:rsidRPr="00D11949" w:rsidR="00583EBF" w:rsidP="00583EBF" w:rsidRDefault="00583EBF" w14:paraId="59409585" w14:textId="77777777">
      <w:pPr>
        <w:tabs>
          <w:tab w:val="clear" w:pos="357"/>
          <w:tab w:val="num" w:pos="576"/>
        </w:tabs>
        <w:spacing w:before="120" w:after="120"/>
        <w:ind w:left="576" w:hanging="576"/>
        <w:outlineLvl w:val="1"/>
        <w:rPr>
          <w:b/>
          <w:bCs/>
          <w:sz w:val="24"/>
        </w:rPr>
      </w:pPr>
      <w:r w:rsidRPr="00D11949">
        <w:rPr>
          <w:b/>
          <w:bCs/>
          <w:sz w:val="24"/>
        </w:rPr>
        <w:t>Subcontracting</w:t>
      </w:r>
    </w:p>
    <w:p w:rsidRPr="00D11949" w:rsidR="00583EBF" w:rsidP="00583EBF" w:rsidRDefault="00583EBF" w14:paraId="1DB4F0F3" w14:textId="77777777">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Preferred subcontractors</w:t>
      </w:r>
    </w:p>
    <w:p w:rsidRPr="006165A1" w:rsidR="00583EBF" w:rsidP="006165A1" w:rsidRDefault="00583EBF" w14:paraId="552D3EBB" w14:textId="0565BBC6">
      <w:pPr>
        <w:tabs>
          <w:tab w:val="clear" w:pos="357"/>
          <w:tab w:val="left" w:pos="-720"/>
        </w:tabs>
        <w:spacing w:before="120" w:after="120"/>
        <w:jc w:val="both"/>
        <w:outlineLvl w:val="2"/>
        <w:rPr>
          <w:rFonts w:cs="Arial"/>
          <w:bCs/>
          <w:szCs w:val="20"/>
        </w:rPr>
      </w:pPr>
      <w:r w:rsidRPr="00D11949">
        <w:rPr>
          <w:rFonts w:cs="Arial"/>
          <w:bCs/>
          <w:szCs w:val="20"/>
        </w:rPr>
        <w:t>It is preferred that adequate Subcontractors and consulting Engineers be appointed for execution of the scope</w:t>
      </w:r>
      <w:r w:rsidR="006165A1">
        <w:rPr>
          <w:rFonts w:cs="Arial"/>
          <w:bCs/>
          <w:szCs w:val="20"/>
        </w:rPr>
        <w:t xml:space="preserve"> as detailed in this Works Information</w:t>
      </w:r>
      <w:r w:rsidR="00596508">
        <w:rPr>
          <w:rFonts w:cs="Arial"/>
          <w:bCs/>
          <w:szCs w:val="20"/>
        </w:rPr>
        <w:t xml:space="preserve"> including the</w:t>
      </w:r>
      <w:r w:rsidRPr="00596508" w:rsidR="00596508">
        <w:t xml:space="preserve"> </w:t>
      </w:r>
      <w:r w:rsidR="00A734A4">
        <w:t xml:space="preserve">Arnot </w:t>
      </w:r>
      <w:r w:rsidRPr="00952B66" w:rsidR="00596508">
        <w:t>Solar PV</w:t>
      </w:r>
      <w:r w:rsidR="00596508">
        <w:t xml:space="preserve"> Plant</w:t>
      </w:r>
      <w:r w:rsidRPr="00952B66" w:rsidR="00596508">
        <w:t xml:space="preserve"> Functional Specification</w:t>
      </w:r>
      <w:r w:rsidRPr="00952B66" w:rsidR="00596508">
        <w:rPr>
          <w:rFonts w:cs="Arial"/>
        </w:rPr>
        <w:t xml:space="preserve"> </w:t>
      </w:r>
      <w:r w:rsidRPr="00D11949">
        <w:rPr>
          <w:rFonts w:cs="Arial"/>
          <w:bCs/>
          <w:szCs w:val="20"/>
        </w:rPr>
        <w:t>:</w:t>
      </w:r>
    </w:p>
    <w:p w:rsidRPr="00D11949" w:rsidR="00583EBF" w:rsidP="00583EBF" w:rsidRDefault="00583EBF" w14:paraId="43CC5D4E" w14:textId="77777777">
      <w:pPr>
        <w:jc w:val="both"/>
      </w:pPr>
    </w:p>
    <w:p w:rsidRPr="00D11949" w:rsidR="00583EBF" w:rsidP="00583EBF" w:rsidRDefault="00583EBF" w14:paraId="12245D38" w14:textId="77777777">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Subcontract documentation, and assessment of subcontract tenders</w:t>
      </w:r>
    </w:p>
    <w:p w:rsidRPr="00D11949" w:rsidR="00583EBF" w:rsidP="00583EBF" w:rsidRDefault="00583EBF" w14:paraId="1818E5B1" w14:textId="77777777">
      <w:pPr>
        <w:tabs>
          <w:tab w:val="clear" w:pos="357"/>
          <w:tab w:val="left" w:pos="720"/>
        </w:tabs>
        <w:autoSpaceDE w:val="0"/>
        <w:autoSpaceDN w:val="0"/>
        <w:adjustRightInd w:val="0"/>
        <w:jc w:val="both"/>
        <w:rPr>
          <w:rFonts w:cs="Arial"/>
          <w:szCs w:val="20"/>
          <w:lang w:val="en-US"/>
        </w:rPr>
      </w:pPr>
    </w:p>
    <w:p w:rsidRPr="00EC3E9F" w:rsidR="00583EBF" w:rsidP="00583EBF" w:rsidRDefault="00EC3E9F" w14:paraId="0E30818F" w14:textId="34B3A5E0">
      <w:pPr>
        <w:tabs>
          <w:tab w:val="clear" w:pos="357"/>
          <w:tab w:val="left" w:pos="720"/>
        </w:tabs>
        <w:autoSpaceDE w:val="0"/>
        <w:autoSpaceDN w:val="0"/>
        <w:adjustRightInd w:val="0"/>
        <w:jc w:val="both"/>
        <w:rPr>
          <w:rFonts w:cs="Arial"/>
          <w:szCs w:val="20"/>
          <w:lang w:val="en-US"/>
        </w:rPr>
      </w:pPr>
      <w:r w:rsidRPr="00EC3E9F">
        <w:rPr>
          <w:rFonts w:cs="Arial"/>
          <w:szCs w:val="20"/>
          <w:lang w:val="en-US"/>
        </w:rPr>
        <w:t>All</w:t>
      </w:r>
      <w:r w:rsidRPr="00EC3E9F" w:rsidR="00583EBF">
        <w:rPr>
          <w:rFonts w:cs="Arial"/>
          <w:szCs w:val="20"/>
          <w:lang w:val="en-US"/>
        </w:rPr>
        <w:t xml:space="preserve"> Sub Contractor</w:t>
      </w:r>
      <w:r w:rsidRPr="00EC3E9F">
        <w:rPr>
          <w:rFonts w:cs="Arial"/>
          <w:szCs w:val="20"/>
          <w:lang w:val="en-US"/>
        </w:rPr>
        <w:t>’s to be approved by the Employer</w:t>
      </w:r>
      <w:r w:rsidRPr="00EC3E9F" w:rsidR="00583EBF">
        <w:rPr>
          <w:rFonts w:cs="Arial"/>
          <w:szCs w:val="20"/>
          <w:lang w:val="en-US"/>
        </w:rPr>
        <w:t>.</w:t>
      </w:r>
    </w:p>
    <w:p w:rsidRPr="006165A1" w:rsidR="00583EBF" w:rsidP="00583EBF" w:rsidRDefault="00583EBF" w14:paraId="75E6FEA6" w14:textId="77777777">
      <w:pPr>
        <w:tabs>
          <w:tab w:val="clear" w:pos="357"/>
          <w:tab w:val="left" w:pos="720"/>
        </w:tabs>
        <w:autoSpaceDE w:val="0"/>
        <w:autoSpaceDN w:val="0"/>
        <w:adjustRightInd w:val="0"/>
        <w:jc w:val="both"/>
        <w:rPr>
          <w:rFonts w:cs="Arial"/>
          <w:szCs w:val="20"/>
          <w:highlight w:val="yellow"/>
          <w:lang w:val="en-US"/>
        </w:rPr>
      </w:pPr>
    </w:p>
    <w:p w:rsidRPr="00D11949" w:rsidR="00583EBF" w:rsidP="00583EBF" w:rsidRDefault="00583EBF" w14:paraId="39C40CE2" w14:textId="77777777">
      <w:pPr>
        <w:tabs>
          <w:tab w:val="clear" w:pos="357"/>
          <w:tab w:val="left" w:pos="720"/>
        </w:tabs>
        <w:autoSpaceDE w:val="0"/>
        <w:autoSpaceDN w:val="0"/>
        <w:adjustRightInd w:val="0"/>
        <w:jc w:val="both"/>
        <w:rPr>
          <w:rFonts w:cs="Arial"/>
          <w:szCs w:val="20"/>
          <w:lang w:val="en-US"/>
        </w:rPr>
      </w:pPr>
      <w:r w:rsidRPr="00EC3E9F">
        <w:rPr>
          <w:rFonts w:cs="Arial"/>
          <w:szCs w:val="20"/>
          <w:lang w:val="en-US"/>
        </w:rPr>
        <w:t xml:space="preserve">The Sub Contractor responsible for executing the Physical security scope shall have a valid registration with </w:t>
      </w:r>
      <w:proofErr w:type="spellStart"/>
      <w:r w:rsidRPr="00EC3E9F">
        <w:rPr>
          <w:rFonts w:cs="Arial"/>
          <w:szCs w:val="20"/>
          <w:lang w:val="en-US"/>
        </w:rPr>
        <w:t>PSiRA</w:t>
      </w:r>
      <w:proofErr w:type="spellEnd"/>
      <w:r w:rsidRPr="00EC3E9F">
        <w:rPr>
          <w:rFonts w:cs="Arial"/>
          <w:szCs w:val="20"/>
          <w:lang w:val="en-US"/>
        </w:rPr>
        <w:t>.</w:t>
      </w:r>
      <w:r w:rsidRPr="00D11949">
        <w:rPr>
          <w:rFonts w:cs="Arial"/>
          <w:szCs w:val="20"/>
          <w:lang w:val="en-US"/>
        </w:rPr>
        <w:t xml:space="preserve"> </w:t>
      </w:r>
    </w:p>
    <w:p w:rsidRPr="00D11949" w:rsidR="00583EBF" w:rsidP="00583EBF" w:rsidRDefault="00583EBF" w14:paraId="312F0734" w14:textId="77777777">
      <w:pPr>
        <w:jc w:val="both"/>
      </w:pPr>
    </w:p>
    <w:p w:rsidRPr="00D11949" w:rsidR="00583EBF" w:rsidP="00583EBF" w:rsidRDefault="00583EBF" w14:paraId="74342C35" w14:textId="77777777">
      <w:pPr>
        <w:jc w:val="both"/>
      </w:pPr>
    </w:p>
    <w:p w:rsidRPr="00D11949" w:rsidR="00583EBF" w:rsidP="00583EBF" w:rsidRDefault="00583EBF" w14:paraId="1090D0B0" w14:textId="77777777">
      <w:pPr>
        <w:tabs>
          <w:tab w:val="clear" w:pos="357"/>
          <w:tab w:val="num" w:pos="576"/>
        </w:tabs>
        <w:spacing w:before="120" w:after="120"/>
        <w:ind w:left="576" w:hanging="576"/>
        <w:outlineLvl w:val="1"/>
        <w:rPr>
          <w:b/>
          <w:bCs/>
          <w:sz w:val="24"/>
        </w:rPr>
      </w:pPr>
      <w:r w:rsidRPr="00D11949">
        <w:rPr>
          <w:b/>
          <w:bCs/>
          <w:sz w:val="24"/>
        </w:rPr>
        <w:t>Plant and Materials</w:t>
      </w:r>
    </w:p>
    <w:p w:rsidRPr="00D11949" w:rsidR="00583EBF" w:rsidP="00583EBF" w:rsidRDefault="00583EBF" w14:paraId="1EA2A4EA" w14:textId="77777777">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Quality</w:t>
      </w:r>
    </w:p>
    <w:p w:rsidRPr="00D11949" w:rsidR="00583EBF" w:rsidP="00583EBF" w:rsidRDefault="00583EBF" w14:paraId="609D6897" w14:textId="77777777">
      <w:pPr>
        <w:spacing w:line="276" w:lineRule="auto"/>
      </w:pPr>
      <w:r w:rsidRPr="00D11949">
        <w:t>All Plant and Materials are supplied new, and of materials most suited to the particular intended duty, including parts subjected to or affected by high operating temperature and/or pressure.</w:t>
      </w:r>
    </w:p>
    <w:p w:rsidRPr="00D11949" w:rsidR="00583EBF" w:rsidP="00583EBF" w:rsidRDefault="00583EBF" w14:paraId="11C262EB" w14:textId="77777777">
      <w:pPr>
        <w:spacing w:line="276" w:lineRule="auto"/>
      </w:pPr>
    </w:p>
    <w:p w:rsidRPr="00D11949" w:rsidR="00583EBF" w:rsidP="00583EBF" w:rsidRDefault="00583EBF" w14:paraId="695980B9" w14:textId="77777777">
      <w:pPr>
        <w:spacing w:line="276" w:lineRule="auto"/>
      </w:pPr>
      <w:r w:rsidRPr="00D11949">
        <w:t>Plant and Material protection is suitable for the Site environmental conditions to which they are exposed.</w:t>
      </w:r>
    </w:p>
    <w:p w:rsidRPr="00D11949" w:rsidR="00583EBF" w:rsidP="00583EBF" w:rsidRDefault="00583EBF" w14:paraId="29AC319E" w14:textId="77777777">
      <w:pPr>
        <w:jc w:val="both"/>
      </w:pPr>
    </w:p>
    <w:p w:rsidRPr="00D11949" w:rsidR="00583EBF" w:rsidP="00583EBF" w:rsidRDefault="00583EBF" w14:paraId="4DF85044" w14:textId="77777777">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i/>
          <w:szCs w:val="20"/>
        </w:rPr>
        <w:t>Contractor</w:t>
      </w:r>
      <w:r w:rsidRPr="00D11949">
        <w:rPr>
          <w:rFonts w:ascii="Arial Bold" w:hAnsi="Arial Bold"/>
          <w:b/>
          <w:szCs w:val="20"/>
        </w:rPr>
        <w:t>’s procurement of Plant and Materials</w:t>
      </w:r>
    </w:p>
    <w:p w:rsidRPr="00D11949" w:rsidR="00583EBF" w:rsidP="00583EBF" w:rsidRDefault="00583EBF" w14:paraId="4A2C20B0" w14:textId="77777777">
      <w:pPr>
        <w:jc w:val="both"/>
      </w:pPr>
    </w:p>
    <w:p w:rsidRPr="006165A1" w:rsidR="00583EBF" w:rsidP="006165A1" w:rsidRDefault="00583EBF" w14:paraId="19EECD91" w14:textId="73CF68D4">
      <w:pPr>
        <w:spacing w:line="276" w:lineRule="auto"/>
      </w:pPr>
      <w:r w:rsidRPr="006165A1">
        <w:t xml:space="preserve">Please refer to the requirements for the Transportation of Goods and Materials in </w:t>
      </w:r>
      <w:r w:rsidRPr="006165A1" w:rsidR="006165A1">
        <w:t xml:space="preserve">the </w:t>
      </w:r>
      <w:r w:rsidR="00A734A4">
        <w:t xml:space="preserve">Arnot </w:t>
      </w:r>
      <w:r w:rsidRPr="006165A1" w:rsidR="006165A1">
        <w:t>Solar PV Plant</w:t>
      </w:r>
      <w:r w:rsidR="006165A1">
        <w:rPr>
          <w:b/>
          <w:bCs/>
        </w:rPr>
        <w:t xml:space="preserve"> </w:t>
      </w:r>
      <w:r w:rsidRPr="006165A1" w:rsidR="006165A1">
        <w:t>Functional Specification</w:t>
      </w:r>
      <w:r w:rsidRPr="006165A1">
        <w:t>.</w:t>
      </w:r>
    </w:p>
    <w:p w:rsidRPr="006165A1" w:rsidR="00583EBF" w:rsidP="006165A1" w:rsidRDefault="00583EBF" w14:paraId="7950EE0B" w14:textId="77777777">
      <w:pPr>
        <w:spacing w:line="276" w:lineRule="auto"/>
      </w:pPr>
    </w:p>
    <w:p w:rsidRPr="00D11949" w:rsidR="00583EBF" w:rsidP="006165A1" w:rsidRDefault="00583EBF" w14:paraId="30C908F1" w14:textId="44998EFA">
      <w:pPr>
        <w:spacing w:line="276" w:lineRule="auto"/>
      </w:pPr>
      <w:r w:rsidRPr="006165A1">
        <w:t>Please refer to the requirements for Site Establishment in the</w:t>
      </w:r>
      <w:r w:rsidRPr="006165A1" w:rsidR="006165A1">
        <w:t xml:space="preserve"> </w:t>
      </w:r>
      <w:r w:rsidR="00A734A4">
        <w:t>Arnot</w:t>
      </w:r>
      <w:r w:rsidRPr="006165A1" w:rsidR="006165A1">
        <w:t xml:space="preserve"> Solar PV Plant Functional Specification.</w:t>
      </w:r>
    </w:p>
    <w:p w:rsidRPr="00D11949" w:rsidR="00583EBF" w:rsidP="00583EBF" w:rsidRDefault="00583EBF" w14:paraId="2B68E396" w14:textId="77777777">
      <w:pPr>
        <w:jc w:val="both"/>
        <w:rPr>
          <w:rFonts w:cs="Arial"/>
        </w:rPr>
      </w:pPr>
    </w:p>
    <w:p w:rsidRPr="00D11949" w:rsidR="00583EBF" w:rsidP="00583EBF" w:rsidRDefault="00583EBF" w14:paraId="71EFC9C1" w14:textId="77777777">
      <w:pPr>
        <w:spacing w:line="276" w:lineRule="auto"/>
      </w:pPr>
      <w:r w:rsidRPr="00D11949">
        <w:t xml:space="preserve">There is no constraint in the procurement of any Plant and Materials.  All warranties for components of Plant and Materials are in favour of the </w:t>
      </w:r>
      <w:r w:rsidRPr="00D11949">
        <w:rPr>
          <w:i/>
        </w:rPr>
        <w:t>Employer</w:t>
      </w:r>
      <w:r w:rsidRPr="00D11949">
        <w:t>.</w:t>
      </w:r>
    </w:p>
    <w:p w:rsidRPr="00D11949" w:rsidR="00583EBF" w:rsidP="00583EBF" w:rsidRDefault="00583EBF" w14:paraId="171BF045" w14:textId="77777777">
      <w:pPr>
        <w:jc w:val="both"/>
      </w:pPr>
    </w:p>
    <w:p w:rsidRPr="00D11949" w:rsidR="00583EBF" w:rsidP="00583EBF" w:rsidRDefault="00583EBF" w14:paraId="25DD43FC" w14:textId="77777777">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Spares and consumables</w:t>
      </w:r>
    </w:p>
    <w:p w:rsidRPr="00D11949" w:rsidR="00583EBF" w:rsidP="00583EBF" w:rsidRDefault="00583EBF" w14:paraId="3485E7E0" w14:textId="5776B0E0">
      <w:r w:rsidRPr="00D11949">
        <w:t xml:space="preserve">Please refer to the </w:t>
      </w:r>
      <w:r w:rsidR="00A734A4">
        <w:t>Arnot</w:t>
      </w:r>
      <w:r w:rsidRPr="00952B66" w:rsidR="00FA78AE">
        <w:t xml:space="preserve"> Solar PV</w:t>
      </w:r>
      <w:r w:rsidR="00062762">
        <w:t xml:space="preserve"> Plant</w:t>
      </w:r>
      <w:r w:rsidR="00FA78AE">
        <w:t xml:space="preserve"> </w:t>
      </w:r>
      <w:r w:rsidRPr="00952B66" w:rsidR="00FA78AE">
        <w:t>Functional Specification</w:t>
      </w:r>
      <w:r w:rsidRPr="00D11949">
        <w:t xml:space="preserve">, </w:t>
      </w:r>
      <w:r w:rsidRPr="00D11949">
        <w:rPr>
          <w:rFonts w:cs="Arial"/>
        </w:rPr>
        <w:t>including, but not limited</w:t>
      </w:r>
      <w:r w:rsidR="00A734A4">
        <w:rPr>
          <w:rFonts w:cs="Arial"/>
        </w:rPr>
        <w:t>.</w:t>
      </w:r>
    </w:p>
    <w:p w:rsidRPr="00D11949" w:rsidR="00583EBF" w:rsidP="00583EBF" w:rsidRDefault="00583EBF" w14:paraId="101D413D" w14:textId="77777777">
      <w:pPr>
        <w:jc w:val="both"/>
      </w:pPr>
    </w:p>
    <w:p w:rsidRPr="00D11949" w:rsidR="00583EBF" w:rsidP="00583EBF" w:rsidRDefault="00583EBF" w14:paraId="0B4E1674" w14:textId="77777777">
      <w:pPr>
        <w:tabs>
          <w:tab w:val="clear" w:pos="357"/>
          <w:tab w:val="num" w:pos="576"/>
        </w:tabs>
        <w:spacing w:before="120" w:after="120"/>
        <w:ind w:left="576" w:hanging="576"/>
        <w:outlineLvl w:val="1"/>
        <w:rPr>
          <w:b/>
          <w:bCs/>
          <w:sz w:val="24"/>
        </w:rPr>
      </w:pPr>
      <w:r w:rsidRPr="00D11949">
        <w:rPr>
          <w:b/>
          <w:bCs/>
          <w:sz w:val="24"/>
        </w:rPr>
        <w:t>Tests and inspections before delivery</w:t>
      </w:r>
    </w:p>
    <w:p w:rsidRPr="00D11949" w:rsidR="00583EBF" w:rsidP="00583EBF" w:rsidRDefault="00583EBF" w14:paraId="4DC00D9F" w14:textId="77777777">
      <w:pPr>
        <w:tabs>
          <w:tab w:val="clear" w:pos="357"/>
          <w:tab w:val="num" w:pos="576"/>
        </w:tabs>
        <w:spacing w:before="120" w:after="120"/>
        <w:ind w:left="576" w:hanging="576"/>
        <w:outlineLvl w:val="1"/>
        <w:rPr>
          <w:b/>
          <w:bCs/>
          <w:sz w:val="24"/>
        </w:rPr>
      </w:pPr>
    </w:p>
    <w:p w:rsidRPr="00D11949" w:rsidR="00583EBF" w:rsidP="00583EBF" w:rsidRDefault="00583EBF" w14:paraId="5BD7706A" w14:textId="3826EFC3">
      <w:r w:rsidRPr="00D11949">
        <w:rPr>
          <w:rFonts w:cs="Arial"/>
        </w:rPr>
        <w:t xml:space="preserve">Please refer to the applicable section(s) of the </w:t>
      </w:r>
      <w:r w:rsidR="00A734A4">
        <w:t>Arnot</w:t>
      </w:r>
      <w:r w:rsidRPr="00952B66" w:rsidR="00FA78AE">
        <w:t xml:space="preserve"> Solar PV </w:t>
      </w:r>
      <w:r w:rsidR="00062762">
        <w:t xml:space="preserve">Plant </w:t>
      </w:r>
      <w:r w:rsidRPr="00952B66" w:rsidR="00FA78AE">
        <w:t>Functional Specification</w:t>
      </w:r>
      <w:r w:rsidRPr="00952B66" w:rsidR="00FA78AE">
        <w:rPr>
          <w:rFonts w:cs="Arial"/>
        </w:rPr>
        <w:t xml:space="preserve"> </w:t>
      </w:r>
      <w:r w:rsidRPr="00D11949">
        <w:rPr>
          <w:rFonts w:cs="Arial"/>
        </w:rPr>
        <w:t>for the various tests and inspection requirements prior to delivery.</w:t>
      </w:r>
    </w:p>
    <w:p w:rsidRPr="00D11949" w:rsidR="00583EBF" w:rsidP="00583EBF" w:rsidRDefault="00583EBF" w14:paraId="730082AC" w14:textId="77777777">
      <w:pPr>
        <w:jc w:val="both"/>
      </w:pPr>
    </w:p>
    <w:p w:rsidRPr="00D11949" w:rsidR="00583EBF" w:rsidP="00583EBF" w:rsidRDefault="00583EBF" w14:paraId="75A1FD76" w14:textId="77777777">
      <w:pPr>
        <w:jc w:val="both"/>
      </w:pPr>
    </w:p>
    <w:p w:rsidRPr="00D11949" w:rsidR="00583EBF" w:rsidP="00583EBF" w:rsidRDefault="00583EBF" w14:paraId="6285972B" w14:textId="77777777">
      <w:pPr>
        <w:tabs>
          <w:tab w:val="clear" w:pos="357"/>
          <w:tab w:val="num" w:pos="576"/>
        </w:tabs>
        <w:spacing w:before="120" w:after="120"/>
        <w:ind w:left="576" w:hanging="576"/>
        <w:outlineLvl w:val="1"/>
        <w:rPr>
          <w:b/>
          <w:bCs/>
          <w:sz w:val="24"/>
        </w:rPr>
      </w:pPr>
      <w:r w:rsidRPr="00D11949">
        <w:rPr>
          <w:b/>
          <w:bCs/>
          <w:sz w:val="24"/>
        </w:rPr>
        <w:t>Marking Plant and Materials outside the Working Areas</w:t>
      </w:r>
    </w:p>
    <w:p w:rsidRPr="00D11949" w:rsidR="00583EBF" w:rsidP="00583EBF" w:rsidRDefault="00583EBF" w14:paraId="171FEB69" w14:textId="77777777">
      <w:pPr>
        <w:jc w:val="both"/>
        <w:rPr>
          <w:rFonts w:cs="Arial"/>
        </w:rPr>
      </w:pPr>
    </w:p>
    <w:p w:rsidRPr="007C227D" w:rsidR="005B7826" w:rsidP="005B7826" w:rsidRDefault="005B7826" w14:paraId="0B83CC2C" w14:textId="77777777">
      <w:pPr>
        <w:tabs>
          <w:tab w:val="clear" w:pos="357"/>
        </w:tabs>
        <w:autoSpaceDE w:val="0"/>
        <w:autoSpaceDN w:val="0"/>
        <w:adjustRightInd w:val="0"/>
        <w:rPr>
          <w:rFonts w:cs="Arial"/>
          <w:szCs w:val="20"/>
          <w:lang w:val="en-ZA" w:eastAsia="en-ZA"/>
        </w:rPr>
      </w:pPr>
      <w:r w:rsidRPr="007C227D">
        <w:rPr>
          <w:rFonts w:cs="Arial"/>
          <w:szCs w:val="20"/>
          <w:lang w:val="en-ZA" w:eastAsia="en-ZA"/>
        </w:rPr>
        <w:t>The Contractor prepares the Equipment, Plant and Materials that are identified for payment and which are</w:t>
      </w:r>
    </w:p>
    <w:p w:rsidRPr="007C227D" w:rsidR="005B7826" w:rsidP="005B7826" w:rsidRDefault="005B7826" w14:paraId="5A3C78C4" w14:textId="77777777">
      <w:pPr>
        <w:tabs>
          <w:tab w:val="clear" w:pos="357"/>
        </w:tabs>
        <w:autoSpaceDE w:val="0"/>
        <w:autoSpaceDN w:val="0"/>
        <w:adjustRightInd w:val="0"/>
        <w:rPr>
          <w:rFonts w:cs="Arial"/>
          <w:szCs w:val="20"/>
          <w:lang w:val="en-ZA" w:eastAsia="en-ZA"/>
        </w:rPr>
      </w:pPr>
      <w:r w:rsidRPr="007C227D">
        <w:rPr>
          <w:rFonts w:cs="Arial"/>
          <w:szCs w:val="20"/>
          <w:lang w:val="en-ZA" w:eastAsia="en-ZA"/>
        </w:rPr>
        <w:t>outside the Working Areas, for marking by the Supervisor.</w:t>
      </w:r>
    </w:p>
    <w:p w:rsidRPr="007C227D" w:rsidR="005B7826" w:rsidP="005B7826" w:rsidRDefault="005B7826" w14:paraId="124DCFBF" w14:textId="3E12DBD4">
      <w:pPr>
        <w:tabs>
          <w:tab w:val="clear" w:pos="357"/>
        </w:tabs>
        <w:autoSpaceDE w:val="0"/>
        <w:autoSpaceDN w:val="0"/>
        <w:adjustRightInd w:val="0"/>
        <w:rPr>
          <w:rFonts w:cs="Arial"/>
          <w:szCs w:val="20"/>
          <w:lang w:val="en-ZA" w:eastAsia="en-ZA"/>
        </w:rPr>
      </w:pPr>
      <w:r w:rsidRPr="007C227D">
        <w:rPr>
          <w:rFonts w:cs="Arial"/>
          <w:szCs w:val="20"/>
          <w:lang w:val="en-ZA" w:eastAsia="en-ZA"/>
        </w:rPr>
        <w:t>Preparation of the Equipment, Plant and Materials by the Contractor entails staging for inspection and labelling</w:t>
      </w:r>
      <w:r w:rsidR="007C227D">
        <w:rPr>
          <w:rFonts w:cs="Arial"/>
          <w:szCs w:val="20"/>
          <w:lang w:val="en-ZA" w:eastAsia="en-ZA"/>
        </w:rPr>
        <w:t xml:space="preserve"> </w:t>
      </w:r>
      <w:r w:rsidRPr="007C227D">
        <w:rPr>
          <w:rFonts w:cs="Arial"/>
          <w:szCs w:val="20"/>
          <w:lang w:val="en-ZA" w:eastAsia="en-ZA"/>
        </w:rPr>
        <w:t>of the affected Equipment, Plant and Materials and arranging unobstructed access in accordance with Core</w:t>
      </w:r>
      <w:r w:rsidR="007C227D">
        <w:rPr>
          <w:rFonts w:cs="Arial"/>
          <w:szCs w:val="20"/>
          <w:lang w:val="en-ZA" w:eastAsia="en-ZA"/>
        </w:rPr>
        <w:t xml:space="preserve"> </w:t>
      </w:r>
      <w:r w:rsidRPr="007C227D">
        <w:rPr>
          <w:rFonts w:cs="Arial"/>
          <w:szCs w:val="20"/>
          <w:lang w:val="en-ZA" w:eastAsia="en-ZA"/>
        </w:rPr>
        <w:t>Clause 27.2 of the ECC3.</w:t>
      </w:r>
    </w:p>
    <w:p w:rsidRPr="007C227D" w:rsidR="005B7826" w:rsidP="005B7826" w:rsidRDefault="005B7826" w14:paraId="5FBCC4A2" w14:textId="2856B098">
      <w:pPr>
        <w:tabs>
          <w:tab w:val="clear" w:pos="357"/>
        </w:tabs>
        <w:autoSpaceDE w:val="0"/>
        <w:autoSpaceDN w:val="0"/>
        <w:adjustRightInd w:val="0"/>
        <w:rPr>
          <w:rFonts w:cs="Arial"/>
          <w:szCs w:val="20"/>
          <w:lang w:val="en-ZA" w:eastAsia="en-ZA"/>
        </w:rPr>
      </w:pPr>
      <w:r w:rsidRPr="007C227D">
        <w:rPr>
          <w:rFonts w:cs="Arial"/>
          <w:szCs w:val="20"/>
          <w:lang w:val="en-ZA" w:eastAsia="en-ZA"/>
        </w:rPr>
        <w:t>The Contractor labels and promptly notifies the Project Manager for the Supervisor or his delegate to mark for</w:t>
      </w:r>
      <w:r w:rsidR="007C227D">
        <w:rPr>
          <w:rFonts w:cs="Arial"/>
          <w:szCs w:val="20"/>
          <w:lang w:val="en-ZA" w:eastAsia="en-ZA"/>
        </w:rPr>
        <w:t xml:space="preserve"> </w:t>
      </w:r>
      <w:r w:rsidRPr="007C227D">
        <w:rPr>
          <w:rFonts w:cs="Arial"/>
          <w:szCs w:val="20"/>
          <w:lang w:val="en-ZA" w:eastAsia="en-ZA"/>
        </w:rPr>
        <w:t>title transfer.</w:t>
      </w:r>
    </w:p>
    <w:p w:rsidRPr="007C227D" w:rsidR="005B7826" w:rsidP="005B7826" w:rsidRDefault="005B7826" w14:paraId="67D06672" w14:textId="77777777">
      <w:pPr>
        <w:tabs>
          <w:tab w:val="clear" w:pos="357"/>
        </w:tabs>
        <w:autoSpaceDE w:val="0"/>
        <w:autoSpaceDN w:val="0"/>
        <w:adjustRightInd w:val="0"/>
        <w:rPr>
          <w:rFonts w:cs="Arial"/>
          <w:szCs w:val="20"/>
          <w:lang w:val="en-ZA" w:eastAsia="en-ZA"/>
        </w:rPr>
      </w:pPr>
      <w:r w:rsidRPr="007C227D">
        <w:rPr>
          <w:rFonts w:cs="Arial"/>
          <w:szCs w:val="20"/>
          <w:lang w:val="en-ZA" w:eastAsia="en-ZA"/>
        </w:rPr>
        <w:t>The labels are prepared, containing the following information:</w:t>
      </w:r>
    </w:p>
    <w:p w:rsidRPr="00BD6B30" w:rsidR="00583EBF" w:rsidRDefault="005B7826" w14:paraId="3E96EB3E" w14:textId="402FDEE5">
      <w:pPr>
        <w:pStyle w:val="ListParagraph"/>
        <w:numPr>
          <w:ilvl w:val="0"/>
          <w:numId w:val="54"/>
        </w:numPr>
        <w:autoSpaceDE w:val="0"/>
        <w:autoSpaceDN w:val="0"/>
        <w:adjustRightInd w:val="0"/>
        <w:spacing w:line="240" w:lineRule="auto"/>
        <w:rPr>
          <w:sz w:val="20"/>
          <w:szCs w:val="20"/>
          <w:lang w:val="en-ZA" w:eastAsia="en-ZA"/>
        </w:rPr>
      </w:pPr>
      <w:r w:rsidRPr="00BD6B30">
        <w:rPr>
          <w:sz w:val="20"/>
          <w:szCs w:val="20"/>
          <w:lang w:val="en-ZA" w:eastAsia="en-ZA"/>
        </w:rPr>
        <w:t>Marked as for this Contract</w:t>
      </w:r>
      <w:r w:rsidRPr="00BD6B30" w:rsidR="007C227D">
        <w:rPr>
          <w:sz w:val="20"/>
          <w:szCs w:val="20"/>
          <w:lang w:val="en-ZA" w:eastAsia="en-ZA"/>
        </w:rPr>
        <w:t xml:space="preserve"> </w:t>
      </w:r>
      <w:r w:rsidRPr="00BD6B30">
        <w:rPr>
          <w:sz w:val="20"/>
          <w:szCs w:val="20"/>
          <w:lang w:val="en-ZA" w:eastAsia="en-ZA"/>
        </w:rPr>
        <w:t>For title transfer to Eskom Holdings SOC Limited</w:t>
      </w:r>
    </w:p>
    <w:p w:rsidRPr="00BD6B30" w:rsidR="005B7826" w:rsidP="007C227D" w:rsidRDefault="005B7826" w14:paraId="48654751" w14:textId="77777777">
      <w:pPr>
        <w:pStyle w:val="ListParagraph"/>
        <w:numPr>
          <w:ilvl w:val="0"/>
          <w:numId w:val="54"/>
        </w:numPr>
        <w:autoSpaceDE w:val="0"/>
        <w:autoSpaceDN w:val="0"/>
        <w:adjustRightInd w:val="0"/>
        <w:spacing w:line="240" w:lineRule="auto"/>
        <w:rPr>
          <w:sz w:val="20"/>
          <w:szCs w:val="20"/>
          <w:lang w:val="en-ZA" w:eastAsia="en-ZA"/>
        </w:rPr>
      </w:pPr>
      <w:r w:rsidRPr="00BD6B30">
        <w:rPr>
          <w:sz w:val="20"/>
          <w:szCs w:val="20"/>
          <w:lang w:val="en-ZA" w:eastAsia="en-ZA"/>
        </w:rPr>
        <w:t>Equipment, Plant or Material item: [Description of the item]</w:t>
      </w:r>
    </w:p>
    <w:p w:rsidRPr="00BD6B30" w:rsidR="005B7826" w:rsidP="007C227D" w:rsidRDefault="005B7826" w14:paraId="706DD945" w14:textId="77777777">
      <w:pPr>
        <w:pStyle w:val="ListParagraph"/>
        <w:numPr>
          <w:ilvl w:val="0"/>
          <w:numId w:val="54"/>
        </w:numPr>
        <w:autoSpaceDE w:val="0"/>
        <w:autoSpaceDN w:val="0"/>
        <w:adjustRightInd w:val="0"/>
        <w:spacing w:line="240" w:lineRule="auto"/>
        <w:rPr>
          <w:sz w:val="20"/>
          <w:szCs w:val="20"/>
          <w:lang w:val="en-ZA" w:eastAsia="en-ZA"/>
        </w:rPr>
      </w:pPr>
      <w:r w:rsidRPr="00BD6B30">
        <w:rPr>
          <w:sz w:val="20"/>
          <w:szCs w:val="20"/>
          <w:lang w:val="en-ZA" w:eastAsia="en-ZA"/>
        </w:rPr>
        <w:t>The Employer: Eskom Holdings SOC Limited</w:t>
      </w:r>
    </w:p>
    <w:p w:rsidRPr="00BD6B30" w:rsidR="005B7826" w:rsidP="007C227D" w:rsidRDefault="005B7826" w14:paraId="41352D05" w14:textId="575EF07C">
      <w:pPr>
        <w:pStyle w:val="ListParagraph"/>
        <w:numPr>
          <w:ilvl w:val="0"/>
          <w:numId w:val="54"/>
        </w:numPr>
        <w:autoSpaceDE w:val="0"/>
        <w:autoSpaceDN w:val="0"/>
        <w:adjustRightInd w:val="0"/>
        <w:spacing w:line="240" w:lineRule="auto"/>
        <w:rPr>
          <w:sz w:val="20"/>
          <w:szCs w:val="20"/>
          <w:lang w:val="en-ZA" w:eastAsia="en-ZA"/>
        </w:rPr>
      </w:pPr>
      <w:r w:rsidRPr="00BD6B30">
        <w:rPr>
          <w:sz w:val="20"/>
          <w:szCs w:val="20"/>
          <w:lang w:val="en-ZA" w:eastAsia="en-ZA"/>
        </w:rPr>
        <w:t xml:space="preserve">The Contractor: </w:t>
      </w:r>
      <w:r w:rsidRPr="00BD6B30" w:rsidR="007C227D">
        <w:rPr>
          <w:sz w:val="20"/>
          <w:szCs w:val="20"/>
          <w:lang w:val="en-ZA" w:eastAsia="en-ZA"/>
        </w:rPr>
        <w:t>[Include name]</w:t>
      </w:r>
    </w:p>
    <w:p w:rsidRPr="00BD6B30" w:rsidR="005B7826" w:rsidP="007C227D" w:rsidRDefault="005B7826" w14:paraId="300CE385" w14:textId="77777777">
      <w:pPr>
        <w:pStyle w:val="ListParagraph"/>
        <w:numPr>
          <w:ilvl w:val="0"/>
          <w:numId w:val="54"/>
        </w:numPr>
        <w:autoSpaceDE w:val="0"/>
        <w:autoSpaceDN w:val="0"/>
        <w:adjustRightInd w:val="0"/>
        <w:spacing w:line="240" w:lineRule="auto"/>
        <w:rPr>
          <w:sz w:val="20"/>
          <w:szCs w:val="20"/>
          <w:lang w:val="en-ZA" w:eastAsia="en-ZA"/>
        </w:rPr>
      </w:pPr>
      <w:r w:rsidRPr="00BD6B30">
        <w:rPr>
          <w:sz w:val="20"/>
          <w:szCs w:val="20"/>
          <w:lang w:val="en-ZA" w:eastAsia="en-ZA"/>
        </w:rPr>
        <w:t xml:space="preserve">The Supervisor: </w:t>
      </w:r>
      <w:bookmarkStart w:name="_Hlk167092218" w:id="475"/>
      <w:r w:rsidRPr="00BD6B30">
        <w:rPr>
          <w:sz w:val="20"/>
          <w:szCs w:val="20"/>
          <w:lang w:val="en-ZA" w:eastAsia="en-ZA"/>
        </w:rPr>
        <w:t>[Include name]</w:t>
      </w:r>
      <w:bookmarkEnd w:id="475"/>
    </w:p>
    <w:p w:rsidRPr="00BD6B30" w:rsidR="005B7826" w:rsidP="007C227D" w:rsidRDefault="005B7826" w14:paraId="798142D3" w14:textId="14ED0D51">
      <w:pPr>
        <w:pStyle w:val="ListParagraph"/>
        <w:numPr>
          <w:ilvl w:val="0"/>
          <w:numId w:val="54"/>
        </w:numPr>
        <w:autoSpaceDE w:val="0"/>
        <w:autoSpaceDN w:val="0"/>
        <w:adjustRightInd w:val="0"/>
        <w:spacing w:line="240" w:lineRule="auto"/>
        <w:rPr>
          <w:sz w:val="20"/>
          <w:szCs w:val="20"/>
          <w:lang w:val="en-ZA" w:eastAsia="en-ZA"/>
        </w:rPr>
      </w:pPr>
      <w:r w:rsidRPr="00BD6B30">
        <w:rPr>
          <w:sz w:val="20"/>
          <w:szCs w:val="20"/>
          <w:lang w:val="en-ZA" w:eastAsia="en-ZA"/>
        </w:rPr>
        <w:t xml:space="preserve">Contract Title: </w:t>
      </w:r>
      <w:r w:rsidRPr="00BD6B30" w:rsidR="007C227D">
        <w:rPr>
          <w:sz w:val="20"/>
          <w:szCs w:val="20"/>
          <w:lang w:val="en-ZA" w:eastAsia="en-ZA"/>
        </w:rPr>
        <w:t>[Include Title]</w:t>
      </w:r>
    </w:p>
    <w:p w:rsidRPr="00BD6B30" w:rsidR="005B7826" w:rsidP="007C227D" w:rsidRDefault="005B7826" w14:paraId="66DA2B9E" w14:textId="71496C80">
      <w:pPr>
        <w:pStyle w:val="ListParagraph"/>
        <w:numPr>
          <w:ilvl w:val="0"/>
          <w:numId w:val="54"/>
        </w:numPr>
        <w:autoSpaceDE w:val="0"/>
        <w:autoSpaceDN w:val="0"/>
        <w:adjustRightInd w:val="0"/>
        <w:spacing w:line="240" w:lineRule="auto"/>
        <w:rPr>
          <w:sz w:val="20"/>
          <w:szCs w:val="20"/>
          <w:lang w:val="en-ZA" w:eastAsia="en-ZA"/>
        </w:rPr>
      </w:pPr>
      <w:r w:rsidRPr="00BD6B30">
        <w:rPr>
          <w:sz w:val="20"/>
          <w:szCs w:val="20"/>
          <w:lang w:val="en-ZA" w:eastAsia="en-ZA"/>
        </w:rPr>
        <w:t xml:space="preserve">Contract Number: </w:t>
      </w:r>
      <w:r w:rsidRPr="00BD6B30" w:rsidR="007C227D">
        <w:rPr>
          <w:sz w:val="20"/>
          <w:szCs w:val="20"/>
          <w:lang w:val="en-ZA" w:eastAsia="en-ZA"/>
        </w:rPr>
        <w:t>[Include number]</w:t>
      </w:r>
    </w:p>
    <w:p w:rsidRPr="00BD6B30" w:rsidR="00BD6B30" w:rsidP="00BD6B30" w:rsidRDefault="005B7826" w14:paraId="59A569C0" w14:textId="164B2161">
      <w:pPr>
        <w:pStyle w:val="ListParagraph"/>
        <w:numPr>
          <w:ilvl w:val="0"/>
          <w:numId w:val="54"/>
        </w:numPr>
        <w:autoSpaceDE w:val="0"/>
        <w:autoSpaceDN w:val="0"/>
        <w:adjustRightInd w:val="0"/>
        <w:spacing w:line="240" w:lineRule="auto"/>
        <w:rPr>
          <w:rFonts w:cs="Times New Roman"/>
          <w:sz w:val="20"/>
          <w:szCs w:val="20"/>
          <w:lang w:val="en-ZA" w:eastAsia="en-ZA"/>
        </w:rPr>
      </w:pPr>
      <w:r w:rsidRPr="00BD6B30">
        <w:rPr>
          <w:sz w:val="20"/>
          <w:szCs w:val="20"/>
          <w:lang w:val="en-ZA" w:eastAsia="en-ZA"/>
        </w:rPr>
        <w:t>Conditions of contract: The NEC3 Engineering and Construction Contract, June 2005 (ECC3) (with</w:t>
      </w:r>
      <w:r w:rsidRPr="00BD6B30" w:rsidR="00BD6B30">
        <w:rPr>
          <w:sz w:val="20"/>
          <w:szCs w:val="20"/>
          <w:lang w:val="en-ZA" w:eastAsia="en-ZA"/>
        </w:rPr>
        <w:t xml:space="preserve"> </w:t>
      </w:r>
      <w:r w:rsidRPr="00BD6B30">
        <w:rPr>
          <w:rFonts w:cs="Times New Roman"/>
          <w:sz w:val="20"/>
          <w:szCs w:val="20"/>
          <w:lang w:val="en-ZA" w:eastAsia="en-ZA"/>
        </w:rPr>
        <w:t>amendments June 2006)</w:t>
      </w:r>
      <w:r w:rsidRPr="00BD6B30" w:rsidR="00BD6B30">
        <w:rPr>
          <w:rFonts w:cs="Times New Roman"/>
          <w:sz w:val="20"/>
          <w:szCs w:val="20"/>
          <w:lang w:val="en-ZA" w:eastAsia="en-ZA"/>
        </w:rPr>
        <w:t xml:space="preserve"> </w:t>
      </w:r>
      <w:r w:rsidRPr="00BD6B30">
        <w:rPr>
          <w:rFonts w:cs="Times New Roman"/>
          <w:sz w:val="20"/>
          <w:szCs w:val="20"/>
          <w:lang w:val="en-ZA" w:eastAsia="en-ZA"/>
        </w:rPr>
        <w:t xml:space="preserve">Core Clause 70.1 of the ECC3 states: </w:t>
      </w:r>
      <w:r w:rsidRPr="00BD6B30">
        <w:rPr>
          <w:rFonts w:hint="eastAsia" w:cs="Times New Roman"/>
          <w:sz w:val="20"/>
          <w:szCs w:val="20"/>
          <w:lang w:val="en-ZA" w:eastAsia="en-ZA"/>
        </w:rPr>
        <w:t>“</w:t>
      </w:r>
      <w:r w:rsidRPr="00BD6B30">
        <w:rPr>
          <w:rFonts w:cs="Times New Roman"/>
          <w:sz w:val="20"/>
          <w:szCs w:val="20"/>
          <w:lang w:val="en-ZA" w:eastAsia="en-ZA"/>
        </w:rPr>
        <w:t>Whatever title the Contractor has to Plant and Materials which is</w:t>
      </w:r>
      <w:r w:rsidRPr="00BD6B30" w:rsidR="00BD6B30">
        <w:rPr>
          <w:rFonts w:cs="Times New Roman"/>
          <w:sz w:val="20"/>
          <w:szCs w:val="20"/>
          <w:lang w:val="en-ZA" w:eastAsia="en-ZA"/>
        </w:rPr>
        <w:t xml:space="preserve"> </w:t>
      </w:r>
      <w:r w:rsidRPr="00BD6B30">
        <w:rPr>
          <w:rFonts w:cs="Times New Roman"/>
          <w:sz w:val="20"/>
          <w:szCs w:val="20"/>
          <w:lang w:val="en-ZA" w:eastAsia="en-ZA"/>
        </w:rPr>
        <w:t>outside the Working Areas passes to the Employer if the Supervisor has marked it as for this contract.</w:t>
      </w:r>
      <w:r w:rsidRPr="00BD6B30">
        <w:rPr>
          <w:rFonts w:hint="eastAsia" w:cs="Times New Roman"/>
          <w:sz w:val="20"/>
          <w:szCs w:val="20"/>
          <w:lang w:val="en-ZA" w:eastAsia="en-ZA"/>
        </w:rPr>
        <w:t>”</w:t>
      </w:r>
    </w:p>
    <w:p w:rsidRPr="00BD6B30" w:rsidR="005B7826" w:rsidP="00BD6B30" w:rsidRDefault="005B7826" w14:paraId="427C3917" w14:textId="2F62A059">
      <w:pPr>
        <w:pStyle w:val="ListParagraph"/>
        <w:numPr>
          <w:ilvl w:val="0"/>
          <w:numId w:val="54"/>
        </w:numPr>
        <w:autoSpaceDE w:val="0"/>
        <w:autoSpaceDN w:val="0"/>
        <w:adjustRightInd w:val="0"/>
        <w:spacing w:line="240" w:lineRule="auto"/>
        <w:rPr>
          <w:sz w:val="20"/>
          <w:szCs w:val="20"/>
          <w:lang w:val="en-ZA" w:eastAsia="en-ZA"/>
        </w:rPr>
      </w:pPr>
      <w:r w:rsidRPr="00BD6B30">
        <w:rPr>
          <w:sz w:val="20"/>
          <w:szCs w:val="20"/>
          <w:lang w:val="en-ZA" w:eastAsia="en-ZA"/>
        </w:rPr>
        <w:t>Supervisor signature Date</w:t>
      </w:r>
      <w:r w:rsidR="00BD6B30">
        <w:rPr>
          <w:sz w:val="20"/>
          <w:szCs w:val="20"/>
          <w:lang w:val="en-ZA" w:eastAsia="en-ZA"/>
        </w:rPr>
        <w:t>:</w:t>
      </w:r>
    </w:p>
    <w:p w:rsidRPr="00BD6B30" w:rsidR="005B7826" w:rsidP="00BD6B30" w:rsidRDefault="005B7826" w14:paraId="19DF200B" w14:textId="77777777">
      <w:pPr>
        <w:autoSpaceDE w:val="0"/>
        <w:autoSpaceDN w:val="0"/>
        <w:adjustRightInd w:val="0"/>
        <w:ind w:left="360"/>
        <w:rPr>
          <w:szCs w:val="20"/>
          <w:lang w:val="en-ZA" w:eastAsia="en-ZA"/>
        </w:rPr>
      </w:pPr>
    </w:p>
    <w:p w:rsidRPr="00D11949" w:rsidR="00583EBF" w:rsidP="00583EBF" w:rsidRDefault="00583EBF" w14:paraId="3ECB8A08" w14:textId="77777777">
      <w:pPr>
        <w:tabs>
          <w:tab w:val="clear" w:pos="357"/>
          <w:tab w:val="num" w:pos="576"/>
        </w:tabs>
        <w:spacing w:before="120" w:after="120"/>
        <w:ind w:left="576" w:hanging="576"/>
        <w:outlineLvl w:val="1"/>
        <w:rPr>
          <w:b/>
          <w:bCs/>
          <w:sz w:val="24"/>
        </w:rPr>
      </w:pPr>
      <w:r w:rsidRPr="00D11949">
        <w:rPr>
          <w:b/>
          <w:bCs/>
          <w:i/>
          <w:iCs/>
          <w:sz w:val="24"/>
        </w:rPr>
        <w:t>Contractor</w:t>
      </w:r>
      <w:r w:rsidRPr="00D11949">
        <w:rPr>
          <w:b/>
          <w:bCs/>
          <w:sz w:val="24"/>
        </w:rPr>
        <w:t>’s Equipment (including temporary works)</w:t>
      </w:r>
    </w:p>
    <w:p w:rsidRPr="00D11949" w:rsidR="00583EBF" w:rsidP="00583EBF" w:rsidRDefault="00583EBF" w14:paraId="217B2CF3" w14:textId="77777777">
      <w:pPr>
        <w:jc w:val="both"/>
      </w:pPr>
    </w:p>
    <w:p w:rsidRPr="00D11949" w:rsidR="00583EBF" w:rsidP="00583EBF" w:rsidRDefault="00583EBF" w14:paraId="0D782A2A" w14:textId="14ECE03E">
      <w:r w:rsidRPr="00D11949">
        <w:rPr>
          <w:rFonts w:cs="Arial"/>
        </w:rPr>
        <w:t xml:space="preserve">Please refer to the applicable section(s) of the </w:t>
      </w:r>
      <w:r w:rsidR="00420C6D">
        <w:t>Arnot</w:t>
      </w:r>
      <w:r w:rsidRPr="00952B66" w:rsidR="00FA78AE">
        <w:t xml:space="preserve"> Solar PV</w:t>
      </w:r>
      <w:r w:rsidR="00062762">
        <w:t xml:space="preserve"> Plant</w:t>
      </w:r>
      <w:r w:rsidRPr="00952B66" w:rsidR="00FA78AE">
        <w:t xml:space="preserve"> Functional Specification</w:t>
      </w:r>
      <w:r w:rsidRPr="00D11949">
        <w:rPr>
          <w:rFonts w:cs="Arial"/>
        </w:rPr>
        <w:t xml:space="preserve"> for the various </w:t>
      </w:r>
      <w:r w:rsidRPr="00D11949">
        <w:t xml:space="preserve">witness and hold points during manufacture, assembly, or delivery of key Equipment. </w:t>
      </w:r>
    </w:p>
    <w:p w:rsidRPr="00D11949" w:rsidR="00583EBF" w:rsidP="00583EBF" w:rsidRDefault="00583EBF" w14:paraId="55F65676" w14:textId="5E637A05">
      <w:r w:rsidRPr="00D11949">
        <w:t xml:space="preserve">This are addressed in sections </w:t>
      </w:r>
      <w:r w:rsidRPr="00D11949">
        <w:rPr>
          <w:rFonts w:cs="Arial"/>
        </w:rPr>
        <w:t xml:space="preserve">of the Employer’s Requirements </w:t>
      </w:r>
      <w:r w:rsidRPr="00D11949">
        <w:t>Inspection</w:t>
      </w:r>
      <w:r w:rsidR="004F72F8">
        <w:t xml:space="preserve">, </w:t>
      </w:r>
      <w:r w:rsidRPr="00D11949">
        <w:t>Testing</w:t>
      </w:r>
      <w:r w:rsidR="004F72F8">
        <w:t xml:space="preserve"> and Commissioning</w:t>
      </w:r>
      <w:r w:rsidRPr="00D11949">
        <w:t>.</w:t>
      </w:r>
    </w:p>
    <w:p w:rsidRPr="00D11949" w:rsidR="00583EBF" w:rsidP="00583EBF" w:rsidRDefault="00583EBF" w14:paraId="665FD876" w14:textId="77777777">
      <w:pPr>
        <w:jc w:val="both"/>
      </w:pPr>
    </w:p>
    <w:p w:rsidRPr="00D11949" w:rsidR="00583EBF" w:rsidP="00583EBF" w:rsidRDefault="00583EBF" w14:paraId="060020C8" w14:textId="77777777">
      <w:pPr>
        <w:tabs>
          <w:tab w:val="clear" w:pos="357"/>
          <w:tab w:val="num" w:pos="576"/>
        </w:tabs>
        <w:spacing w:before="120" w:after="120"/>
        <w:ind w:left="576" w:hanging="576"/>
        <w:outlineLvl w:val="1"/>
        <w:rPr>
          <w:b/>
          <w:bCs/>
          <w:sz w:val="24"/>
        </w:rPr>
      </w:pPr>
      <w:r w:rsidRPr="00D11949">
        <w:rPr>
          <w:b/>
          <w:bCs/>
          <w:iCs/>
          <w:sz w:val="24"/>
        </w:rPr>
        <w:t xml:space="preserve">Cataloguing requirements by the </w:t>
      </w:r>
      <w:r w:rsidRPr="00D11949">
        <w:rPr>
          <w:b/>
          <w:bCs/>
          <w:i/>
          <w:iCs/>
          <w:sz w:val="24"/>
        </w:rPr>
        <w:t>Contractor</w:t>
      </w:r>
    </w:p>
    <w:p w:rsidRPr="00D11949" w:rsidR="00583EBF" w:rsidP="00583EBF" w:rsidRDefault="00583EBF" w14:paraId="4DF63A13" w14:textId="77777777">
      <w:pPr>
        <w:jc w:val="both"/>
      </w:pPr>
    </w:p>
    <w:p w:rsidRPr="00D11949" w:rsidR="00583EBF" w:rsidP="00583EBF" w:rsidRDefault="00583EBF" w14:paraId="7A1EC530" w14:textId="10790FCE">
      <w:r w:rsidRPr="00D11949">
        <w:t xml:space="preserve">Please refer to </w:t>
      </w:r>
      <w:r w:rsidRPr="00D11949">
        <w:rPr>
          <w:rFonts w:cs="Arial"/>
        </w:rPr>
        <w:t xml:space="preserve">the </w:t>
      </w:r>
      <w:bookmarkStart w:name="_Hlk166653543" w:id="476"/>
      <w:r w:rsidR="00420C6D">
        <w:t xml:space="preserve">Arnot </w:t>
      </w:r>
      <w:r w:rsidRPr="00952B66" w:rsidR="00FA78AE">
        <w:t xml:space="preserve">Solar PV </w:t>
      </w:r>
      <w:r w:rsidR="00062762">
        <w:t xml:space="preserve">Plant </w:t>
      </w:r>
      <w:r w:rsidRPr="00952B66" w:rsidR="00FA78AE">
        <w:t>Functional Specification</w:t>
      </w:r>
      <w:bookmarkEnd w:id="476"/>
      <w:r w:rsidRPr="00D11949">
        <w:t xml:space="preserve">, </w:t>
      </w:r>
      <w:r w:rsidRPr="00D11949">
        <w:rPr>
          <w:rFonts w:cs="Arial"/>
        </w:rPr>
        <w:t>including, but not limited</w:t>
      </w:r>
      <w:r w:rsidR="00420C6D">
        <w:rPr>
          <w:rFonts w:cs="Arial"/>
        </w:rPr>
        <w:t>.</w:t>
      </w:r>
    </w:p>
    <w:p w:rsidRPr="00D11949" w:rsidR="00583EBF" w:rsidP="00583EBF" w:rsidRDefault="00583EBF" w14:paraId="097FBDEC" w14:textId="77777777"/>
    <w:p w:rsidRPr="00D11949" w:rsidR="00583EBF" w:rsidP="00583EBF" w:rsidRDefault="00583EBF" w14:paraId="04A5C767" w14:textId="77777777">
      <w:pPr>
        <w:jc w:val="both"/>
        <w:rPr>
          <w:b/>
          <w:sz w:val="28"/>
        </w:rPr>
      </w:pPr>
      <w:r w:rsidRPr="00D11949">
        <w:br w:type="page"/>
      </w:r>
      <w:r w:rsidRPr="00D11949">
        <w:rPr>
          <w:b/>
          <w:sz w:val="28"/>
        </w:rPr>
        <w:t>Construction</w:t>
      </w:r>
    </w:p>
    <w:p w:rsidRPr="00D11949" w:rsidR="00583EBF" w:rsidP="00583EBF" w:rsidRDefault="00583EBF" w14:paraId="66DF6487" w14:textId="77777777"/>
    <w:p w:rsidRPr="00D11949" w:rsidR="00583EBF" w:rsidP="00583EBF" w:rsidRDefault="00583EBF" w14:paraId="23206C08" w14:textId="77777777">
      <w:pPr>
        <w:tabs>
          <w:tab w:val="clear" w:pos="357"/>
          <w:tab w:val="num" w:pos="576"/>
        </w:tabs>
        <w:spacing w:before="120" w:after="120"/>
        <w:ind w:left="576" w:hanging="576"/>
        <w:outlineLvl w:val="1"/>
        <w:rPr>
          <w:b/>
          <w:bCs/>
          <w:sz w:val="24"/>
        </w:rPr>
      </w:pPr>
      <w:r w:rsidRPr="00D11949">
        <w:rPr>
          <w:b/>
          <w:bCs/>
          <w:sz w:val="24"/>
        </w:rPr>
        <w:t>Temporary works, Site services &amp; construction constraints</w:t>
      </w:r>
    </w:p>
    <w:p w:rsidRPr="00D11949" w:rsidR="00583EBF" w:rsidP="00583EBF" w:rsidRDefault="00583EBF" w14:paraId="2DDD3258" w14:textId="77777777">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i/>
          <w:iCs/>
          <w:szCs w:val="20"/>
        </w:rPr>
        <w:t>Employer</w:t>
      </w:r>
      <w:r w:rsidRPr="00D11949">
        <w:rPr>
          <w:rFonts w:ascii="Arial Bold" w:hAnsi="Arial Bold"/>
          <w:b/>
          <w:szCs w:val="20"/>
        </w:rPr>
        <w:t>’s Site entry and security control, permits, and Site regulations</w:t>
      </w:r>
    </w:p>
    <w:p w:rsidRPr="00D11949" w:rsidR="00583EBF" w:rsidP="00583EBF" w:rsidRDefault="00583EBF" w14:paraId="19E11FBB" w14:textId="77777777">
      <w:pPr>
        <w:jc w:val="both"/>
      </w:pPr>
    </w:p>
    <w:p w:rsidRPr="00D11949" w:rsidR="00583EBF" w:rsidP="00583EBF" w:rsidRDefault="00583EBF" w14:paraId="6C8B0087" w14:textId="77777777">
      <w:pPr>
        <w:jc w:val="both"/>
      </w:pPr>
      <w:r w:rsidRPr="00D11949">
        <w:rPr>
          <w:lang w:val="en-US"/>
        </w:rPr>
        <w:t>T</w:t>
      </w:r>
      <w:r w:rsidRPr="00D11949">
        <w:t>he</w:t>
      </w:r>
      <w:r w:rsidRPr="00D11949">
        <w:rPr>
          <w:i/>
        </w:rPr>
        <w:t xml:space="preserve"> Contractor</w:t>
      </w:r>
      <w:r w:rsidRPr="00D11949">
        <w:t xml:space="preserve"> </w:t>
      </w:r>
      <w:r w:rsidRPr="00D11949">
        <w:rPr>
          <w:lang w:val="en-US"/>
        </w:rPr>
        <w:t>shall be</w:t>
      </w:r>
      <w:r w:rsidRPr="00D11949">
        <w:t xml:space="preserve"> responsible for the planning and arrangement, of the Site to ensure safe, secure and efficient progress of the </w:t>
      </w:r>
      <w:r w:rsidRPr="00D11949">
        <w:rPr>
          <w:i/>
          <w:lang w:val="en-US"/>
        </w:rPr>
        <w:t>Works</w:t>
      </w:r>
      <w:r w:rsidRPr="00D11949">
        <w:rPr>
          <w:lang w:val="en-US"/>
        </w:rPr>
        <w:t xml:space="preserve"> throughout the entire Project duration.</w:t>
      </w:r>
    </w:p>
    <w:p w:rsidRPr="00D11949" w:rsidR="00583EBF" w:rsidP="00583EBF" w:rsidRDefault="00583EBF" w14:paraId="2BA032B4" w14:textId="77777777">
      <w:pPr>
        <w:jc w:val="both"/>
      </w:pPr>
    </w:p>
    <w:p w:rsidRPr="00D11949" w:rsidR="00583EBF" w:rsidP="00583EBF" w:rsidRDefault="00583EBF" w14:paraId="3BC60061" w14:textId="557EEC2B">
      <w:r w:rsidRPr="005B7826">
        <w:t xml:space="preserve">The </w:t>
      </w:r>
      <w:r w:rsidRPr="005B7826">
        <w:rPr>
          <w:i/>
          <w:iCs/>
        </w:rPr>
        <w:t xml:space="preserve">Contractor’s </w:t>
      </w:r>
      <w:r w:rsidRPr="005B7826">
        <w:t>permit to work (PTW) system shall comply with the</w:t>
      </w:r>
      <w:r w:rsidRPr="005B7826" w:rsidR="00FA78AE">
        <w:t xml:space="preserve"> Commissioning Procedure for </w:t>
      </w:r>
      <w:r w:rsidR="00420C6D">
        <w:t>Arnot</w:t>
      </w:r>
      <w:r w:rsidRPr="005B7826" w:rsidR="00FA78AE">
        <w:t xml:space="preserve"> Solar PV Project</w:t>
      </w:r>
      <w:r w:rsidR="00420C6D">
        <w:t>.</w:t>
      </w:r>
    </w:p>
    <w:p w:rsidRPr="00D11949" w:rsidR="00583EBF" w:rsidP="00583EBF" w:rsidRDefault="00583EBF" w14:paraId="36094CAD" w14:textId="77777777">
      <w:pPr>
        <w:jc w:val="both"/>
      </w:pPr>
    </w:p>
    <w:p w:rsidRPr="00D11949" w:rsidR="00583EBF" w:rsidP="00583EBF" w:rsidRDefault="00583EBF" w14:paraId="46ABC34B" w14:textId="77777777">
      <w:pPr>
        <w:jc w:val="both"/>
      </w:pPr>
    </w:p>
    <w:p w:rsidR="00583EBF" w:rsidP="00583EBF" w:rsidRDefault="00583EBF" w14:paraId="466FF534" w14:textId="71B44DFE">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 xml:space="preserve">Health and safety facilities on Site </w:t>
      </w:r>
    </w:p>
    <w:p w:rsidRPr="00D11949" w:rsidR="00D53061" w:rsidP="00583EBF" w:rsidRDefault="00D53061" w14:paraId="2D210355" w14:textId="77777777">
      <w:pPr>
        <w:tabs>
          <w:tab w:val="left" w:pos="-720"/>
          <w:tab w:val="num" w:pos="720"/>
        </w:tabs>
        <w:spacing w:before="120" w:after="120"/>
        <w:ind w:left="720" w:hanging="720"/>
        <w:jc w:val="both"/>
        <w:outlineLvl w:val="2"/>
        <w:rPr>
          <w:rFonts w:ascii="Arial Bold" w:hAnsi="Arial Bold"/>
          <w:b/>
          <w:szCs w:val="20"/>
        </w:rPr>
      </w:pPr>
    </w:p>
    <w:p w:rsidRPr="00D11949" w:rsidR="00D53061" w:rsidP="00583EBF" w:rsidRDefault="00D53061" w14:paraId="16EDA661" w14:textId="7ACC8623">
      <w:pPr>
        <w:jc w:val="both"/>
        <w:rPr>
          <w:rFonts w:cs="Arial"/>
        </w:rPr>
      </w:pPr>
      <w:r w:rsidRPr="00D53061">
        <w:rPr>
          <w:rFonts w:cs="Arial"/>
        </w:rPr>
        <w:t xml:space="preserve">The Contractor shall comply with all health and safety requirements stated in “OHS REQUIREMENTS FOR OHS REQUIREMENTS FOR </w:t>
      </w:r>
      <w:r w:rsidR="00420C6D">
        <w:rPr>
          <w:rFonts w:cs="Arial"/>
        </w:rPr>
        <w:t>ARNOT</w:t>
      </w:r>
      <w:r w:rsidRPr="00D53061">
        <w:rPr>
          <w:rFonts w:cs="Arial"/>
        </w:rPr>
        <w:t xml:space="preserve"> SOLAR PV </w:t>
      </w:r>
      <w:r w:rsidR="00420C6D">
        <w:rPr>
          <w:rFonts w:cs="Arial"/>
        </w:rPr>
        <w:t>PLANT</w:t>
      </w:r>
      <w:r w:rsidRPr="00D53061">
        <w:rPr>
          <w:rFonts w:cs="Arial"/>
        </w:rPr>
        <w:t>”.</w:t>
      </w:r>
    </w:p>
    <w:p w:rsidRPr="00D11949" w:rsidR="00583EBF" w:rsidP="00583EBF" w:rsidRDefault="00583EBF" w14:paraId="25D1D54B" w14:textId="77777777">
      <w:pPr>
        <w:jc w:val="both"/>
      </w:pPr>
    </w:p>
    <w:p w:rsidRPr="00D11949" w:rsidR="00583EBF" w:rsidP="00583EBF" w:rsidRDefault="00583EBF" w14:paraId="7DF074B6" w14:textId="77777777">
      <w:pPr>
        <w:jc w:val="both"/>
      </w:pPr>
    </w:p>
    <w:p w:rsidRPr="00D11949" w:rsidR="00583EBF" w:rsidP="00583EBF" w:rsidRDefault="00583EBF" w14:paraId="0CBA5B7D" w14:textId="77777777">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 xml:space="preserve">Publicity and progress photographs </w:t>
      </w:r>
    </w:p>
    <w:p w:rsidRPr="00D11949" w:rsidR="00583EBF" w:rsidP="00583EBF" w:rsidRDefault="00583EBF" w14:paraId="64547724" w14:textId="77777777">
      <w:pPr>
        <w:pBdr>
          <w:top w:val="single" w:color="auto" w:sz="2" w:space="1"/>
          <w:left w:val="single" w:color="auto" w:sz="2" w:space="4"/>
          <w:bottom w:val="single" w:color="auto" w:sz="2" w:space="1"/>
          <w:right w:val="single" w:color="auto" w:sz="2" w:space="4"/>
        </w:pBdr>
        <w:jc w:val="both"/>
      </w:pPr>
      <w:r w:rsidRPr="00721FBD">
        <w:t>State requirements for notice boards, advertising rights, media relations, photography and progress photographs if required.</w:t>
      </w:r>
      <w:r w:rsidRPr="00D11949">
        <w:t xml:space="preserve"> </w:t>
      </w:r>
    </w:p>
    <w:p w:rsidRPr="00D11949" w:rsidR="00583EBF" w:rsidP="00583EBF" w:rsidRDefault="00583EBF" w14:paraId="176B8AC7" w14:textId="77777777">
      <w:pPr>
        <w:jc w:val="both"/>
      </w:pPr>
    </w:p>
    <w:p w:rsidRPr="00D11949" w:rsidR="00583EBF" w:rsidP="00583EBF" w:rsidRDefault="00583EBF" w14:paraId="13B7C0F3" w14:textId="77777777">
      <w:pPr>
        <w:jc w:val="both"/>
      </w:pPr>
    </w:p>
    <w:p w:rsidRPr="00D11949" w:rsidR="00583EBF" w:rsidP="00583EBF" w:rsidRDefault="00583EBF" w14:paraId="0B71D6CA" w14:textId="77777777">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i/>
          <w:iCs/>
          <w:szCs w:val="20"/>
        </w:rPr>
        <w:t>Contractor</w:t>
      </w:r>
      <w:r w:rsidRPr="00D11949">
        <w:rPr>
          <w:rFonts w:ascii="Arial Bold" w:hAnsi="Arial Bold"/>
          <w:b/>
          <w:szCs w:val="20"/>
        </w:rPr>
        <w:t>’s Equipment</w:t>
      </w:r>
    </w:p>
    <w:p w:rsidRPr="00D11949" w:rsidR="00583EBF" w:rsidP="00583EBF" w:rsidRDefault="00583EBF" w14:paraId="2949B2D0" w14:textId="77777777">
      <w:pPr>
        <w:jc w:val="both"/>
      </w:pPr>
    </w:p>
    <w:p w:rsidRPr="00D11949" w:rsidR="00583EBF" w:rsidP="00583EBF" w:rsidRDefault="00583EBF" w14:paraId="0B5DAE95" w14:textId="3AF417FA">
      <w:pPr>
        <w:spacing w:line="276" w:lineRule="auto"/>
      </w:pPr>
      <w:r w:rsidRPr="00D11949">
        <w:t xml:space="preserve">The </w:t>
      </w:r>
      <w:r w:rsidRPr="00D11949">
        <w:rPr>
          <w:i/>
        </w:rPr>
        <w:t xml:space="preserve">Contractor </w:t>
      </w:r>
      <w:r w:rsidRPr="00D11949">
        <w:t>is responsible to maintain accurate records of all plant</w:t>
      </w:r>
      <w:r w:rsidR="00B21DA7">
        <w:t>,</w:t>
      </w:r>
      <w:r w:rsidRPr="00D11949">
        <w:t xml:space="preserve"> equipment</w:t>
      </w:r>
      <w:r w:rsidR="00B21DA7">
        <w:t xml:space="preserve"> and spares</w:t>
      </w:r>
      <w:r w:rsidRPr="00D11949">
        <w:t>, including scaffolding, rigs, cranes etc., which are brought on to the</w:t>
      </w:r>
      <w:r w:rsidR="00B21DA7">
        <w:t xml:space="preserve"> </w:t>
      </w:r>
      <w:r w:rsidR="00420C6D">
        <w:t>Arnot Power Station</w:t>
      </w:r>
      <w:r w:rsidRPr="00D11949">
        <w:t xml:space="preserve">. The </w:t>
      </w:r>
      <w:r w:rsidRPr="00D11949">
        <w:rPr>
          <w:i/>
        </w:rPr>
        <w:t>Contractor</w:t>
      </w:r>
      <w:r w:rsidRPr="00D11949">
        <w:t xml:space="preserve"> controls and manages the access of such plant and equipment to the working areas.</w:t>
      </w:r>
      <w:r w:rsidR="00B21DA7">
        <w:t xml:space="preserve"> The Contractor shall comply with the Employers access control processes and requirements which include amongst others control of </w:t>
      </w:r>
      <w:r w:rsidRPr="00D11949" w:rsidR="00B21DA7">
        <w:t>plant</w:t>
      </w:r>
      <w:r w:rsidR="00B21DA7">
        <w:t>,</w:t>
      </w:r>
      <w:r w:rsidRPr="00D11949" w:rsidR="00B21DA7">
        <w:t xml:space="preserve"> equipment</w:t>
      </w:r>
      <w:r w:rsidR="00B21DA7">
        <w:t xml:space="preserve"> and spares entering and exciting the </w:t>
      </w:r>
      <w:r w:rsidR="00420C6D">
        <w:t>Arnot Power Station</w:t>
      </w:r>
      <w:r w:rsidR="00B21DA7">
        <w:t>.</w:t>
      </w:r>
    </w:p>
    <w:p w:rsidRPr="00D11949" w:rsidR="00583EBF" w:rsidP="00583EBF" w:rsidRDefault="00583EBF" w14:paraId="23FF3584" w14:textId="77777777">
      <w:pPr>
        <w:jc w:val="both"/>
      </w:pPr>
    </w:p>
    <w:p w:rsidRPr="00D11949" w:rsidR="00583EBF" w:rsidP="00583EBF" w:rsidRDefault="00583EBF" w14:paraId="511BA31B" w14:textId="77777777">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Site services and facilities</w:t>
      </w:r>
    </w:p>
    <w:p w:rsidRPr="00D11949" w:rsidR="00583EBF" w:rsidP="00583EBF" w:rsidRDefault="00583EBF" w14:paraId="2C4D27E3" w14:textId="7F258E52">
      <w:r w:rsidRPr="00D11949">
        <w:t>Please refer to the</w:t>
      </w:r>
      <w:r w:rsidR="00420C6D">
        <w:t xml:space="preserve"> Arnot</w:t>
      </w:r>
      <w:r w:rsidRPr="00952B66" w:rsidR="004C422C">
        <w:t xml:space="preserve"> Solar PV </w:t>
      </w:r>
      <w:r w:rsidR="00062762">
        <w:t xml:space="preserve">Plant </w:t>
      </w:r>
      <w:r w:rsidRPr="00952B66" w:rsidR="004C422C">
        <w:t>Functional Specification</w:t>
      </w:r>
      <w:r w:rsidRPr="00D11949">
        <w:rPr>
          <w:rFonts w:cs="Arial"/>
        </w:rPr>
        <w:t>.</w:t>
      </w:r>
    </w:p>
    <w:p w:rsidRPr="00D11949" w:rsidR="00583EBF" w:rsidP="00583EBF" w:rsidRDefault="00583EBF" w14:paraId="27000A94" w14:textId="77777777">
      <w:pPr>
        <w:jc w:val="both"/>
      </w:pPr>
    </w:p>
    <w:p w:rsidRPr="00D11949" w:rsidR="00583EBF" w:rsidP="00583EBF" w:rsidRDefault="00583EBF" w14:paraId="47A2A4CF" w14:textId="77777777">
      <w:pPr>
        <w:jc w:val="both"/>
      </w:pPr>
      <w:r w:rsidRPr="00D11949">
        <w:t xml:space="preserve">The </w:t>
      </w:r>
      <w:r w:rsidRPr="00D11949">
        <w:rPr>
          <w:i/>
        </w:rPr>
        <w:t>Contractor</w:t>
      </w:r>
      <w:r w:rsidRPr="00D11949">
        <w:t xml:space="preserve"> shall provide everything else necessary for providing the </w:t>
      </w:r>
      <w:r w:rsidRPr="00D11949">
        <w:rPr>
          <w:i/>
          <w:iCs/>
        </w:rPr>
        <w:t>Works</w:t>
      </w:r>
      <w:r w:rsidRPr="00D11949">
        <w:t>.</w:t>
      </w:r>
    </w:p>
    <w:p w:rsidRPr="00D11949" w:rsidR="00583EBF" w:rsidP="00583EBF" w:rsidRDefault="00583EBF" w14:paraId="45997942" w14:textId="77777777">
      <w:pPr>
        <w:jc w:val="both"/>
      </w:pPr>
    </w:p>
    <w:p w:rsidRPr="00824287" w:rsidR="00583EBF" w:rsidP="00583EBF" w:rsidRDefault="00583EBF" w14:paraId="2BCDAD92" w14:textId="77777777">
      <w:pPr>
        <w:tabs>
          <w:tab w:val="left" w:pos="-720"/>
          <w:tab w:val="num" w:pos="720"/>
        </w:tabs>
        <w:spacing w:before="120" w:after="120"/>
        <w:ind w:left="720" w:hanging="720"/>
        <w:jc w:val="both"/>
        <w:outlineLvl w:val="2"/>
        <w:rPr>
          <w:rFonts w:ascii="Arial Bold" w:hAnsi="Arial Bold"/>
          <w:b/>
          <w:szCs w:val="20"/>
        </w:rPr>
      </w:pPr>
      <w:r w:rsidRPr="00824287">
        <w:rPr>
          <w:rFonts w:ascii="Arial Bold" w:hAnsi="Arial Bold"/>
          <w:b/>
          <w:szCs w:val="20"/>
        </w:rPr>
        <w:t xml:space="preserve">Facilities provided by the </w:t>
      </w:r>
      <w:r w:rsidRPr="00824287">
        <w:rPr>
          <w:rFonts w:ascii="Arial Bold" w:hAnsi="Arial Bold"/>
          <w:b/>
          <w:i/>
          <w:szCs w:val="20"/>
        </w:rPr>
        <w:t>Contractor</w:t>
      </w:r>
    </w:p>
    <w:p w:rsidRPr="00824287" w:rsidR="00583EBF" w:rsidP="00583EBF" w:rsidRDefault="00583EBF" w14:paraId="0C8896A7" w14:textId="77777777">
      <w:pPr>
        <w:jc w:val="both"/>
      </w:pPr>
    </w:p>
    <w:p w:rsidRPr="00D11949" w:rsidR="00583EBF" w:rsidP="00583EBF" w:rsidRDefault="00583EBF" w14:paraId="6F084B9F" w14:textId="26736487">
      <w:r w:rsidRPr="00824287">
        <w:t xml:space="preserve">Please refer to the </w:t>
      </w:r>
      <w:r w:rsidR="00420C6D">
        <w:t>Arnot</w:t>
      </w:r>
      <w:r w:rsidRPr="00824287" w:rsidR="004C422C">
        <w:t xml:space="preserve"> Solar PV </w:t>
      </w:r>
      <w:r w:rsidR="00062762">
        <w:t xml:space="preserve">Plant </w:t>
      </w:r>
      <w:r w:rsidRPr="00824287" w:rsidR="004C422C">
        <w:t>Functional Specification</w:t>
      </w:r>
      <w:r w:rsidRPr="00824287">
        <w:rPr>
          <w:rFonts w:cs="Arial"/>
        </w:rPr>
        <w:t>.</w:t>
      </w:r>
    </w:p>
    <w:p w:rsidRPr="00D11949" w:rsidR="00583EBF" w:rsidP="00583EBF" w:rsidRDefault="00583EBF" w14:paraId="2C4A137D" w14:textId="77777777">
      <w:pPr>
        <w:jc w:val="both"/>
      </w:pPr>
    </w:p>
    <w:p w:rsidRPr="00824287" w:rsidR="00583EBF" w:rsidP="00583EBF" w:rsidRDefault="00583EBF" w14:paraId="30DA7EA6" w14:textId="77777777">
      <w:pPr>
        <w:tabs>
          <w:tab w:val="left" w:pos="-720"/>
          <w:tab w:val="num" w:pos="720"/>
        </w:tabs>
        <w:spacing w:before="120" w:after="120"/>
        <w:ind w:left="720" w:hanging="720"/>
        <w:jc w:val="both"/>
        <w:outlineLvl w:val="2"/>
        <w:rPr>
          <w:rFonts w:ascii="Arial Bold" w:hAnsi="Arial Bold"/>
          <w:b/>
          <w:szCs w:val="20"/>
        </w:rPr>
      </w:pPr>
      <w:r w:rsidRPr="00824287">
        <w:rPr>
          <w:rFonts w:ascii="Arial Bold" w:hAnsi="Arial Bold"/>
          <w:b/>
          <w:szCs w:val="20"/>
        </w:rPr>
        <w:t xml:space="preserve">Survey control and setting out of the </w:t>
      </w:r>
      <w:r w:rsidRPr="00824287">
        <w:rPr>
          <w:rFonts w:ascii="Arial Bold" w:hAnsi="Arial Bold"/>
          <w:b/>
          <w:i/>
          <w:szCs w:val="20"/>
        </w:rPr>
        <w:t>works</w:t>
      </w:r>
    </w:p>
    <w:p w:rsidRPr="00824287" w:rsidR="00583EBF" w:rsidP="00583EBF" w:rsidRDefault="00583EBF" w14:paraId="493970C8" w14:textId="77777777">
      <w:pPr>
        <w:jc w:val="both"/>
      </w:pPr>
    </w:p>
    <w:p w:rsidRPr="00D11949" w:rsidR="00583EBF" w:rsidP="00583EBF" w:rsidRDefault="00583EBF" w14:paraId="3BA897A0" w14:textId="72BA8CF5">
      <w:r w:rsidRPr="00824287">
        <w:t xml:space="preserve">Please refer to the </w:t>
      </w:r>
      <w:r w:rsidR="00420C6D">
        <w:t>Arnot</w:t>
      </w:r>
      <w:r w:rsidRPr="00824287" w:rsidR="00824287">
        <w:t xml:space="preserve"> Solar PV </w:t>
      </w:r>
      <w:r w:rsidR="00062762">
        <w:t xml:space="preserve">Plant </w:t>
      </w:r>
      <w:r w:rsidRPr="00824287" w:rsidR="00824287">
        <w:t>Functional Specification</w:t>
      </w:r>
      <w:r w:rsidRPr="00824287">
        <w:rPr>
          <w:rFonts w:cs="Arial"/>
        </w:rPr>
        <w:t>.</w:t>
      </w:r>
    </w:p>
    <w:p w:rsidRPr="00D11949" w:rsidR="00583EBF" w:rsidP="00583EBF" w:rsidRDefault="00583EBF" w14:paraId="4DCDAF57" w14:textId="77777777">
      <w:pPr>
        <w:jc w:val="both"/>
      </w:pPr>
      <w:r w:rsidRPr="00D11949">
        <w:t xml:space="preserve"> </w:t>
      </w:r>
    </w:p>
    <w:p w:rsidRPr="00D11949" w:rsidR="00583EBF" w:rsidP="00583EBF" w:rsidRDefault="00583EBF" w14:paraId="66CC6AC1" w14:textId="77777777">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Excavations and associated water control</w:t>
      </w:r>
    </w:p>
    <w:p w:rsidRPr="00D11949" w:rsidR="00583EBF" w:rsidP="00583EBF" w:rsidRDefault="00583EBF" w14:paraId="4B285943" w14:textId="77777777">
      <w:pPr>
        <w:jc w:val="both"/>
      </w:pPr>
    </w:p>
    <w:p w:rsidRPr="00D11949" w:rsidR="00583EBF" w:rsidP="00583EBF" w:rsidRDefault="00583EBF" w14:paraId="65F52F70" w14:textId="134F952B">
      <w:r w:rsidRPr="00824287">
        <w:t xml:space="preserve">Please refer to the applicable provisions in the </w:t>
      </w:r>
      <w:r w:rsidR="00420C6D">
        <w:t>Arnot</w:t>
      </w:r>
      <w:r w:rsidRPr="00824287" w:rsidR="00824287">
        <w:t xml:space="preserve"> Solar PV </w:t>
      </w:r>
      <w:r w:rsidR="00062762">
        <w:t xml:space="preserve">Plant </w:t>
      </w:r>
      <w:r w:rsidRPr="00824287" w:rsidR="00824287">
        <w:t>Functional Specification</w:t>
      </w:r>
      <w:r w:rsidRPr="00824287">
        <w:rPr>
          <w:rFonts w:cs="Arial"/>
        </w:rPr>
        <w:t>.</w:t>
      </w:r>
    </w:p>
    <w:p w:rsidRPr="00D11949" w:rsidR="00583EBF" w:rsidP="00583EBF" w:rsidRDefault="00583EBF" w14:paraId="0A29BC33" w14:textId="77777777">
      <w:pPr>
        <w:jc w:val="both"/>
      </w:pPr>
    </w:p>
    <w:p w:rsidRPr="00D11949" w:rsidR="00583EBF" w:rsidP="00583EBF" w:rsidRDefault="00583EBF" w14:paraId="7E25A234" w14:textId="77777777">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Underground services, other existing services, cable and pipe trenches and covers</w:t>
      </w:r>
    </w:p>
    <w:p w:rsidRPr="00D11949" w:rsidR="00583EBF" w:rsidP="00583EBF" w:rsidRDefault="00583EBF" w14:paraId="04CC8F25" w14:textId="77777777">
      <w:pPr>
        <w:jc w:val="both"/>
      </w:pPr>
    </w:p>
    <w:p w:rsidRPr="00D11949" w:rsidR="00583EBF" w:rsidP="00583EBF" w:rsidRDefault="00583EBF" w14:paraId="369C216F" w14:textId="4307B4FD">
      <w:r w:rsidRPr="00824287">
        <w:t xml:space="preserve">Please refer to the </w:t>
      </w:r>
      <w:r w:rsidR="00420C6D">
        <w:t>Arnot</w:t>
      </w:r>
      <w:r w:rsidRPr="00824287" w:rsidR="00824287">
        <w:t xml:space="preserve"> Solar PV </w:t>
      </w:r>
      <w:r w:rsidR="00062762">
        <w:t xml:space="preserve">Plant </w:t>
      </w:r>
      <w:r w:rsidRPr="00824287" w:rsidR="00824287">
        <w:t>Functional Specification</w:t>
      </w:r>
      <w:r w:rsidRPr="00824287">
        <w:t>.</w:t>
      </w:r>
    </w:p>
    <w:p w:rsidRPr="00D11949" w:rsidR="00583EBF" w:rsidP="00583EBF" w:rsidRDefault="00583EBF" w14:paraId="1EBB727F" w14:textId="77777777">
      <w:pPr>
        <w:jc w:val="both"/>
      </w:pPr>
    </w:p>
    <w:p w:rsidRPr="00D11949" w:rsidR="00583EBF" w:rsidP="00583EBF" w:rsidRDefault="00583EBF" w14:paraId="18243D71" w14:textId="77777777">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 xml:space="preserve">Control of noise, dust, water and waste </w:t>
      </w:r>
    </w:p>
    <w:p w:rsidRPr="00D11949" w:rsidR="00583EBF" w:rsidP="00583EBF" w:rsidRDefault="00583EBF" w14:paraId="4155E095" w14:textId="77777777">
      <w:pPr>
        <w:jc w:val="both"/>
      </w:pPr>
    </w:p>
    <w:p w:rsidRPr="00D11949" w:rsidR="00583EBF" w:rsidP="00583EBF" w:rsidRDefault="00583EBF" w14:paraId="16958761" w14:textId="651A9618">
      <w:r w:rsidRPr="00D11949">
        <w:t>Please refer to the</w:t>
      </w:r>
      <w:r w:rsidR="00420C6D">
        <w:t xml:space="preserve"> Arnot</w:t>
      </w:r>
      <w:r w:rsidRPr="00952B66" w:rsidR="00E8081C">
        <w:t xml:space="preserve"> Solar PV Functional Specificatio</w:t>
      </w:r>
      <w:r w:rsidR="00420C6D">
        <w:t>n</w:t>
      </w:r>
      <w:r w:rsidRPr="00D11949">
        <w:t xml:space="preserve">, </w:t>
      </w:r>
      <w:r w:rsidRPr="00D11949">
        <w:rPr>
          <w:rFonts w:cs="Arial"/>
        </w:rPr>
        <w:t>regarding dust control management and waste management</w:t>
      </w:r>
      <w:r w:rsidR="00824287">
        <w:rPr>
          <w:rFonts w:cs="Arial"/>
        </w:rPr>
        <w:t>.</w:t>
      </w:r>
    </w:p>
    <w:p w:rsidRPr="00D11949" w:rsidR="00583EBF" w:rsidP="00583EBF" w:rsidRDefault="00583EBF" w14:paraId="01774027" w14:textId="77777777">
      <w:pPr>
        <w:jc w:val="both"/>
      </w:pPr>
    </w:p>
    <w:p w:rsidRPr="00D11949" w:rsidR="00583EBF" w:rsidP="00583EBF" w:rsidRDefault="00583EBF" w14:paraId="56E4B637" w14:textId="77777777">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Giving notice of work to be covered up</w:t>
      </w:r>
    </w:p>
    <w:p w:rsidRPr="00D11949" w:rsidR="00583EBF" w:rsidP="00583EBF" w:rsidRDefault="00583EBF" w14:paraId="1F2F2F9B" w14:textId="77777777">
      <w:pPr>
        <w:jc w:val="both"/>
      </w:pPr>
    </w:p>
    <w:p w:rsidRPr="00C80B6C" w:rsidR="00583EBF" w:rsidP="00583EBF" w:rsidRDefault="00583EBF" w14:paraId="70420128" w14:textId="77777777">
      <w:r w:rsidRPr="00C80B6C">
        <w:t xml:space="preserve">The </w:t>
      </w:r>
      <w:r w:rsidRPr="00C80B6C">
        <w:rPr>
          <w:i/>
        </w:rPr>
        <w:t>Contractor</w:t>
      </w:r>
      <w:r w:rsidRPr="00C80B6C">
        <w:t xml:space="preserve"> shall request, in writing, inspection of </w:t>
      </w:r>
      <w:r w:rsidRPr="00C80B6C">
        <w:rPr>
          <w:i/>
        </w:rPr>
        <w:t>Works</w:t>
      </w:r>
      <w:r w:rsidRPr="00C80B6C">
        <w:t xml:space="preserve"> to be covered up, by submission of such request to the Project Manager, at least 24 hours in advance.</w:t>
      </w:r>
    </w:p>
    <w:p w:rsidRPr="00C80B6C" w:rsidR="00583EBF" w:rsidP="00583EBF" w:rsidRDefault="00583EBF" w14:paraId="2F33500C" w14:textId="77777777">
      <w:pPr>
        <w:jc w:val="both"/>
      </w:pPr>
    </w:p>
    <w:p w:rsidRPr="00D11949" w:rsidR="00583EBF" w:rsidP="00583EBF" w:rsidRDefault="00583EBF" w14:paraId="52870BE1" w14:textId="77777777">
      <w:pPr>
        <w:tabs>
          <w:tab w:val="clear" w:pos="357"/>
          <w:tab w:val="num" w:pos="576"/>
        </w:tabs>
        <w:spacing w:before="120" w:after="120"/>
        <w:ind w:left="576" w:hanging="576"/>
        <w:outlineLvl w:val="1"/>
        <w:rPr>
          <w:b/>
          <w:bCs/>
          <w:sz w:val="24"/>
        </w:rPr>
      </w:pPr>
      <w:r w:rsidRPr="00C80B6C">
        <w:rPr>
          <w:b/>
          <w:bCs/>
          <w:sz w:val="24"/>
        </w:rPr>
        <w:t>Completion, testing, commissioning and correction of Defects</w:t>
      </w:r>
    </w:p>
    <w:p w:rsidRPr="00D11949" w:rsidR="00583EBF" w:rsidP="00583EBF" w:rsidRDefault="00583EBF" w14:paraId="21DF9A9F" w14:textId="77777777">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Work to be done by the Completion Date</w:t>
      </w:r>
    </w:p>
    <w:p w:rsidRPr="00D11949" w:rsidR="00583EBF" w:rsidP="00583EBF" w:rsidRDefault="00583EBF" w14:paraId="1A3B7E1C" w14:textId="77777777">
      <w:pPr>
        <w:jc w:val="both"/>
      </w:pPr>
    </w:p>
    <w:p w:rsidR="006F3B9D" w:rsidP="00583EBF" w:rsidRDefault="00583EBF" w14:paraId="33F8F933" w14:textId="1CBDE7F4">
      <w:pPr>
        <w:jc w:val="both"/>
      </w:pPr>
      <w:r w:rsidRPr="00D53061">
        <w:t xml:space="preserve">On or before the Completion Date the </w:t>
      </w:r>
      <w:r w:rsidRPr="00D53061">
        <w:rPr>
          <w:i/>
        </w:rPr>
        <w:t>Contractor</w:t>
      </w:r>
      <w:r w:rsidRPr="00D53061">
        <w:t xml:space="preserve"> shall have done everything required to Provide the Works except for the work listed below which may be done after the Completion Date </w:t>
      </w:r>
      <w:r w:rsidRPr="00D53061" w:rsidR="00D53061">
        <w:t xml:space="preserve">but in any case, </w:t>
      </w:r>
      <w:r w:rsidRPr="00D53061">
        <w:t xml:space="preserve">before the dates stated.  </w:t>
      </w:r>
      <w:r w:rsidRPr="00D53061" w:rsidR="00E16EFC">
        <w:t xml:space="preserve">The </w:t>
      </w:r>
      <w:r w:rsidRPr="00D53061" w:rsidR="00546BE5">
        <w:t xml:space="preserve">Completion </w:t>
      </w:r>
      <w:r w:rsidRPr="00D53061" w:rsidR="00E16EFC">
        <w:t xml:space="preserve">Date </w:t>
      </w:r>
      <w:r w:rsidRPr="00D53061" w:rsidR="00546BE5">
        <w:t xml:space="preserve">to be </w:t>
      </w:r>
      <w:r w:rsidRPr="00D53061" w:rsidR="00C74FE3">
        <w:t xml:space="preserve">on the date that the </w:t>
      </w:r>
      <w:r w:rsidRPr="00D53061" w:rsidR="00114436">
        <w:t>Operational Acceptance Certificate has been issued as per the</w:t>
      </w:r>
      <w:r w:rsidRPr="00D53061" w:rsidR="0044026D">
        <w:rPr>
          <w:sz w:val="22"/>
          <w:szCs w:val="22"/>
        </w:rPr>
        <w:t xml:space="preserve"> </w:t>
      </w:r>
      <w:r w:rsidR="00420C6D">
        <w:t>Arnot</w:t>
      </w:r>
      <w:r w:rsidRPr="00D53061" w:rsidR="00D83F1C">
        <w:t xml:space="preserve"> Solar PV Plant Functional Specification</w:t>
      </w:r>
      <w:r w:rsidRPr="00D53061" w:rsidR="006B1B0C">
        <w:rPr>
          <w:sz w:val="22"/>
          <w:szCs w:val="22"/>
        </w:rPr>
        <w:t>.</w:t>
      </w:r>
    </w:p>
    <w:p w:rsidR="006F3B9D" w:rsidP="00583EBF" w:rsidRDefault="006F3B9D" w14:paraId="54C1BCCE" w14:textId="77777777">
      <w:pPr>
        <w:jc w:val="both"/>
      </w:pPr>
    </w:p>
    <w:p w:rsidRPr="00D11949" w:rsidR="00583EBF" w:rsidP="00583EBF" w:rsidRDefault="00583EBF" w14:paraId="7761C26C" w14:textId="3C9FAD22">
      <w:pPr>
        <w:jc w:val="both"/>
      </w:pPr>
      <w:r w:rsidRPr="00D11949">
        <w:t xml:space="preserve">The </w:t>
      </w:r>
      <w:r w:rsidRPr="00D11949">
        <w:rPr>
          <w:i/>
        </w:rPr>
        <w:t>Project Manager</w:t>
      </w:r>
      <w:r w:rsidRPr="00D11949">
        <w:t xml:space="preserve"> cannot certify Completion until all the work except that listed below has been done and is also free of Defects which would have, in his opinion, prevented the </w:t>
      </w:r>
      <w:r w:rsidRPr="00D11949">
        <w:rPr>
          <w:i/>
        </w:rPr>
        <w:t>Employer</w:t>
      </w:r>
      <w:r w:rsidRPr="00D11949">
        <w:t xml:space="preserve"> from using the </w:t>
      </w:r>
      <w:r w:rsidRPr="00D11949">
        <w:rPr>
          <w:i/>
        </w:rPr>
        <w:t>works</w:t>
      </w:r>
      <w:r w:rsidRPr="00D11949">
        <w:t xml:space="preserve"> and Others from doing their work.</w:t>
      </w:r>
    </w:p>
    <w:p w:rsidRPr="00D11949" w:rsidR="00583EBF" w:rsidP="00583EBF" w:rsidRDefault="00583EBF" w14:paraId="7C6CA9A8" w14:textId="77777777">
      <w:pPr>
        <w:jc w:val="both"/>
      </w:pPr>
    </w:p>
    <w:tbl>
      <w:tblPr>
        <w:tblW w:w="0" w:type="auto"/>
        <w:tblBorders>
          <w:top w:val="single" w:color="auto" w:sz="4" w:space="0"/>
          <w:bottom w:val="single" w:color="auto" w:sz="4" w:space="0"/>
          <w:insideH w:val="single" w:color="auto" w:sz="4" w:space="0"/>
          <w:insideV w:val="single" w:color="auto" w:sz="4" w:space="0"/>
        </w:tblBorders>
        <w:tblLook w:val="01E0" w:firstRow="1" w:lastRow="1" w:firstColumn="1" w:lastColumn="1" w:noHBand="0" w:noVBand="0"/>
      </w:tblPr>
      <w:tblGrid>
        <w:gridCol w:w="792"/>
        <w:gridCol w:w="5756"/>
        <w:gridCol w:w="3090"/>
      </w:tblGrid>
      <w:tr w:rsidRPr="00D11949" w:rsidR="00583EBF" w:rsidTr="00D53061" w14:paraId="5BFB2368" w14:textId="77777777">
        <w:tc>
          <w:tcPr>
            <w:tcW w:w="792" w:type="dxa"/>
            <w:tcBorders>
              <w:top w:val="single" w:color="auto" w:sz="4" w:space="0"/>
              <w:left w:val="nil"/>
              <w:bottom w:val="single" w:color="auto" w:sz="4" w:space="0"/>
              <w:right w:val="single" w:color="auto" w:sz="4" w:space="0"/>
            </w:tcBorders>
            <w:tcMar>
              <w:top w:w="57" w:type="dxa"/>
              <w:left w:w="108" w:type="dxa"/>
              <w:bottom w:w="57" w:type="dxa"/>
              <w:right w:w="108" w:type="dxa"/>
            </w:tcMar>
          </w:tcPr>
          <w:p w:rsidRPr="00D11949" w:rsidR="00583EBF" w:rsidRDefault="00583EBF" w14:paraId="6FB59F1E" w14:textId="77777777">
            <w:pPr>
              <w:jc w:val="both"/>
            </w:pPr>
          </w:p>
        </w:tc>
        <w:tc>
          <w:tcPr>
            <w:tcW w:w="5756"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hideMark/>
          </w:tcPr>
          <w:p w:rsidRPr="00D11949" w:rsidR="00583EBF" w:rsidRDefault="00583EBF" w14:paraId="25A6434D" w14:textId="77777777">
            <w:pPr>
              <w:jc w:val="both"/>
              <w:rPr>
                <w:b/>
              </w:rPr>
            </w:pPr>
            <w:r w:rsidRPr="00D11949">
              <w:rPr>
                <w:b/>
              </w:rPr>
              <w:t>Item of work</w:t>
            </w:r>
          </w:p>
        </w:tc>
        <w:tc>
          <w:tcPr>
            <w:tcW w:w="3090" w:type="dxa"/>
            <w:tcBorders>
              <w:top w:val="single" w:color="auto" w:sz="4" w:space="0"/>
              <w:left w:val="single" w:color="auto" w:sz="4" w:space="0"/>
              <w:bottom w:val="single" w:color="auto" w:sz="4" w:space="0"/>
              <w:right w:val="nil"/>
            </w:tcBorders>
            <w:tcMar>
              <w:top w:w="57" w:type="dxa"/>
              <w:left w:w="108" w:type="dxa"/>
              <w:bottom w:w="57" w:type="dxa"/>
              <w:right w:w="108" w:type="dxa"/>
            </w:tcMar>
            <w:hideMark/>
          </w:tcPr>
          <w:p w:rsidRPr="00D11949" w:rsidR="00583EBF" w:rsidRDefault="00583EBF" w14:paraId="7670AF1F" w14:textId="77777777">
            <w:pPr>
              <w:jc w:val="both"/>
              <w:rPr>
                <w:b/>
              </w:rPr>
            </w:pPr>
            <w:r w:rsidRPr="00D11949">
              <w:rPr>
                <w:b/>
              </w:rPr>
              <w:t>To be completed by</w:t>
            </w:r>
          </w:p>
        </w:tc>
      </w:tr>
      <w:tr w:rsidRPr="00D11949" w:rsidR="00583EBF" w:rsidTr="00D53061" w14:paraId="7E9182A4" w14:textId="77777777">
        <w:tc>
          <w:tcPr>
            <w:tcW w:w="792" w:type="dxa"/>
            <w:tcBorders>
              <w:top w:val="single" w:color="auto" w:sz="4" w:space="0"/>
              <w:left w:val="nil"/>
              <w:bottom w:val="single" w:color="auto" w:sz="4" w:space="0"/>
              <w:right w:val="single" w:color="auto" w:sz="4" w:space="0"/>
            </w:tcBorders>
            <w:tcMar>
              <w:top w:w="57" w:type="dxa"/>
              <w:left w:w="108" w:type="dxa"/>
              <w:bottom w:w="57" w:type="dxa"/>
              <w:right w:w="108" w:type="dxa"/>
            </w:tcMar>
          </w:tcPr>
          <w:p w:rsidRPr="00D11949" w:rsidR="00583EBF" w:rsidRDefault="00583EBF" w14:paraId="4C8A4364" w14:textId="77777777">
            <w:pPr>
              <w:jc w:val="both"/>
            </w:pPr>
          </w:p>
        </w:tc>
        <w:tc>
          <w:tcPr>
            <w:tcW w:w="5756"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hideMark/>
          </w:tcPr>
          <w:p w:rsidRPr="00D11949" w:rsidR="00583EBF" w:rsidRDefault="00583EBF" w14:paraId="6F4841C5" w14:textId="77777777">
            <w:pPr>
              <w:jc w:val="both"/>
            </w:pPr>
            <w:r w:rsidRPr="00D11949">
              <w:t>As built drawings of the Project</w:t>
            </w:r>
          </w:p>
        </w:tc>
        <w:tc>
          <w:tcPr>
            <w:tcW w:w="3090" w:type="dxa"/>
            <w:tcBorders>
              <w:top w:val="single" w:color="auto" w:sz="4" w:space="0"/>
              <w:left w:val="single" w:color="auto" w:sz="4" w:space="0"/>
              <w:bottom w:val="single" w:color="auto" w:sz="4" w:space="0"/>
              <w:right w:val="nil"/>
            </w:tcBorders>
            <w:tcMar>
              <w:top w:w="57" w:type="dxa"/>
              <w:left w:w="108" w:type="dxa"/>
              <w:bottom w:w="57" w:type="dxa"/>
              <w:right w:w="108" w:type="dxa"/>
            </w:tcMar>
            <w:hideMark/>
          </w:tcPr>
          <w:p w:rsidRPr="00D11949" w:rsidR="00583EBF" w:rsidRDefault="00583EBF" w14:paraId="421018BB" w14:textId="77777777">
            <w:pPr>
              <w:jc w:val="both"/>
            </w:pPr>
            <w:r w:rsidRPr="00D11949">
              <w:t>Within 30 days after Completion</w:t>
            </w:r>
          </w:p>
        </w:tc>
      </w:tr>
      <w:tr w:rsidRPr="00D11949" w:rsidR="00583EBF" w:rsidTr="00D53061" w14:paraId="27D4A34B" w14:textId="77777777">
        <w:tc>
          <w:tcPr>
            <w:tcW w:w="792" w:type="dxa"/>
            <w:tcBorders>
              <w:top w:val="single" w:color="auto" w:sz="4" w:space="0"/>
              <w:left w:val="nil"/>
              <w:bottom w:val="single" w:color="auto" w:sz="4" w:space="0"/>
              <w:right w:val="single" w:color="auto" w:sz="4" w:space="0"/>
            </w:tcBorders>
            <w:tcMar>
              <w:top w:w="57" w:type="dxa"/>
              <w:left w:w="108" w:type="dxa"/>
              <w:bottom w:w="57" w:type="dxa"/>
              <w:right w:w="108" w:type="dxa"/>
            </w:tcMar>
          </w:tcPr>
          <w:p w:rsidRPr="00D11949" w:rsidR="00583EBF" w:rsidRDefault="00583EBF" w14:paraId="2F4DBD13" w14:textId="77777777">
            <w:pPr>
              <w:jc w:val="both"/>
            </w:pPr>
          </w:p>
        </w:tc>
        <w:tc>
          <w:tcPr>
            <w:tcW w:w="5756"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hideMark/>
          </w:tcPr>
          <w:p w:rsidRPr="00D11949" w:rsidR="00583EBF" w:rsidRDefault="00583EBF" w14:paraId="545B402B" w14:textId="77777777">
            <w:pPr>
              <w:jc w:val="both"/>
            </w:pPr>
            <w:r w:rsidRPr="00D11949">
              <w:t>Final Punch list Items</w:t>
            </w:r>
          </w:p>
        </w:tc>
        <w:tc>
          <w:tcPr>
            <w:tcW w:w="3090" w:type="dxa"/>
            <w:tcBorders>
              <w:top w:val="single" w:color="auto" w:sz="4" w:space="0"/>
              <w:left w:val="single" w:color="auto" w:sz="4" w:space="0"/>
              <w:bottom w:val="single" w:color="auto" w:sz="4" w:space="0"/>
              <w:right w:val="nil"/>
            </w:tcBorders>
            <w:tcMar>
              <w:top w:w="57" w:type="dxa"/>
              <w:left w:w="108" w:type="dxa"/>
              <w:bottom w:w="57" w:type="dxa"/>
              <w:right w:w="108" w:type="dxa"/>
            </w:tcMar>
            <w:hideMark/>
          </w:tcPr>
          <w:p w:rsidRPr="00D11949" w:rsidR="00583EBF" w:rsidRDefault="00583EBF" w14:paraId="4BB98949" w14:textId="77777777">
            <w:pPr>
              <w:jc w:val="both"/>
            </w:pPr>
            <w:r w:rsidRPr="00D11949">
              <w:t>To be determined</w:t>
            </w:r>
          </w:p>
        </w:tc>
      </w:tr>
    </w:tbl>
    <w:p w:rsidRPr="00D11949" w:rsidR="00583EBF" w:rsidP="00583EBF" w:rsidRDefault="00583EBF" w14:paraId="42632ACC" w14:textId="77777777">
      <w:pPr>
        <w:jc w:val="both"/>
      </w:pPr>
    </w:p>
    <w:p w:rsidRPr="00D11949" w:rsidR="00583EBF" w:rsidP="00583EBF" w:rsidRDefault="00583EBF" w14:paraId="716DBAFC" w14:textId="77777777">
      <w:pPr>
        <w:jc w:val="both"/>
      </w:pPr>
    </w:p>
    <w:p w:rsidRPr="00D11949" w:rsidR="00583EBF" w:rsidP="00583EBF" w:rsidRDefault="00583EBF" w14:paraId="19AB3E73" w14:textId="77777777">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 xml:space="preserve">Materials facilities and samples for tests and inspections </w:t>
      </w:r>
    </w:p>
    <w:p w:rsidRPr="00D11949" w:rsidR="00583EBF" w:rsidP="00583EBF" w:rsidRDefault="00583EBF" w14:paraId="598780A4" w14:textId="77777777">
      <w:pPr>
        <w:jc w:val="both"/>
      </w:pPr>
    </w:p>
    <w:p w:rsidRPr="00D11949" w:rsidR="00583EBF" w:rsidP="00583EBF" w:rsidRDefault="00583EBF" w14:paraId="3E5EFCA1" w14:textId="0148968F">
      <w:r w:rsidRPr="00D11949">
        <w:t xml:space="preserve">Please refer to the </w:t>
      </w:r>
      <w:bookmarkStart w:name="_Hlk167024497" w:id="477"/>
      <w:r w:rsidR="00420C6D">
        <w:t>Arnot</w:t>
      </w:r>
      <w:r w:rsidRPr="00952B66" w:rsidR="00824287">
        <w:t xml:space="preserve"> Solar PV </w:t>
      </w:r>
      <w:r w:rsidR="00062762">
        <w:t xml:space="preserve">Plant </w:t>
      </w:r>
      <w:r w:rsidRPr="00952B66" w:rsidR="00824287">
        <w:t>Functional Specification</w:t>
      </w:r>
      <w:r w:rsidR="00824287">
        <w:rPr>
          <w:rFonts w:cs="Arial"/>
        </w:rPr>
        <w:t>.</w:t>
      </w:r>
      <w:bookmarkEnd w:id="477"/>
    </w:p>
    <w:p w:rsidRPr="00D11949" w:rsidR="00583EBF" w:rsidP="00583EBF" w:rsidRDefault="00583EBF" w14:paraId="5D0E794A" w14:textId="77777777">
      <w:pPr>
        <w:jc w:val="both"/>
      </w:pPr>
    </w:p>
    <w:p w:rsidRPr="00D11949" w:rsidR="00583EBF" w:rsidP="00583EBF" w:rsidRDefault="00583EBF" w14:paraId="0F4FECB2" w14:textId="77777777">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Commissioning</w:t>
      </w:r>
    </w:p>
    <w:p w:rsidRPr="00D11949" w:rsidR="00583EBF" w:rsidP="00583EBF" w:rsidRDefault="00583EBF" w14:paraId="08380FDB" w14:textId="77777777">
      <w:pPr>
        <w:jc w:val="both"/>
      </w:pPr>
    </w:p>
    <w:p w:rsidRPr="00D11949" w:rsidR="00583EBF" w:rsidP="00583EBF" w:rsidRDefault="00596508" w14:paraId="69C4F7F5" w14:textId="5529B80A">
      <w:r>
        <w:t xml:space="preserve">Commissioning to be done according to the </w:t>
      </w:r>
      <w:bookmarkStart w:name="_Hlk166592592" w:id="478"/>
      <w:r w:rsidR="00E8081C">
        <w:t xml:space="preserve">Commissioning Procedure for </w:t>
      </w:r>
      <w:r w:rsidR="00420C6D">
        <w:t xml:space="preserve">Arnot </w:t>
      </w:r>
      <w:r w:rsidR="00E8081C">
        <w:t xml:space="preserve">Solar PV project (EPC) </w:t>
      </w:r>
      <w:bookmarkEnd w:id="478"/>
      <w:r>
        <w:t>and relevant requirements detailed in the</w:t>
      </w:r>
      <w:r w:rsidRPr="00596508">
        <w:t xml:space="preserve"> </w:t>
      </w:r>
      <w:r w:rsidR="00420C6D">
        <w:t>Arnot</w:t>
      </w:r>
      <w:r w:rsidRPr="00952B66">
        <w:t xml:space="preserve"> Solar PV </w:t>
      </w:r>
      <w:r>
        <w:t xml:space="preserve">Plant </w:t>
      </w:r>
      <w:r w:rsidRPr="00952B66">
        <w:t>Functional Specification</w:t>
      </w:r>
      <w:r>
        <w:rPr>
          <w:rFonts w:cs="Arial"/>
        </w:rPr>
        <w:t>.</w:t>
      </w:r>
    </w:p>
    <w:p w:rsidRPr="00D11949" w:rsidR="00583EBF" w:rsidP="00583EBF" w:rsidRDefault="00583EBF" w14:paraId="44696312" w14:textId="77777777">
      <w:pPr>
        <w:jc w:val="both"/>
      </w:pPr>
    </w:p>
    <w:p w:rsidRPr="00D11949" w:rsidR="00583EBF" w:rsidP="00583EBF" w:rsidRDefault="00583EBF" w14:paraId="1A0A870D" w14:textId="77777777">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Take over procedures</w:t>
      </w:r>
    </w:p>
    <w:p w:rsidRPr="00D11949" w:rsidR="00583EBF" w:rsidP="00583EBF" w:rsidRDefault="00583EBF" w14:paraId="20EBCB93" w14:textId="77777777">
      <w:pPr>
        <w:tabs>
          <w:tab w:val="left" w:pos="-720"/>
          <w:tab w:val="num" w:pos="720"/>
        </w:tabs>
        <w:spacing w:before="120" w:after="120"/>
        <w:ind w:left="720" w:hanging="720"/>
        <w:jc w:val="both"/>
        <w:outlineLvl w:val="2"/>
        <w:rPr>
          <w:rFonts w:ascii="Arial Bold" w:hAnsi="Arial Bold"/>
          <w:b/>
          <w:szCs w:val="20"/>
        </w:rPr>
      </w:pPr>
    </w:p>
    <w:p w:rsidR="00583EBF" w:rsidP="00583EBF" w:rsidRDefault="00583EBF" w14:paraId="10ED95AE" w14:textId="7E23E199">
      <w:r w:rsidRPr="0049767F">
        <w:t xml:space="preserve">Please refer to the </w:t>
      </w:r>
      <w:r w:rsidRPr="0049767F" w:rsidR="00466755">
        <w:t xml:space="preserve">Commissioning Procedure for </w:t>
      </w:r>
      <w:r w:rsidR="00420C6D">
        <w:t xml:space="preserve">Arnot </w:t>
      </w:r>
      <w:r w:rsidRPr="0049767F" w:rsidR="00466755">
        <w:t>Solar PV project (EPC)</w:t>
      </w:r>
      <w:r w:rsidR="00420C6D">
        <w:t>.</w:t>
      </w:r>
    </w:p>
    <w:p w:rsidRPr="00831712" w:rsidR="00831712" w:rsidP="00831712" w:rsidRDefault="00831712" w14:paraId="2CF5A95E" w14:textId="77777777">
      <w:pPr>
        <w:tabs>
          <w:tab w:val="clear" w:pos="357"/>
        </w:tabs>
        <w:autoSpaceDE w:val="0"/>
        <w:autoSpaceDN w:val="0"/>
        <w:adjustRightInd w:val="0"/>
        <w:rPr>
          <w:rFonts w:cs="Arial"/>
          <w:color w:val="000000"/>
          <w:sz w:val="24"/>
          <w:lang w:val="en-ZA" w:eastAsia="en-ZA"/>
        </w:rPr>
      </w:pPr>
    </w:p>
    <w:p w:rsidRPr="00831712" w:rsidR="00831712" w:rsidP="00831712" w:rsidRDefault="00831712" w14:paraId="676F3331" w14:textId="77777777">
      <w:r w:rsidRPr="00831712">
        <w:t xml:space="preserve">After successful completion of the Works, the Supervisor shall arrange a completion inspection with the Contractor and if successful the Project Manager issues a Completion Certificate 240-147212868. </w:t>
      </w:r>
    </w:p>
    <w:p w:rsidR="00831712" w:rsidP="00831712" w:rsidRDefault="00831712" w14:paraId="023662F8" w14:textId="77777777">
      <w:r w:rsidRPr="00831712">
        <w:t xml:space="preserve">Plant is taken-over by means of the issue of a Take-over Certificate 240-147175304 by the Construction Manager upon plant meeting the contractual requirements. On plant where commissioning was required </w:t>
      </w:r>
      <w:r>
        <w:t xml:space="preserve">the Take-over Certificate </w:t>
      </w:r>
      <w:r w:rsidRPr="00831712">
        <w:t xml:space="preserve">can only be </w:t>
      </w:r>
      <w:r>
        <w:t>issued once;</w:t>
      </w:r>
    </w:p>
    <w:p w:rsidRPr="0049767F" w:rsidR="00831712" w:rsidP="0049767F" w:rsidRDefault="00831712" w14:paraId="67EF3670" w14:textId="77777777">
      <w:pPr>
        <w:pStyle w:val="ListParagraph"/>
        <w:numPr>
          <w:ilvl w:val="0"/>
          <w:numId w:val="55"/>
        </w:numPr>
        <w:spacing w:line="240" w:lineRule="auto"/>
        <w:rPr>
          <w:sz w:val="20"/>
          <w:szCs w:val="20"/>
        </w:rPr>
      </w:pPr>
      <w:r w:rsidRPr="0049767F">
        <w:rPr>
          <w:sz w:val="20"/>
          <w:szCs w:val="20"/>
        </w:rPr>
        <w:t>Relevant Contractual requirements have been met,</w:t>
      </w:r>
    </w:p>
    <w:p w:rsidRPr="0049767F" w:rsidR="00831712" w:rsidP="0049767F" w:rsidRDefault="00831712" w14:paraId="7AD180F4" w14:textId="77777777">
      <w:pPr>
        <w:pStyle w:val="ListParagraph"/>
        <w:numPr>
          <w:ilvl w:val="0"/>
          <w:numId w:val="55"/>
        </w:numPr>
        <w:spacing w:line="240" w:lineRule="auto"/>
        <w:rPr>
          <w:sz w:val="20"/>
          <w:szCs w:val="20"/>
        </w:rPr>
      </w:pPr>
      <w:r w:rsidRPr="0049767F">
        <w:rPr>
          <w:sz w:val="20"/>
          <w:szCs w:val="20"/>
        </w:rPr>
        <w:t>Commissioning Certificate 240-147174870 and Safety/Housekeeping Certificate 240-147213071 has been issued,</w:t>
      </w:r>
    </w:p>
    <w:p w:rsidRPr="00831712" w:rsidR="00831712" w:rsidP="0049767F" w:rsidRDefault="00831712" w14:paraId="062F10D6" w14:textId="507213B8">
      <w:pPr>
        <w:pStyle w:val="ListParagraph"/>
        <w:numPr>
          <w:ilvl w:val="0"/>
          <w:numId w:val="55"/>
        </w:numPr>
        <w:spacing w:line="240" w:lineRule="auto"/>
        <w:rPr>
          <w:rFonts w:cs="Times New Roman"/>
          <w:sz w:val="20"/>
          <w:szCs w:val="20"/>
        </w:rPr>
      </w:pPr>
      <w:r w:rsidRPr="00831712">
        <w:rPr>
          <w:rFonts w:cs="Times New Roman"/>
          <w:sz w:val="20"/>
          <w:szCs w:val="20"/>
        </w:rPr>
        <w:t xml:space="preserve">Agreement reached with relevant parties that the plant is constructed as per the Works Information and can be taken over. </w:t>
      </w:r>
    </w:p>
    <w:p w:rsidR="0049767F" w:rsidP="00583EBF" w:rsidRDefault="0049767F" w14:paraId="0665ABC4" w14:textId="77777777">
      <w:pPr>
        <w:tabs>
          <w:tab w:val="left" w:pos="-720"/>
          <w:tab w:val="num" w:pos="720"/>
        </w:tabs>
        <w:spacing w:before="120" w:after="120"/>
        <w:ind w:left="720" w:hanging="720"/>
        <w:jc w:val="both"/>
        <w:outlineLvl w:val="2"/>
        <w:rPr>
          <w:rFonts w:ascii="Arial Bold" w:hAnsi="Arial Bold"/>
          <w:b/>
          <w:szCs w:val="20"/>
        </w:rPr>
      </w:pPr>
    </w:p>
    <w:p w:rsidRPr="00D11949" w:rsidR="00583EBF" w:rsidP="00583EBF" w:rsidRDefault="00583EBF" w14:paraId="172ED0F9" w14:textId="1A7B4729">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Performance tests after Completion</w:t>
      </w:r>
    </w:p>
    <w:p w:rsidRPr="00D11949" w:rsidR="00583EBF" w:rsidP="00583EBF" w:rsidRDefault="00583EBF" w14:paraId="7A13A038" w14:textId="77777777">
      <w:pPr>
        <w:jc w:val="both"/>
      </w:pPr>
    </w:p>
    <w:p w:rsidRPr="00D11949" w:rsidR="00583EBF" w:rsidP="00583EBF" w:rsidRDefault="00583EBF" w14:paraId="5DF67449" w14:textId="3CC888EC">
      <w:r w:rsidRPr="00D11949">
        <w:t>P</w:t>
      </w:r>
      <w:r w:rsidR="00596508">
        <w:t xml:space="preserve">erformance tests after Completion to be done as detailed, and not limited to, the </w:t>
      </w:r>
      <w:r w:rsidR="00420C6D">
        <w:t xml:space="preserve">Arnot </w:t>
      </w:r>
      <w:r w:rsidRPr="00952B66" w:rsidR="00E8081C">
        <w:t xml:space="preserve">Solar PV </w:t>
      </w:r>
      <w:r w:rsidR="00062762">
        <w:t xml:space="preserve">Plant </w:t>
      </w:r>
      <w:r w:rsidRPr="00952B66" w:rsidR="00E8081C">
        <w:t>Functional Specification</w:t>
      </w:r>
      <w:r w:rsidRPr="00D11949">
        <w:t>.</w:t>
      </w:r>
    </w:p>
    <w:p w:rsidRPr="00D11949" w:rsidR="00583EBF" w:rsidP="00583EBF" w:rsidRDefault="00583EBF" w14:paraId="52D7FCBE" w14:textId="77777777">
      <w:pPr>
        <w:jc w:val="both"/>
      </w:pPr>
    </w:p>
    <w:p w:rsidRPr="00D11949" w:rsidR="00583EBF" w:rsidP="00583EBF" w:rsidRDefault="00583EBF" w14:paraId="4307F843" w14:textId="77777777">
      <w:pPr>
        <w:tabs>
          <w:tab w:val="left" w:pos="-720"/>
          <w:tab w:val="num" w:pos="720"/>
        </w:tabs>
        <w:spacing w:before="120" w:after="120"/>
        <w:ind w:left="720" w:hanging="720"/>
        <w:jc w:val="both"/>
        <w:outlineLvl w:val="2"/>
        <w:rPr>
          <w:rFonts w:ascii="Arial Bold" w:hAnsi="Arial Bold"/>
          <w:b/>
          <w:szCs w:val="20"/>
        </w:rPr>
      </w:pPr>
      <w:r w:rsidRPr="00D11949">
        <w:rPr>
          <w:rFonts w:ascii="Arial Bold" w:hAnsi="Arial Bold"/>
          <w:b/>
          <w:szCs w:val="20"/>
        </w:rPr>
        <w:t>Training and technology transfer</w:t>
      </w:r>
    </w:p>
    <w:p w:rsidRPr="00D11949" w:rsidR="00583EBF" w:rsidP="00583EBF" w:rsidRDefault="00583EBF" w14:paraId="23CC0A1E" w14:textId="77777777">
      <w:pPr>
        <w:jc w:val="both"/>
      </w:pPr>
    </w:p>
    <w:p w:rsidRPr="00D11949" w:rsidR="00583EBF" w:rsidP="00583EBF" w:rsidRDefault="00596508" w14:paraId="65ACEA54" w14:textId="145BAFC6">
      <w:r>
        <w:t xml:space="preserve">Training and technology transfer to be done as detailed in, and not limited to, </w:t>
      </w:r>
      <w:r w:rsidRPr="00D11949" w:rsidR="00583EBF">
        <w:t>the</w:t>
      </w:r>
      <w:r w:rsidRPr="00D11949" w:rsidR="00583EBF">
        <w:rPr>
          <w:rFonts w:cs="Arial"/>
        </w:rPr>
        <w:t xml:space="preserve"> </w:t>
      </w:r>
      <w:r w:rsidR="00420C6D">
        <w:t>Arnot</w:t>
      </w:r>
      <w:r w:rsidRPr="00952B66" w:rsidR="00E8081C">
        <w:t xml:space="preserve"> Solar PV </w:t>
      </w:r>
      <w:r w:rsidR="00062762">
        <w:t xml:space="preserve">Plant </w:t>
      </w:r>
      <w:r w:rsidRPr="00952B66" w:rsidR="00E8081C">
        <w:t>Functional Specification</w:t>
      </w:r>
      <w:r w:rsidRPr="00952B66" w:rsidR="00E8081C">
        <w:rPr>
          <w:rFonts w:cs="Arial"/>
        </w:rPr>
        <w:t xml:space="preserve"> </w:t>
      </w:r>
      <w:r w:rsidRPr="00D11949" w:rsidR="00583EBF">
        <w:rPr>
          <w:rFonts w:cs="Arial"/>
        </w:rPr>
        <w:t>for the respective training and technology transfer requirements.</w:t>
      </w:r>
    </w:p>
    <w:p w:rsidRPr="00D11949" w:rsidR="00583EBF" w:rsidP="00583EBF" w:rsidRDefault="00583EBF" w14:paraId="35A672A8" w14:textId="77777777">
      <w:pPr>
        <w:jc w:val="both"/>
      </w:pPr>
    </w:p>
    <w:p w:rsidRPr="00C6016A" w:rsidR="00583EBF" w:rsidP="00583EBF" w:rsidRDefault="00583EBF" w14:paraId="009DA579" w14:textId="3D3C6B27">
      <w:pPr>
        <w:keepNext/>
        <w:tabs>
          <w:tab w:val="clear" w:pos="357"/>
          <w:tab w:val="num" w:pos="432"/>
        </w:tabs>
        <w:spacing w:before="240" w:after="240"/>
        <w:ind w:left="432" w:hanging="432"/>
        <w:jc w:val="both"/>
        <w:outlineLvl w:val="0"/>
        <w:rPr>
          <w:b/>
          <w:sz w:val="28"/>
        </w:rPr>
      </w:pPr>
      <w:r w:rsidRPr="00C6016A">
        <w:rPr>
          <w:b/>
          <w:sz w:val="28"/>
        </w:rPr>
        <w:t>Plant and Materials standards and workmanship</w:t>
      </w:r>
    </w:p>
    <w:p w:rsidRPr="003F6A2B" w:rsidR="003F6A2B" w:rsidP="00583EBF" w:rsidRDefault="003F6A2B" w14:paraId="0A20E34B" w14:textId="10FD52C8">
      <w:r w:rsidRPr="003F6A2B">
        <w:t xml:space="preserve">Plant and materials standards and workmanship to be as detailed I this Works Information including the </w:t>
      </w:r>
      <w:r w:rsidR="00420C6D">
        <w:t>Arnot</w:t>
      </w:r>
      <w:r w:rsidRPr="003F6A2B">
        <w:t xml:space="preserve"> Solar PV Plant Functional Specification</w:t>
      </w:r>
      <w:r w:rsidRPr="003F6A2B">
        <w:rPr>
          <w:rFonts w:cs="Arial"/>
        </w:rPr>
        <w:t>.</w:t>
      </w:r>
    </w:p>
    <w:p w:rsidRPr="003F6A2B" w:rsidR="003F6A2B" w:rsidP="00583EBF" w:rsidRDefault="003F6A2B" w14:paraId="18B31815" w14:textId="77777777"/>
    <w:p w:rsidRPr="003F6A2B" w:rsidR="00583EBF" w:rsidP="00583EBF" w:rsidRDefault="00583EBF" w14:paraId="3AE1B2F4" w14:textId="547AE7F1">
      <w:r w:rsidRPr="003F6A2B">
        <w:t xml:space="preserve">The </w:t>
      </w:r>
      <w:r w:rsidRPr="003F6A2B">
        <w:rPr>
          <w:i/>
        </w:rPr>
        <w:t>Contractor</w:t>
      </w:r>
      <w:r w:rsidRPr="003F6A2B">
        <w:t xml:space="preserve"> shall ensure that all equipment, components materials services and workmanship are supplied designed, manufactured, installed and tested in accordance with the latest applicable IEC, SANS standards, International Codes, and Standards listed.</w:t>
      </w:r>
    </w:p>
    <w:p w:rsidRPr="003F6A2B" w:rsidR="00583EBF" w:rsidP="00583EBF" w:rsidRDefault="00583EBF" w14:paraId="7F9B039E" w14:textId="77777777"/>
    <w:p w:rsidRPr="003F6A2B" w:rsidR="00583EBF" w:rsidRDefault="00583EBF" w14:paraId="78E6CCEA" w14:textId="77777777">
      <w:pPr>
        <w:numPr>
          <w:ilvl w:val="0"/>
          <w:numId w:val="51"/>
        </w:numPr>
        <w:spacing w:line="276" w:lineRule="auto"/>
        <w:jc w:val="both"/>
      </w:pPr>
      <w:r w:rsidRPr="003F6A2B">
        <w:t xml:space="preserve">The </w:t>
      </w:r>
      <w:r w:rsidRPr="003F6A2B">
        <w:rPr>
          <w:i/>
        </w:rPr>
        <w:t>Contractor</w:t>
      </w:r>
      <w:r w:rsidRPr="003F6A2B">
        <w:t xml:space="preserve"> shall ensure appropriate certification and independent testing has been carried out on any materials and products proposed. </w:t>
      </w:r>
    </w:p>
    <w:p w:rsidRPr="003F6A2B" w:rsidR="00583EBF" w:rsidP="00583EBF" w:rsidRDefault="00583EBF" w14:paraId="49502B69" w14:textId="77777777"/>
    <w:p w:rsidRPr="003F6A2B" w:rsidR="00583EBF" w:rsidRDefault="00583EBF" w14:paraId="239E4578" w14:textId="77777777">
      <w:pPr>
        <w:numPr>
          <w:ilvl w:val="0"/>
          <w:numId w:val="51"/>
        </w:numPr>
        <w:spacing w:line="276" w:lineRule="auto"/>
        <w:jc w:val="both"/>
      </w:pPr>
      <w:r w:rsidRPr="003F6A2B">
        <w:t xml:space="preserve">The </w:t>
      </w:r>
      <w:r w:rsidRPr="003F6A2B">
        <w:rPr>
          <w:i/>
        </w:rPr>
        <w:t>Contractor</w:t>
      </w:r>
      <w:r w:rsidRPr="003F6A2B">
        <w:t xml:space="preserve"> shall ensure materials and products used are suitable for the service conditions. </w:t>
      </w:r>
    </w:p>
    <w:p w:rsidRPr="003F6A2B" w:rsidR="00583EBF" w:rsidP="00583EBF" w:rsidRDefault="00583EBF" w14:paraId="09DBDCC5" w14:textId="77777777"/>
    <w:p w:rsidRPr="003F6A2B" w:rsidR="00583EBF" w:rsidRDefault="00583EBF" w14:paraId="52B132AE" w14:textId="77777777">
      <w:pPr>
        <w:numPr>
          <w:ilvl w:val="0"/>
          <w:numId w:val="51"/>
        </w:numPr>
        <w:spacing w:line="276" w:lineRule="auto"/>
        <w:jc w:val="both"/>
      </w:pPr>
      <w:r w:rsidRPr="003F6A2B">
        <w:t xml:space="preserve">The </w:t>
      </w:r>
      <w:r w:rsidRPr="003F6A2B">
        <w:rPr>
          <w:i/>
        </w:rPr>
        <w:t>Contractor</w:t>
      </w:r>
      <w:r w:rsidRPr="003F6A2B">
        <w:t xml:space="preserve"> shall ensure that all </w:t>
      </w:r>
      <w:r w:rsidRPr="003F6A2B">
        <w:rPr>
          <w:i/>
        </w:rPr>
        <w:t>Works</w:t>
      </w:r>
      <w:r w:rsidRPr="003F6A2B">
        <w:t>, materials, parts, components etc. supplied shall be new.</w:t>
      </w:r>
    </w:p>
    <w:p w:rsidRPr="00D11949" w:rsidR="00583EBF" w:rsidP="00583EBF" w:rsidRDefault="00583EBF" w14:paraId="72F21121" w14:textId="77777777"/>
    <w:p w:rsidRPr="00D11949" w:rsidR="00583EBF" w:rsidRDefault="00583EBF" w14:paraId="4B88099C" w14:textId="77777777">
      <w:pPr>
        <w:numPr>
          <w:ilvl w:val="0"/>
          <w:numId w:val="51"/>
        </w:numPr>
        <w:spacing w:line="276" w:lineRule="auto"/>
        <w:jc w:val="both"/>
      </w:pPr>
      <w:r w:rsidRPr="00D11949">
        <w:t xml:space="preserve">The </w:t>
      </w:r>
      <w:r w:rsidRPr="00D11949">
        <w:rPr>
          <w:i/>
        </w:rPr>
        <w:t>Contractor</w:t>
      </w:r>
      <w:r w:rsidRPr="00D11949">
        <w:t xml:space="preserve"> shall ensure materials and products delivered to site bear the manufacturer's name, brand name and any other data required to verify that their performance and specification complies with the requirements of this document and the </w:t>
      </w:r>
      <w:r w:rsidRPr="00D11949">
        <w:rPr>
          <w:i/>
        </w:rPr>
        <w:t>Employer</w:t>
      </w:r>
      <w:r w:rsidRPr="00D11949">
        <w:t>’s Project Specific Requirements.</w:t>
      </w:r>
    </w:p>
    <w:p w:rsidRPr="00D11949" w:rsidR="00583EBF" w:rsidP="00583EBF" w:rsidRDefault="00583EBF" w14:paraId="3CE591CB" w14:textId="77777777">
      <w:pPr>
        <w:spacing w:line="276" w:lineRule="auto"/>
        <w:jc w:val="both"/>
      </w:pPr>
      <w:r w:rsidRPr="00D11949">
        <w:t xml:space="preserve">  </w:t>
      </w:r>
    </w:p>
    <w:p w:rsidRPr="00D11949" w:rsidR="00583EBF" w:rsidRDefault="00583EBF" w14:paraId="4E16F6B5" w14:textId="77777777">
      <w:pPr>
        <w:numPr>
          <w:ilvl w:val="0"/>
          <w:numId w:val="51"/>
        </w:numPr>
        <w:spacing w:line="276" w:lineRule="auto"/>
        <w:jc w:val="both"/>
      </w:pPr>
      <w:r w:rsidRPr="00D11949">
        <w:t xml:space="preserve">The </w:t>
      </w:r>
      <w:r w:rsidRPr="00D11949">
        <w:rPr>
          <w:i/>
        </w:rPr>
        <w:t>Contractor</w:t>
      </w:r>
      <w:r w:rsidRPr="00D11949">
        <w:t xml:space="preserve"> shall follow manufacturers' instructions on the use of materials and products.</w:t>
      </w:r>
    </w:p>
    <w:p w:rsidRPr="00D11949" w:rsidR="00583EBF" w:rsidP="00583EBF" w:rsidRDefault="00583EBF" w14:paraId="62034F0D" w14:textId="77777777"/>
    <w:p w:rsidRPr="00D11949" w:rsidR="00583EBF" w:rsidRDefault="00583EBF" w14:paraId="33FC82A3" w14:textId="77777777">
      <w:pPr>
        <w:numPr>
          <w:ilvl w:val="0"/>
          <w:numId w:val="51"/>
        </w:numPr>
        <w:spacing w:line="276" w:lineRule="auto"/>
        <w:jc w:val="both"/>
      </w:pPr>
      <w:r w:rsidRPr="00D11949">
        <w:t xml:space="preserve">The </w:t>
      </w:r>
      <w:r w:rsidRPr="00D11949">
        <w:rPr>
          <w:i/>
        </w:rPr>
        <w:t>Contractor</w:t>
      </w:r>
      <w:r w:rsidRPr="00D11949">
        <w:t xml:space="preserve"> shall ensure the same manufacturer is used for materials or products of a similar type and that identical parts of similar products are interchangeable.</w:t>
      </w:r>
    </w:p>
    <w:p w:rsidRPr="00D11949" w:rsidR="00583EBF" w:rsidP="00583EBF" w:rsidRDefault="00583EBF" w14:paraId="792C63AE" w14:textId="77777777"/>
    <w:p w:rsidRPr="00D11949" w:rsidR="00583EBF" w:rsidRDefault="00583EBF" w14:paraId="36F8FA74" w14:textId="77777777">
      <w:pPr>
        <w:numPr>
          <w:ilvl w:val="0"/>
          <w:numId w:val="51"/>
        </w:numPr>
        <w:spacing w:line="276" w:lineRule="auto"/>
        <w:jc w:val="both"/>
      </w:pPr>
      <w:r w:rsidRPr="00D11949">
        <w:t xml:space="preserve">The </w:t>
      </w:r>
      <w:r w:rsidRPr="00D11949">
        <w:rPr>
          <w:i/>
        </w:rPr>
        <w:t>Contractor</w:t>
      </w:r>
      <w:r w:rsidRPr="00D11949">
        <w:t xml:space="preserve"> shall ensure that materials and components are transported and stored in accordance with manufacturer’s guidelines.</w:t>
      </w:r>
    </w:p>
    <w:p w:rsidRPr="00D11949" w:rsidR="00583EBF" w:rsidP="00583EBF" w:rsidRDefault="00583EBF" w14:paraId="08AD11E1" w14:textId="77777777"/>
    <w:p w:rsidRPr="00D11949" w:rsidR="00583EBF" w:rsidRDefault="00583EBF" w14:paraId="7293A121" w14:textId="77777777">
      <w:pPr>
        <w:numPr>
          <w:ilvl w:val="0"/>
          <w:numId w:val="51"/>
        </w:numPr>
        <w:spacing w:line="276" w:lineRule="auto"/>
        <w:jc w:val="both"/>
      </w:pPr>
      <w:r w:rsidRPr="00D11949">
        <w:t xml:space="preserve">The </w:t>
      </w:r>
      <w:r w:rsidRPr="00D11949">
        <w:rPr>
          <w:i/>
        </w:rPr>
        <w:t>Contractor</w:t>
      </w:r>
      <w:r w:rsidRPr="00D11949">
        <w:t xml:space="preserve"> shall provide suitable packaging for the protection of all materials and equipment during delivery, storage, and where exposed to damage on site. The </w:t>
      </w:r>
      <w:r w:rsidRPr="00D11949">
        <w:rPr>
          <w:i/>
        </w:rPr>
        <w:t>Contractor</w:t>
      </w:r>
      <w:r w:rsidRPr="00D11949">
        <w:t xml:space="preserve"> shall return re-usable packaging to the supplier. The </w:t>
      </w:r>
      <w:r w:rsidRPr="00D11949">
        <w:rPr>
          <w:i/>
        </w:rPr>
        <w:t>Contractor</w:t>
      </w:r>
      <w:r w:rsidRPr="00D11949">
        <w:t xml:space="preserve"> shall take particular care to protect and maintain plant and equipment delivered early.</w:t>
      </w:r>
    </w:p>
    <w:p w:rsidRPr="00D11949" w:rsidR="00583EBF" w:rsidP="00583EBF" w:rsidRDefault="00583EBF" w14:paraId="24995844" w14:textId="77777777"/>
    <w:p w:rsidRPr="00D11949" w:rsidR="00583EBF" w:rsidRDefault="00583EBF" w14:paraId="5A7C3B66" w14:textId="085CCA66">
      <w:pPr>
        <w:numPr>
          <w:ilvl w:val="0"/>
          <w:numId w:val="51"/>
        </w:numPr>
        <w:spacing w:line="276" w:lineRule="auto"/>
        <w:jc w:val="both"/>
      </w:pPr>
      <w:r w:rsidRPr="00D11949">
        <w:t xml:space="preserve">The </w:t>
      </w:r>
      <w:r w:rsidRPr="003F6A2B">
        <w:rPr>
          <w:i/>
        </w:rPr>
        <w:t>Contractor</w:t>
      </w:r>
      <w:r w:rsidRPr="00D11949">
        <w:t xml:space="preserve"> shall examine materials and products supplied when delivered to site and immediately prior to installation. The </w:t>
      </w:r>
      <w:r w:rsidRPr="003F6A2B">
        <w:rPr>
          <w:i/>
        </w:rPr>
        <w:t>Contractor</w:t>
      </w:r>
      <w:r w:rsidRPr="00D11949">
        <w:t xml:space="preserve"> shall replace any damaged or faulty materials or products.</w:t>
      </w:r>
    </w:p>
    <w:p w:rsidRPr="00D11949" w:rsidR="00583EBF" w:rsidP="00583EBF" w:rsidRDefault="00583EBF" w14:paraId="6AFFAE10" w14:textId="77777777">
      <w:pPr>
        <w:jc w:val="both"/>
      </w:pPr>
    </w:p>
    <w:p w:rsidRPr="00D11949" w:rsidR="00583EBF" w:rsidP="00583EBF" w:rsidRDefault="00583EBF" w14:paraId="6DC59F3C" w14:textId="77777777">
      <w:pPr>
        <w:jc w:val="both"/>
      </w:pPr>
    </w:p>
    <w:p w:rsidRPr="00D11949" w:rsidR="00583EBF" w:rsidP="00583EBF" w:rsidRDefault="00583EBF" w14:paraId="0E99940D" w14:textId="6ACD523D">
      <w:pPr>
        <w:keepNext/>
        <w:tabs>
          <w:tab w:val="clear" w:pos="357"/>
          <w:tab w:val="num" w:pos="432"/>
        </w:tabs>
        <w:spacing w:before="240" w:after="240"/>
        <w:ind w:left="432" w:hanging="432"/>
        <w:jc w:val="both"/>
        <w:outlineLvl w:val="0"/>
        <w:rPr>
          <w:b/>
          <w:sz w:val="28"/>
        </w:rPr>
      </w:pPr>
      <w:r w:rsidRPr="00D11949">
        <w:rPr>
          <w:b/>
          <w:sz w:val="28"/>
        </w:rPr>
        <w:t>List of drawings</w:t>
      </w:r>
    </w:p>
    <w:p w:rsidRPr="00D11949" w:rsidR="00583EBF" w:rsidP="00583EBF" w:rsidRDefault="00583EBF" w14:paraId="34D18147" w14:textId="77777777">
      <w:pPr>
        <w:tabs>
          <w:tab w:val="clear" w:pos="357"/>
          <w:tab w:val="num" w:pos="576"/>
        </w:tabs>
        <w:spacing w:before="120" w:after="120"/>
        <w:ind w:left="576" w:hanging="576"/>
        <w:outlineLvl w:val="1"/>
        <w:rPr>
          <w:b/>
          <w:bCs/>
          <w:i/>
          <w:sz w:val="24"/>
        </w:rPr>
      </w:pPr>
      <w:r w:rsidRPr="00D11949">
        <w:rPr>
          <w:b/>
          <w:bCs/>
          <w:sz w:val="24"/>
        </w:rPr>
        <w:t xml:space="preserve">Drawings issued by the </w:t>
      </w:r>
      <w:r w:rsidRPr="00D11949">
        <w:rPr>
          <w:b/>
          <w:bCs/>
          <w:i/>
          <w:sz w:val="24"/>
        </w:rPr>
        <w:t>Employer</w:t>
      </w:r>
    </w:p>
    <w:p w:rsidRPr="00D11949" w:rsidR="00583EBF" w:rsidP="00583EBF" w:rsidRDefault="00583EBF" w14:paraId="6459505D" w14:textId="77777777">
      <w:pPr>
        <w:jc w:val="both"/>
      </w:pPr>
      <w:r w:rsidRPr="00D11949">
        <w:t xml:space="preserve">This is the list of drawings issued by the </w:t>
      </w:r>
      <w:r w:rsidRPr="00D11949">
        <w:rPr>
          <w:i/>
        </w:rPr>
        <w:t>Employer</w:t>
      </w:r>
      <w:r w:rsidRPr="00D11949">
        <w:t xml:space="preserve"> at or before the Contract Date and which apply to this contract.</w:t>
      </w:r>
    </w:p>
    <w:p w:rsidRPr="00D11949" w:rsidR="00583EBF" w:rsidP="00583EBF" w:rsidRDefault="00583EBF" w14:paraId="516CFC3E" w14:textId="77777777">
      <w:pPr>
        <w:jc w:val="both"/>
      </w:pPr>
    </w:p>
    <w:p w:rsidR="00583EBF" w:rsidP="00583EBF" w:rsidRDefault="00583EBF" w14:paraId="5D15A50C" w14:textId="77777777">
      <w:pPr>
        <w:jc w:val="both"/>
      </w:pPr>
      <w:r w:rsidRPr="00D11949">
        <w:t>Note:  Some drawings may contain both Works Information and Site Information.</w:t>
      </w:r>
    </w:p>
    <w:p w:rsidR="001D0ACF" w:rsidP="00583EBF" w:rsidRDefault="001D0ACF" w14:paraId="6E3D7D3D" w14:textId="47FA7071">
      <w:pPr>
        <w:jc w:val="both"/>
      </w:pPr>
    </w:p>
    <w:p w:rsidRPr="00D11949" w:rsidR="001D0ACF" w:rsidP="00583EBF" w:rsidRDefault="001D0ACF" w14:paraId="6DB86C73" w14:textId="77777777">
      <w:pPr>
        <w:jc w:val="both"/>
      </w:pPr>
    </w:p>
    <w:tbl>
      <w:tblPr>
        <w:tblW w:w="9639" w:type="dxa"/>
        <w:tblInd w:w="108" w:type="dxa"/>
        <w:tblLayout w:type="fixed"/>
        <w:tblLook w:val="04A0" w:firstRow="1" w:lastRow="0" w:firstColumn="1" w:lastColumn="0" w:noHBand="0" w:noVBand="1"/>
      </w:tblPr>
      <w:tblGrid>
        <w:gridCol w:w="2600"/>
        <w:gridCol w:w="1361"/>
        <w:gridCol w:w="5678"/>
      </w:tblGrid>
      <w:tr w:rsidRPr="00D11949" w:rsidR="00583EBF" w:rsidTr="0029142E" w14:paraId="05507A02" w14:textId="77777777">
        <w:trPr>
          <w:cantSplit/>
        </w:trPr>
        <w:tc>
          <w:tcPr>
            <w:tcW w:w="2600" w:type="dxa"/>
            <w:tcBorders>
              <w:top w:val="nil"/>
              <w:left w:val="nil"/>
              <w:bottom w:val="dotted" w:color="auto" w:sz="4" w:space="0"/>
              <w:right w:val="nil"/>
            </w:tcBorders>
            <w:shd w:val="clear" w:color="auto" w:fill="CCCCCC"/>
            <w:tcMar>
              <w:top w:w="85" w:type="dxa"/>
              <w:left w:w="108" w:type="dxa"/>
              <w:bottom w:w="85" w:type="dxa"/>
              <w:right w:w="108" w:type="dxa"/>
            </w:tcMar>
            <w:hideMark/>
          </w:tcPr>
          <w:p w:rsidRPr="00D11949" w:rsidR="00583EBF" w:rsidRDefault="00583EBF" w14:paraId="600606CC" w14:textId="77777777">
            <w:pPr>
              <w:spacing w:line="199" w:lineRule="exact"/>
              <w:jc w:val="both"/>
              <w:rPr>
                <w:b/>
              </w:rPr>
            </w:pPr>
            <w:r w:rsidRPr="00D11949">
              <w:rPr>
                <w:b/>
              </w:rPr>
              <w:t>Drawing number</w:t>
            </w:r>
          </w:p>
        </w:tc>
        <w:tc>
          <w:tcPr>
            <w:tcW w:w="1361" w:type="dxa"/>
            <w:tcBorders>
              <w:top w:val="nil"/>
              <w:left w:val="nil"/>
              <w:bottom w:val="dotted" w:color="auto" w:sz="4" w:space="0"/>
              <w:right w:val="nil"/>
            </w:tcBorders>
            <w:shd w:val="clear" w:color="auto" w:fill="CCCCCC"/>
            <w:tcMar>
              <w:top w:w="85" w:type="dxa"/>
              <w:left w:w="108" w:type="dxa"/>
              <w:bottom w:w="85" w:type="dxa"/>
              <w:right w:w="108" w:type="dxa"/>
            </w:tcMar>
            <w:hideMark/>
          </w:tcPr>
          <w:p w:rsidRPr="00D11949" w:rsidR="00583EBF" w:rsidRDefault="00583EBF" w14:paraId="623FACE7" w14:textId="77777777">
            <w:pPr>
              <w:spacing w:line="199" w:lineRule="exact"/>
              <w:ind w:left="567" w:hanging="567"/>
              <w:jc w:val="both"/>
              <w:rPr>
                <w:b/>
              </w:rPr>
            </w:pPr>
            <w:r w:rsidRPr="00D11949">
              <w:rPr>
                <w:b/>
              </w:rPr>
              <w:t>Revision</w:t>
            </w:r>
          </w:p>
        </w:tc>
        <w:tc>
          <w:tcPr>
            <w:tcW w:w="5678" w:type="dxa"/>
            <w:tcBorders>
              <w:top w:val="nil"/>
              <w:left w:val="nil"/>
              <w:bottom w:val="dotted" w:color="auto" w:sz="4" w:space="0"/>
              <w:right w:val="nil"/>
            </w:tcBorders>
            <w:shd w:val="clear" w:color="auto" w:fill="CCCCCC"/>
            <w:tcMar>
              <w:top w:w="85" w:type="dxa"/>
              <w:left w:w="108" w:type="dxa"/>
              <w:bottom w:w="85" w:type="dxa"/>
              <w:right w:w="108" w:type="dxa"/>
            </w:tcMar>
            <w:hideMark/>
          </w:tcPr>
          <w:p w:rsidRPr="00D11949" w:rsidR="00583EBF" w:rsidRDefault="00583EBF" w14:paraId="3FD9103B" w14:textId="77777777">
            <w:pPr>
              <w:spacing w:line="199" w:lineRule="exact"/>
              <w:ind w:left="34"/>
              <w:jc w:val="center"/>
              <w:rPr>
                <w:b/>
              </w:rPr>
            </w:pPr>
            <w:r w:rsidRPr="00D11949">
              <w:rPr>
                <w:b/>
              </w:rPr>
              <w:t>Title</w:t>
            </w:r>
          </w:p>
        </w:tc>
      </w:tr>
      <w:tr w:rsidRPr="00D11949" w:rsidR="0035169C" w:rsidTr="0035169C" w14:paraId="6434BAA0" w14:textId="77777777">
        <w:trPr>
          <w:cantSplit/>
        </w:trPr>
        <w:tc>
          <w:tcPr>
            <w:tcW w:w="9639" w:type="dxa"/>
            <w:gridSpan w:val="3"/>
            <w:tcBorders>
              <w:top w:val="dotted" w:color="auto" w:sz="4" w:space="0"/>
              <w:left w:val="nil"/>
              <w:bottom w:val="dotted" w:color="auto" w:sz="4" w:space="0"/>
            </w:tcBorders>
            <w:tcMar>
              <w:top w:w="85" w:type="dxa"/>
              <w:left w:w="108" w:type="dxa"/>
              <w:bottom w:w="85" w:type="dxa"/>
              <w:right w:w="108" w:type="dxa"/>
            </w:tcMar>
          </w:tcPr>
          <w:p w:rsidRPr="00765926" w:rsidR="0035169C" w:rsidP="0035169C" w:rsidRDefault="0035169C" w14:paraId="1A9BC080" w14:textId="5F0BE068">
            <w:pPr>
              <w:spacing w:line="199" w:lineRule="exact"/>
              <w:ind w:left="34"/>
              <w:jc w:val="both"/>
              <w:rPr>
                <w:sz w:val="18"/>
                <w:szCs w:val="22"/>
              </w:rPr>
            </w:pPr>
            <w:r>
              <w:t>Please refer to the</w:t>
            </w:r>
            <w:r w:rsidR="00420C6D">
              <w:t xml:space="preserve"> Arnot</w:t>
            </w:r>
            <w:r w:rsidRPr="00952B66">
              <w:t xml:space="preserve"> Solar PV </w:t>
            </w:r>
            <w:r>
              <w:t xml:space="preserve">Plant </w:t>
            </w:r>
            <w:r w:rsidRPr="00952B66">
              <w:t>Functional Specification</w:t>
            </w:r>
            <w:r>
              <w:rPr>
                <w:rFonts w:cs="Arial"/>
              </w:rPr>
              <w:t xml:space="preserve"> and Appendixes for </w:t>
            </w:r>
            <w:r w:rsidR="003F6A2B">
              <w:rPr>
                <w:rFonts w:cs="Arial"/>
              </w:rPr>
              <w:t xml:space="preserve">list and </w:t>
            </w:r>
            <w:r>
              <w:rPr>
                <w:rFonts w:cs="Arial"/>
              </w:rPr>
              <w:t>details on relevant drawings.</w:t>
            </w:r>
          </w:p>
        </w:tc>
      </w:tr>
      <w:tr w:rsidRPr="00D11949" w:rsidR="0035169C" w:rsidTr="0029142E" w14:paraId="69129984" w14:textId="77777777">
        <w:trPr>
          <w:cantSplit/>
        </w:trPr>
        <w:tc>
          <w:tcPr>
            <w:tcW w:w="2600" w:type="dxa"/>
            <w:tcBorders>
              <w:top w:val="dotted" w:color="auto" w:sz="4" w:space="0"/>
              <w:left w:val="nil"/>
              <w:bottom w:val="dotted" w:color="auto" w:sz="4" w:space="0"/>
              <w:right w:val="dotted" w:color="auto" w:sz="4" w:space="0"/>
            </w:tcBorders>
            <w:tcMar>
              <w:top w:w="85" w:type="dxa"/>
              <w:left w:w="108" w:type="dxa"/>
              <w:bottom w:w="85" w:type="dxa"/>
              <w:right w:w="108" w:type="dxa"/>
            </w:tcMar>
          </w:tcPr>
          <w:p w:rsidRPr="00765926" w:rsidR="0035169C" w:rsidP="0035169C" w:rsidRDefault="0035169C" w14:paraId="13D6C253" w14:textId="77777777">
            <w:pPr>
              <w:spacing w:line="199" w:lineRule="exact"/>
              <w:jc w:val="both"/>
              <w:rPr>
                <w:sz w:val="18"/>
                <w:szCs w:val="22"/>
              </w:rPr>
            </w:pPr>
          </w:p>
        </w:tc>
        <w:tc>
          <w:tcPr>
            <w:tcW w:w="1361" w:type="dxa"/>
            <w:tcBorders>
              <w:top w:val="dotted" w:color="auto" w:sz="4" w:space="0"/>
              <w:left w:val="dotted" w:color="auto" w:sz="4" w:space="0"/>
              <w:bottom w:val="dotted" w:color="auto" w:sz="4" w:space="0"/>
              <w:right w:val="dotted" w:color="auto" w:sz="4" w:space="0"/>
            </w:tcBorders>
            <w:tcMar>
              <w:top w:w="85" w:type="dxa"/>
              <w:left w:w="108" w:type="dxa"/>
              <w:bottom w:w="85" w:type="dxa"/>
              <w:right w:w="108" w:type="dxa"/>
            </w:tcMar>
          </w:tcPr>
          <w:p w:rsidRPr="00765926" w:rsidR="0035169C" w:rsidP="0035169C" w:rsidRDefault="0035169C" w14:paraId="30E9995C" w14:textId="77777777">
            <w:pPr>
              <w:spacing w:line="199" w:lineRule="exact"/>
              <w:ind w:left="567" w:hanging="567"/>
              <w:jc w:val="both"/>
              <w:rPr>
                <w:sz w:val="18"/>
                <w:szCs w:val="22"/>
              </w:rPr>
            </w:pPr>
          </w:p>
        </w:tc>
        <w:tc>
          <w:tcPr>
            <w:tcW w:w="5678" w:type="dxa"/>
            <w:tcBorders>
              <w:top w:val="dotted" w:color="auto" w:sz="4" w:space="0"/>
              <w:left w:val="dotted" w:color="auto" w:sz="4" w:space="0"/>
              <w:bottom w:val="dotted" w:color="auto" w:sz="4" w:space="0"/>
              <w:right w:val="nil"/>
            </w:tcBorders>
            <w:tcMar>
              <w:top w:w="85" w:type="dxa"/>
              <w:left w:w="108" w:type="dxa"/>
              <w:bottom w:w="85" w:type="dxa"/>
              <w:right w:w="108" w:type="dxa"/>
            </w:tcMar>
          </w:tcPr>
          <w:p w:rsidRPr="00765926" w:rsidR="0035169C" w:rsidP="0035169C" w:rsidRDefault="0035169C" w14:paraId="0CAD2289" w14:textId="77777777">
            <w:pPr>
              <w:spacing w:line="199" w:lineRule="exact"/>
              <w:ind w:left="34"/>
              <w:jc w:val="both"/>
              <w:rPr>
                <w:sz w:val="18"/>
                <w:szCs w:val="22"/>
              </w:rPr>
            </w:pPr>
          </w:p>
        </w:tc>
      </w:tr>
      <w:tr w:rsidRPr="00D11949" w:rsidR="0035169C" w:rsidTr="0029142E" w14:paraId="66EFBA40" w14:textId="77777777">
        <w:trPr>
          <w:cantSplit/>
        </w:trPr>
        <w:tc>
          <w:tcPr>
            <w:tcW w:w="2600" w:type="dxa"/>
            <w:tcBorders>
              <w:top w:val="dotted" w:color="auto" w:sz="4" w:space="0"/>
              <w:left w:val="nil"/>
              <w:bottom w:val="dotted" w:color="auto" w:sz="4" w:space="0"/>
              <w:right w:val="dotted" w:color="auto" w:sz="4" w:space="0"/>
            </w:tcBorders>
            <w:tcMar>
              <w:top w:w="85" w:type="dxa"/>
              <w:left w:w="108" w:type="dxa"/>
              <w:bottom w:w="85" w:type="dxa"/>
              <w:right w:w="108" w:type="dxa"/>
            </w:tcMar>
          </w:tcPr>
          <w:p w:rsidRPr="00765926" w:rsidR="0035169C" w:rsidP="0035169C" w:rsidRDefault="0035169C" w14:paraId="25E34451" w14:textId="38D499EA">
            <w:pPr>
              <w:spacing w:line="199" w:lineRule="exact"/>
              <w:jc w:val="both"/>
              <w:rPr>
                <w:rStyle w:val="normaltextrun"/>
                <w:rFonts w:cs="Arial"/>
                <w:sz w:val="22"/>
                <w:szCs w:val="22"/>
              </w:rPr>
            </w:pPr>
          </w:p>
        </w:tc>
        <w:tc>
          <w:tcPr>
            <w:tcW w:w="1361" w:type="dxa"/>
            <w:tcBorders>
              <w:top w:val="dotted" w:color="auto" w:sz="4" w:space="0"/>
              <w:left w:val="dotted" w:color="auto" w:sz="4" w:space="0"/>
              <w:bottom w:val="dotted" w:color="auto" w:sz="4" w:space="0"/>
              <w:right w:val="dotted" w:color="auto" w:sz="4" w:space="0"/>
            </w:tcBorders>
            <w:tcMar>
              <w:top w:w="85" w:type="dxa"/>
              <w:left w:w="108" w:type="dxa"/>
              <w:bottom w:w="85" w:type="dxa"/>
              <w:right w:w="108" w:type="dxa"/>
            </w:tcMar>
          </w:tcPr>
          <w:p w:rsidRPr="00765926" w:rsidR="0035169C" w:rsidP="0035169C" w:rsidRDefault="0035169C" w14:paraId="1AC09ADE" w14:textId="2146EBE6">
            <w:pPr>
              <w:spacing w:line="199" w:lineRule="exact"/>
              <w:ind w:left="567" w:hanging="567"/>
              <w:jc w:val="both"/>
              <w:rPr>
                <w:sz w:val="18"/>
                <w:szCs w:val="22"/>
              </w:rPr>
            </w:pPr>
          </w:p>
        </w:tc>
        <w:tc>
          <w:tcPr>
            <w:tcW w:w="5678" w:type="dxa"/>
            <w:tcBorders>
              <w:top w:val="dotted" w:color="auto" w:sz="4" w:space="0"/>
              <w:left w:val="dotted" w:color="auto" w:sz="4" w:space="0"/>
              <w:bottom w:val="dotted" w:color="auto" w:sz="4" w:space="0"/>
              <w:right w:val="nil"/>
            </w:tcBorders>
            <w:tcMar>
              <w:top w:w="85" w:type="dxa"/>
              <w:left w:w="108" w:type="dxa"/>
              <w:bottom w:w="85" w:type="dxa"/>
              <w:right w:w="108" w:type="dxa"/>
            </w:tcMar>
          </w:tcPr>
          <w:p w:rsidRPr="00765926" w:rsidR="0035169C" w:rsidP="0035169C" w:rsidRDefault="0035169C" w14:paraId="6A01ED0B" w14:textId="77777777">
            <w:pPr>
              <w:spacing w:line="199" w:lineRule="exact"/>
              <w:ind w:left="34"/>
              <w:jc w:val="both"/>
              <w:rPr>
                <w:rStyle w:val="normaltextrun"/>
                <w:rFonts w:cs="Arial"/>
                <w:sz w:val="22"/>
                <w:szCs w:val="22"/>
              </w:rPr>
            </w:pPr>
          </w:p>
        </w:tc>
      </w:tr>
      <w:tr w:rsidRPr="00D11949" w:rsidR="0035169C" w:rsidTr="0029142E" w14:paraId="486F3718" w14:textId="77777777">
        <w:trPr>
          <w:cantSplit/>
        </w:trPr>
        <w:tc>
          <w:tcPr>
            <w:tcW w:w="2600" w:type="dxa"/>
            <w:tcBorders>
              <w:top w:val="dotted" w:color="auto" w:sz="4" w:space="0"/>
              <w:left w:val="nil"/>
              <w:bottom w:val="dotted" w:color="auto" w:sz="4" w:space="0"/>
              <w:right w:val="dotted" w:color="auto" w:sz="4" w:space="0"/>
            </w:tcBorders>
            <w:tcMar>
              <w:top w:w="85" w:type="dxa"/>
              <w:left w:w="108" w:type="dxa"/>
              <w:bottom w:w="85" w:type="dxa"/>
              <w:right w:w="108" w:type="dxa"/>
            </w:tcMar>
          </w:tcPr>
          <w:p w:rsidRPr="00765926" w:rsidR="0035169C" w:rsidP="0035169C" w:rsidRDefault="0035169C" w14:paraId="5553D538" w14:textId="54E485FA">
            <w:pPr>
              <w:spacing w:line="199" w:lineRule="exact"/>
              <w:jc w:val="both"/>
              <w:rPr>
                <w:rStyle w:val="normaltextrun"/>
                <w:rFonts w:cs="Arial"/>
                <w:sz w:val="22"/>
                <w:szCs w:val="22"/>
              </w:rPr>
            </w:pPr>
          </w:p>
        </w:tc>
        <w:tc>
          <w:tcPr>
            <w:tcW w:w="1361" w:type="dxa"/>
            <w:tcBorders>
              <w:top w:val="dotted" w:color="auto" w:sz="4" w:space="0"/>
              <w:left w:val="dotted" w:color="auto" w:sz="4" w:space="0"/>
              <w:bottom w:val="dotted" w:color="auto" w:sz="4" w:space="0"/>
              <w:right w:val="dotted" w:color="auto" w:sz="4" w:space="0"/>
            </w:tcBorders>
            <w:tcMar>
              <w:top w:w="85" w:type="dxa"/>
              <w:left w:w="108" w:type="dxa"/>
              <w:bottom w:w="85" w:type="dxa"/>
              <w:right w:w="108" w:type="dxa"/>
            </w:tcMar>
          </w:tcPr>
          <w:p w:rsidRPr="00765926" w:rsidR="0035169C" w:rsidP="0035169C" w:rsidRDefault="0035169C" w14:paraId="0C27A7E1" w14:textId="4F218B29">
            <w:pPr>
              <w:spacing w:line="199" w:lineRule="exact"/>
              <w:jc w:val="both"/>
              <w:rPr>
                <w:sz w:val="18"/>
                <w:szCs w:val="22"/>
              </w:rPr>
            </w:pPr>
          </w:p>
        </w:tc>
        <w:tc>
          <w:tcPr>
            <w:tcW w:w="5678" w:type="dxa"/>
            <w:tcBorders>
              <w:top w:val="dotted" w:color="auto" w:sz="4" w:space="0"/>
              <w:left w:val="dotted" w:color="auto" w:sz="4" w:space="0"/>
              <w:bottom w:val="dotted" w:color="auto" w:sz="4" w:space="0"/>
              <w:right w:val="nil"/>
            </w:tcBorders>
            <w:tcMar>
              <w:top w:w="85" w:type="dxa"/>
              <w:left w:w="108" w:type="dxa"/>
              <w:bottom w:w="85" w:type="dxa"/>
              <w:right w:w="108" w:type="dxa"/>
            </w:tcMar>
          </w:tcPr>
          <w:p w:rsidRPr="00765926" w:rsidR="0035169C" w:rsidP="0035169C" w:rsidRDefault="0035169C" w14:paraId="686010BE" w14:textId="77777777">
            <w:pPr>
              <w:spacing w:line="199" w:lineRule="exact"/>
              <w:ind w:left="34"/>
              <w:jc w:val="both"/>
              <w:rPr>
                <w:rStyle w:val="normaltextrun"/>
                <w:rFonts w:cs="Arial"/>
                <w:sz w:val="22"/>
                <w:szCs w:val="22"/>
              </w:rPr>
            </w:pPr>
          </w:p>
        </w:tc>
      </w:tr>
      <w:tr w:rsidRPr="00D11949" w:rsidR="0035169C" w:rsidTr="0029142E" w14:paraId="6982E66D" w14:textId="77777777">
        <w:trPr>
          <w:cantSplit/>
        </w:trPr>
        <w:tc>
          <w:tcPr>
            <w:tcW w:w="2600" w:type="dxa"/>
            <w:tcBorders>
              <w:top w:val="dotted" w:color="auto" w:sz="4" w:space="0"/>
              <w:left w:val="nil"/>
              <w:bottom w:val="dotted" w:color="auto" w:sz="4" w:space="0"/>
              <w:right w:val="dotted" w:color="auto" w:sz="4" w:space="0"/>
            </w:tcBorders>
            <w:tcMar>
              <w:top w:w="85" w:type="dxa"/>
              <w:left w:w="108" w:type="dxa"/>
              <w:bottom w:w="85" w:type="dxa"/>
              <w:right w:w="108" w:type="dxa"/>
            </w:tcMar>
          </w:tcPr>
          <w:p w:rsidRPr="00765926" w:rsidR="0035169C" w:rsidP="0035169C" w:rsidRDefault="0035169C" w14:paraId="1CAA90C2" w14:textId="0B949176">
            <w:pPr>
              <w:spacing w:line="199" w:lineRule="exact"/>
              <w:jc w:val="both"/>
              <w:rPr>
                <w:sz w:val="18"/>
                <w:szCs w:val="22"/>
              </w:rPr>
            </w:pPr>
          </w:p>
        </w:tc>
        <w:tc>
          <w:tcPr>
            <w:tcW w:w="1361" w:type="dxa"/>
            <w:tcBorders>
              <w:top w:val="dotted" w:color="auto" w:sz="4" w:space="0"/>
              <w:left w:val="dotted" w:color="auto" w:sz="4" w:space="0"/>
              <w:bottom w:val="dotted" w:color="auto" w:sz="4" w:space="0"/>
              <w:right w:val="dotted" w:color="auto" w:sz="4" w:space="0"/>
            </w:tcBorders>
            <w:tcMar>
              <w:top w:w="85" w:type="dxa"/>
              <w:left w:w="108" w:type="dxa"/>
              <w:bottom w:w="85" w:type="dxa"/>
              <w:right w:w="108" w:type="dxa"/>
            </w:tcMar>
          </w:tcPr>
          <w:p w:rsidRPr="00765926" w:rsidR="0035169C" w:rsidP="0035169C" w:rsidRDefault="0035169C" w14:paraId="568022FD" w14:textId="77777777">
            <w:pPr>
              <w:spacing w:line="199" w:lineRule="exact"/>
              <w:ind w:left="567" w:hanging="567"/>
              <w:jc w:val="both"/>
              <w:rPr>
                <w:sz w:val="18"/>
                <w:szCs w:val="22"/>
              </w:rPr>
            </w:pPr>
          </w:p>
        </w:tc>
        <w:tc>
          <w:tcPr>
            <w:tcW w:w="5678" w:type="dxa"/>
            <w:tcBorders>
              <w:top w:val="dotted" w:color="auto" w:sz="4" w:space="0"/>
              <w:left w:val="dotted" w:color="auto" w:sz="4" w:space="0"/>
              <w:bottom w:val="dotted" w:color="auto" w:sz="4" w:space="0"/>
              <w:right w:val="nil"/>
            </w:tcBorders>
            <w:tcMar>
              <w:top w:w="85" w:type="dxa"/>
              <w:left w:w="108" w:type="dxa"/>
              <w:bottom w:w="85" w:type="dxa"/>
              <w:right w:w="108" w:type="dxa"/>
            </w:tcMar>
          </w:tcPr>
          <w:p w:rsidRPr="00765926" w:rsidR="0035169C" w:rsidP="0035169C" w:rsidRDefault="0035169C" w14:paraId="0CCB2CD0" w14:textId="5DF498BE">
            <w:pPr>
              <w:spacing w:line="199" w:lineRule="exact"/>
              <w:ind w:left="34"/>
              <w:jc w:val="both"/>
              <w:rPr>
                <w:sz w:val="18"/>
                <w:szCs w:val="22"/>
              </w:rPr>
            </w:pPr>
          </w:p>
        </w:tc>
      </w:tr>
      <w:tr w:rsidRPr="00D11949" w:rsidR="0035169C" w:rsidTr="0029142E" w14:paraId="300A07F3" w14:textId="77777777">
        <w:trPr>
          <w:cantSplit/>
        </w:trPr>
        <w:tc>
          <w:tcPr>
            <w:tcW w:w="2600" w:type="dxa"/>
            <w:tcBorders>
              <w:top w:val="dotted" w:color="auto" w:sz="4" w:space="0"/>
              <w:left w:val="nil"/>
              <w:bottom w:val="dotted" w:color="auto" w:sz="4" w:space="0"/>
              <w:right w:val="dotted" w:color="auto" w:sz="4" w:space="0"/>
            </w:tcBorders>
            <w:tcMar>
              <w:top w:w="85" w:type="dxa"/>
              <w:left w:w="108" w:type="dxa"/>
              <w:bottom w:w="85" w:type="dxa"/>
              <w:right w:w="108" w:type="dxa"/>
            </w:tcMar>
          </w:tcPr>
          <w:p w:rsidRPr="00765926" w:rsidR="0035169C" w:rsidP="0035169C" w:rsidRDefault="0035169C" w14:paraId="5DCECCA5" w14:textId="6C1223C5">
            <w:pPr>
              <w:spacing w:line="199" w:lineRule="exact"/>
              <w:jc w:val="both"/>
              <w:rPr>
                <w:sz w:val="18"/>
                <w:szCs w:val="22"/>
              </w:rPr>
            </w:pPr>
          </w:p>
        </w:tc>
        <w:tc>
          <w:tcPr>
            <w:tcW w:w="1361" w:type="dxa"/>
            <w:tcBorders>
              <w:top w:val="dotted" w:color="auto" w:sz="4" w:space="0"/>
              <w:left w:val="dotted" w:color="auto" w:sz="4" w:space="0"/>
              <w:bottom w:val="dotted" w:color="auto" w:sz="4" w:space="0"/>
              <w:right w:val="dotted" w:color="auto" w:sz="4" w:space="0"/>
            </w:tcBorders>
            <w:tcMar>
              <w:top w:w="85" w:type="dxa"/>
              <w:left w:w="108" w:type="dxa"/>
              <w:bottom w:w="85" w:type="dxa"/>
              <w:right w:w="108" w:type="dxa"/>
            </w:tcMar>
          </w:tcPr>
          <w:p w:rsidRPr="00765926" w:rsidR="0035169C" w:rsidP="0035169C" w:rsidRDefault="0035169C" w14:paraId="618DC91B" w14:textId="77777777">
            <w:pPr>
              <w:spacing w:line="199" w:lineRule="exact"/>
              <w:ind w:left="567" w:hanging="567"/>
              <w:jc w:val="both"/>
              <w:rPr>
                <w:sz w:val="18"/>
                <w:szCs w:val="22"/>
              </w:rPr>
            </w:pPr>
          </w:p>
        </w:tc>
        <w:tc>
          <w:tcPr>
            <w:tcW w:w="5678" w:type="dxa"/>
            <w:tcBorders>
              <w:top w:val="dotted" w:color="auto" w:sz="4" w:space="0"/>
              <w:left w:val="dotted" w:color="auto" w:sz="4" w:space="0"/>
              <w:bottom w:val="dotted" w:color="auto" w:sz="4" w:space="0"/>
              <w:right w:val="nil"/>
            </w:tcBorders>
            <w:tcMar>
              <w:top w:w="85" w:type="dxa"/>
              <w:left w:w="108" w:type="dxa"/>
              <w:bottom w:w="85" w:type="dxa"/>
              <w:right w:w="108" w:type="dxa"/>
            </w:tcMar>
          </w:tcPr>
          <w:p w:rsidRPr="00765926" w:rsidR="0035169C" w:rsidP="0035169C" w:rsidRDefault="0035169C" w14:paraId="1768F19E" w14:textId="5D9D0693">
            <w:pPr>
              <w:spacing w:line="199" w:lineRule="exact"/>
              <w:ind w:left="34"/>
              <w:jc w:val="both"/>
              <w:rPr>
                <w:sz w:val="18"/>
                <w:szCs w:val="22"/>
              </w:rPr>
            </w:pPr>
          </w:p>
        </w:tc>
      </w:tr>
    </w:tbl>
    <w:p w:rsidRPr="00D11949" w:rsidR="00583EBF" w:rsidP="00583EBF" w:rsidRDefault="00583EBF" w14:paraId="0F5C88AA" w14:textId="77777777">
      <w:pPr>
        <w:jc w:val="both"/>
      </w:pPr>
    </w:p>
    <w:p w:rsidRPr="00D11949" w:rsidR="00583EBF" w:rsidP="00583EBF" w:rsidRDefault="00583EBF" w14:paraId="6BF39814" w14:textId="77777777">
      <w:pPr>
        <w:tabs>
          <w:tab w:val="clear" w:pos="357"/>
          <w:tab w:val="num" w:pos="576"/>
        </w:tabs>
        <w:spacing w:before="120" w:after="120"/>
        <w:ind w:left="576" w:hanging="576"/>
        <w:outlineLvl w:val="1"/>
        <w:rPr>
          <w:b/>
          <w:bCs/>
          <w:sz w:val="22"/>
          <w:szCs w:val="22"/>
        </w:rPr>
      </w:pPr>
      <w:r w:rsidRPr="00D11949">
        <w:rPr>
          <w:b/>
          <w:bCs/>
          <w:sz w:val="22"/>
          <w:szCs w:val="22"/>
        </w:rPr>
        <w:t>Standards and Specifications</w:t>
      </w:r>
    </w:p>
    <w:p w:rsidRPr="00D11949" w:rsidR="00583EBF" w:rsidP="00583EBF" w:rsidRDefault="003F6A2B" w14:paraId="7B1E2B8D" w14:textId="0E07679F">
      <w:r>
        <w:t xml:space="preserve">Standards and Specifications are as detailed in this Works Information including </w:t>
      </w:r>
      <w:r w:rsidRPr="00765926" w:rsidR="00583EBF">
        <w:t xml:space="preserve">the </w:t>
      </w:r>
      <w:r w:rsidR="00420C6D">
        <w:t>Arnot</w:t>
      </w:r>
      <w:r w:rsidRPr="00765926" w:rsidR="00765926">
        <w:t xml:space="preserve"> Solar PV </w:t>
      </w:r>
      <w:r w:rsidR="00062762">
        <w:t xml:space="preserve">Plant </w:t>
      </w:r>
      <w:r w:rsidRPr="003F6A2B" w:rsidR="00765926">
        <w:t>Functional Specification</w:t>
      </w:r>
      <w:r w:rsidR="00420C6D">
        <w:rPr>
          <w:rFonts w:cs="Arial"/>
        </w:rPr>
        <w:t>.</w:t>
      </w:r>
    </w:p>
    <w:p w:rsidRPr="00D11949" w:rsidR="00583EBF" w:rsidP="00583EBF" w:rsidRDefault="00583EBF" w14:paraId="4F79BCD4" w14:textId="77777777">
      <w:pPr>
        <w:jc w:val="both"/>
      </w:pPr>
    </w:p>
    <w:p w:rsidRPr="00D11949" w:rsidR="00583EBF" w:rsidP="00583EBF" w:rsidRDefault="00583EBF" w14:paraId="0C4DED8E" w14:textId="77777777">
      <w:pPr>
        <w:jc w:val="both"/>
      </w:pPr>
      <w:r w:rsidRPr="00D11949">
        <w:t xml:space="preserve">It is the </w:t>
      </w:r>
      <w:r w:rsidRPr="00D11949">
        <w:rPr>
          <w:i/>
        </w:rPr>
        <w:t>Contractor’s</w:t>
      </w:r>
      <w:r w:rsidRPr="00D11949">
        <w:t xml:space="preserve"> responsibility to ensure that they are in possession of the latest revision of these documents.</w:t>
      </w:r>
    </w:p>
    <w:p w:rsidRPr="00D11949" w:rsidR="00583EBF" w:rsidP="00583EBF" w:rsidRDefault="00583EBF" w14:paraId="249F2094" w14:textId="77777777">
      <w:pPr>
        <w:jc w:val="both"/>
      </w:pPr>
    </w:p>
    <w:tbl>
      <w:tblPr>
        <w:tblW w:w="0" w:type="auto"/>
        <w:jc w:val="center"/>
        <w:tblBorders>
          <w:insideH w:val="dotted" w:color="auto" w:sz="4" w:space="0"/>
        </w:tblBorders>
        <w:tblLayout w:type="fixed"/>
        <w:tblLook w:val="04A0" w:firstRow="1" w:lastRow="0" w:firstColumn="1" w:lastColumn="0" w:noHBand="0" w:noVBand="1"/>
      </w:tblPr>
      <w:tblGrid>
        <w:gridCol w:w="236"/>
        <w:gridCol w:w="236"/>
      </w:tblGrid>
      <w:tr w:rsidRPr="00D11949" w:rsidR="00583EBF" w:rsidTr="003F6A2B" w14:paraId="64329E61" w14:textId="77777777">
        <w:trPr>
          <w:tblHeader/>
          <w:jc w:val="center"/>
        </w:trPr>
        <w:tc>
          <w:tcPr>
            <w:tcW w:w="236" w:type="dxa"/>
          </w:tcPr>
          <w:p w:rsidRPr="00D11949" w:rsidR="00583EBF" w:rsidRDefault="00583EBF" w14:paraId="406A312D" w14:textId="77777777">
            <w:pPr>
              <w:tabs>
                <w:tab w:val="clear" w:pos="357"/>
                <w:tab w:val="left" w:pos="720"/>
              </w:tabs>
              <w:rPr>
                <w:rFonts w:cs="Arial"/>
                <w:sz w:val="18"/>
                <w:szCs w:val="18"/>
              </w:rPr>
            </w:pPr>
          </w:p>
        </w:tc>
        <w:tc>
          <w:tcPr>
            <w:tcW w:w="236" w:type="dxa"/>
          </w:tcPr>
          <w:p w:rsidRPr="00D11949" w:rsidR="00583EBF" w:rsidRDefault="00583EBF" w14:paraId="44ED71C6" w14:textId="77777777">
            <w:pPr>
              <w:spacing w:after="120"/>
              <w:jc w:val="both"/>
              <w:rPr>
                <w:rFonts w:cs="Arial"/>
                <w:sz w:val="18"/>
                <w:szCs w:val="18"/>
              </w:rPr>
            </w:pPr>
          </w:p>
        </w:tc>
      </w:tr>
    </w:tbl>
    <w:p w:rsidRPr="00D11949" w:rsidR="00583EBF" w:rsidP="00583EBF" w:rsidRDefault="00583EBF" w14:paraId="04F2ED32" w14:textId="77777777">
      <w:pPr>
        <w:tabs>
          <w:tab w:val="clear" w:pos="357"/>
          <w:tab w:val="left" w:pos="720"/>
        </w:tabs>
        <w:ind w:left="576"/>
        <w:jc w:val="both"/>
        <w:rPr>
          <w:i/>
          <w:iCs/>
          <w:sz w:val="22"/>
          <w:szCs w:val="22"/>
        </w:rPr>
      </w:pPr>
    </w:p>
    <w:p w:rsidRPr="00D11949" w:rsidR="00583EBF" w:rsidP="00583EBF" w:rsidRDefault="00583EBF" w14:paraId="76825799" w14:textId="77777777">
      <w:pPr>
        <w:tabs>
          <w:tab w:val="clear" w:pos="357"/>
          <w:tab w:val="left" w:pos="720"/>
        </w:tabs>
        <w:ind w:left="576"/>
        <w:jc w:val="both"/>
        <w:rPr>
          <w:i/>
          <w:iCs/>
          <w:sz w:val="22"/>
          <w:szCs w:val="22"/>
        </w:rPr>
      </w:pPr>
    </w:p>
    <w:p w:rsidRPr="00D11949" w:rsidR="00583EBF" w:rsidP="00583EBF" w:rsidRDefault="00583EBF" w14:paraId="016790E1" w14:textId="77777777">
      <w:pPr>
        <w:tabs>
          <w:tab w:val="clear" w:pos="357"/>
          <w:tab w:val="left" w:pos="720"/>
        </w:tabs>
        <w:ind w:left="576"/>
        <w:jc w:val="both"/>
        <w:rPr>
          <w:i/>
          <w:iCs/>
          <w:sz w:val="22"/>
          <w:szCs w:val="22"/>
        </w:rPr>
      </w:pPr>
    </w:p>
    <w:p w:rsidRPr="00D11949" w:rsidR="00583EBF" w:rsidP="00583EBF" w:rsidRDefault="00583EBF" w14:paraId="7D2DCACC" w14:textId="77777777">
      <w:pPr>
        <w:tabs>
          <w:tab w:val="clear" w:pos="357"/>
          <w:tab w:val="left" w:pos="720"/>
        </w:tabs>
        <w:ind w:left="576"/>
        <w:jc w:val="both"/>
        <w:rPr>
          <w:i/>
          <w:iCs/>
          <w:sz w:val="22"/>
          <w:szCs w:val="22"/>
        </w:rPr>
      </w:pPr>
    </w:p>
    <w:p w:rsidRPr="00D11949" w:rsidR="00583EBF" w:rsidP="00583EBF" w:rsidRDefault="00583EBF" w14:paraId="60C9E3C1" w14:textId="77777777">
      <w:pPr>
        <w:tabs>
          <w:tab w:val="clear" w:pos="357"/>
          <w:tab w:val="left" w:pos="720"/>
        </w:tabs>
        <w:ind w:left="576"/>
        <w:jc w:val="both"/>
        <w:rPr>
          <w:i/>
          <w:iCs/>
          <w:sz w:val="22"/>
          <w:szCs w:val="22"/>
        </w:rPr>
      </w:pPr>
    </w:p>
    <w:p w:rsidRPr="00D11949" w:rsidR="00583EBF" w:rsidP="00583EBF" w:rsidRDefault="00583EBF" w14:paraId="3C333ADB" w14:textId="77777777">
      <w:pPr>
        <w:tabs>
          <w:tab w:val="clear" w:pos="357"/>
          <w:tab w:val="left" w:pos="720"/>
        </w:tabs>
        <w:ind w:left="576"/>
        <w:jc w:val="both"/>
        <w:rPr>
          <w:i/>
          <w:iCs/>
          <w:sz w:val="22"/>
          <w:szCs w:val="22"/>
        </w:rPr>
      </w:pPr>
    </w:p>
    <w:p w:rsidRPr="00D11949" w:rsidR="00583EBF" w:rsidP="00583EBF" w:rsidRDefault="00583EBF" w14:paraId="1465B1F0" w14:textId="77777777">
      <w:pPr>
        <w:tabs>
          <w:tab w:val="clear" w:pos="357"/>
          <w:tab w:val="left" w:pos="720"/>
        </w:tabs>
        <w:ind w:left="576"/>
        <w:jc w:val="both"/>
        <w:rPr>
          <w:i/>
          <w:iCs/>
          <w:sz w:val="22"/>
          <w:szCs w:val="22"/>
        </w:rPr>
      </w:pPr>
    </w:p>
    <w:p w:rsidRPr="00D11949" w:rsidR="00583EBF" w:rsidP="00583EBF" w:rsidRDefault="00583EBF" w14:paraId="1C67F784" w14:textId="77777777">
      <w:pPr>
        <w:tabs>
          <w:tab w:val="clear" w:pos="357"/>
          <w:tab w:val="left" w:pos="720"/>
        </w:tabs>
        <w:ind w:left="576"/>
        <w:jc w:val="both"/>
        <w:rPr>
          <w:i/>
          <w:iCs/>
          <w:sz w:val="22"/>
          <w:szCs w:val="22"/>
        </w:rPr>
      </w:pPr>
    </w:p>
    <w:p w:rsidRPr="00D11949" w:rsidR="00583EBF" w:rsidP="00583EBF" w:rsidRDefault="00583EBF" w14:paraId="5B8F46B0" w14:textId="77777777">
      <w:pPr>
        <w:tabs>
          <w:tab w:val="clear" w:pos="357"/>
          <w:tab w:val="left" w:pos="720"/>
        </w:tabs>
        <w:ind w:left="576"/>
        <w:jc w:val="both"/>
        <w:rPr>
          <w:i/>
          <w:iCs/>
          <w:sz w:val="22"/>
          <w:szCs w:val="22"/>
        </w:rPr>
      </w:pPr>
    </w:p>
    <w:p w:rsidRPr="00D11949" w:rsidR="00583EBF" w:rsidP="00583EBF" w:rsidRDefault="00583EBF" w14:paraId="2297AF92" w14:textId="77777777">
      <w:pPr>
        <w:tabs>
          <w:tab w:val="clear" w:pos="357"/>
          <w:tab w:val="left" w:pos="720"/>
        </w:tabs>
        <w:ind w:left="576"/>
        <w:jc w:val="both"/>
        <w:rPr>
          <w:i/>
          <w:iCs/>
          <w:sz w:val="22"/>
          <w:szCs w:val="22"/>
        </w:rPr>
      </w:pPr>
    </w:p>
    <w:p w:rsidRPr="00D11949" w:rsidR="00583EBF" w:rsidP="00583EBF" w:rsidRDefault="00583EBF" w14:paraId="30374184" w14:textId="77777777">
      <w:pPr>
        <w:tabs>
          <w:tab w:val="clear" w:pos="357"/>
          <w:tab w:val="left" w:pos="720"/>
        </w:tabs>
        <w:ind w:left="576"/>
        <w:jc w:val="both"/>
        <w:rPr>
          <w:i/>
          <w:iCs/>
          <w:sz w:val="22"/>
          <w:szCs w:val="22"/>
        </w:rPr>
      </w:pPr>
    </w:p>
    <w:p w:rsidRPr="00D11949" w:rsidR="00583EBF" w:rsidP="00583EBF" w:rsidRDefault="00583EBF" w14:paraId="52D937C0" w14:textId="77777777">
      <w:pPr>
        <w:tabs>
          <w:tab w:val="clear" w:pos="357"/>
          <w:tab w:val="left" w:pos="720"/>
        </w:tabs>
        <w:ind w:left="576"/>
        <w:jc w:val="both"/>
        <w:rPr>
          <w:i/>
          <w:iCs/>
          <w:sz w:val="22"/>
          <w:szCs w:val="22"/>
        </w:rPr>
      </w:pPr>
    </w:p>
    <w:p w:rsidRPr="00D11949" w:rsidR="00583EBF" w:rsidP="00583EBF" w:rsidRDefault="00583EBF" w14:paraId="723C8F92" w14:textId="77777777">
      <w:pPr>
        <w:tabs>
          <w:tab w:val="clear" w:pos="357"/>
          <w:tab w:val="left" w:pos="720"/>
        </w:tabs>
        <w:ind w:left="576"/>
        <w:jc w:val="both"/>
        <w:rPr>
          <w:i/>
          <w:iCs/>
          <w:sz w:val="22"/>
          <w:szCs w:val="22"/>
        </w:rPr>
      </w:pPr>
    </w:p>
    <w:p w:rsidRPr="00D11949" w:rsidR="00583EBF" w:rsidP="00583EBF" w:rsidRDefault="00583EBF" w14:paraId="185CD78A" w14:textId="77777777">
      <w:pPr>
        <w:tabs>
          <w:tab w:val="clear" w:pos="357"/>
          <w:tab w:val="left" w:pos="720"/>
        </w:tabs>
        <w:ind w:left="576"/>
        <w:jc w:val="both"/>
        <w:rPr>
          <w:i/>
          <w:iCs/>
          <w:sz w:val="22"/>
          <w:szCs w:val="22"/>
        </w:rPr>
      </w:pPr>
    </w:p>
    <w:p w:rsidRPr="00D11949" w:rsidR="00583EBF" w:rsidP="00583EBF" w:rsidRDefault="00583EBF" w14:paraId="3CC59A95" w14:textId="77777777">
      <w:pPr>
        <w:tabs>
          <w:tab w:val="clear" w:pos="357"/>
          <w:tab w:val="left" w:pos="720"/>
        </w:tabs>
        <w:ind w:left="576"/>
        <w:jc w:val="both"/>
        <w:rPr>
          <w:i/>
          <w:iCs/>
          <w:sz w:val="22"/>
          <w:szCs w:val="22"/>
        </w:rPr>
      </w:pPr>
    </w:p>
    <w:p w:rsidRPr="00D11949" w:rsidR="00583EBF" w:rsidP="00583EBF" w:rsidRDefault="00583EBF" w14:paraId="03C80A9E" w14:textId="77777777">
      <w:pPr>
        <w:tabs>
          <w:tab w:val="clear" w:pos="357"/>
          <w:tab w:val="left" w:pos="720"/>
        </w:tabs>
        <w:ind w:left="576"/>
        <w:jc w:val="both"/>
        <w:rPr>
          <w:i/>
          <w:iCs/>
          <w:sz w:val="22"/>
          <w:szCs w:val="22"/>
        </w:rPr>
      </w:pPr>
    </w:p>
    <w:p w:rsidRPr="00D11949" w:rsidR="00583EBF" w:rsidP="00583EBF" w:rsidRDefault="00583EBF" w14:paraId="2C4C03A0" w14:textId="77777777">
      <w:pPr>
        <w:tabs>
          <w:tab w:val="clear" w:pos="357"/>
          <w:tab w:val="left" w:pos="720"/>
        </w:tabs>
        <w:ind w:left="576"/>
        <w:jc w:val="both"/>
        <w:rPr>
          <w:i/>
          <w:iCs/>
          <w:sz w:val="22"/>
          <w:szCs w:val="22"/>
        </w:rPr>
      </w:pPr>
    </w:p>
    <w:p w:rsidRPr="00D11949" w:rsidR="00583EBF" w:rsidP="00583EBF" w:rsidRDefault="00583EBF" w14:paraId="7B33DBC0" w14:textId="77777777">
      <w:pPr>
        <w:tabs>
          <w:tab w:val="clear" w:pos="357"/>
          <w:tab w:val="left" w:pos="720"/>
        </w:tabs>
        <w:ind w:left="576"/>
        <w:jc w:val="both"/>
        <w:rPr>
          <w:i/>
          <w:iCs/>
          <w:sz w:val="22"/>
          <w:szCs w:val="22"/>
        </w:rPr>
      </w:pPr>
    </w:p>
    <w:p w:rsidRPr="00D11949" w:rsidR="00583EBF" w:rsidP="00583EBF" w:rsidRDefault="00583EBF" w14:paraId="0F8251A9" w14:textId="77777777">
      <w:pPr>
        <w:tabs>
          <w:tab w:val="clear" w:pos="357"/>
          <w:tab w:val="left" w:pos="720"/>
        </w:tabs>
        <w:ind w:left="576"/>
        <w:jc w:val="both"/>
        <w:rPr>
          <w:i/>
          <w:iCs/>
          <w:sz w:val="22"/>
          <w:szCs w:val="22"/>
        </w:rPr>
      </w:pPr>
    </w:p>
    <w:p w:rsidRPr="00D11949" w:rsidR="00583EBF" w:rsidP="00583EBF" w:rsidRDefault="00583EBF" w14:paraId="15836C15" w14:textId="77777777">
      <w:pPr>
        <w:tabs>
          <w:tab w:val="clear" w:pos="357"/>
          <w:tab w:val="left" w:pos="720"/>
        </w:tabs>
        <w:ind w:left="576"/>
        <w:jc w:val="both"/>
        <w:rPr>
          <w:i/>
          <w:iCs/>
          <w:sz w:val="22"/>
          <w:szCs w:val="22"/>
        </w:rPr>
      </w:pPr>
    </w:p>
    <w:p w:rsidRPr="00D11949" w:rsidR="00583EBF" w:rsidP="00583EBF" w:rsidRDefault="00583EBF" w14:paraId="6DD61122" w14:textId="77777777">
      <w:pPr>
        <w:tabs>
          <w:tab w:val="clear" w:pos="357"/>
          <w:tab w:val="left" w:pos="720"/>
        </w:tabs>
        <w:ind w:left="576"/>
        <w:jc w:val="both"/>
        <w:rPr>
          <w:i/>
          <w:iCs/>
          <w:sz w:val="22"/>
          <w:szCs w:val="22"/>
        </w:rPr>
      </w:pPr>
    </w:p>
    <w:p w:rsidRPr="00D11949" w:rsidR="00583EBF" w:rsidP="00583EBF" w:rsidRDefault="00583EBF" w14:paraId="485C2556" w14:textId="77777777">
      <w:pPr>
        <w:tabs>
          <w:tab w:val="clear" w:pos="357"/>
          <w:tab w:val="left" w:pos="720"/>
        </w:tabs>
        <w:ind w:left="576"/>
        <w:jc w:val="both"/>
        <w:rPr>
          <w:i/>
          <w:iCs/>
          <w:sz w:val="22"/>
          <w:szCs w:val="22"/>
        </w:rPr>
      </w:pPr>
    </w:p>
    <w:p w:rsidRPr="00D11949" w:rsidR="00583EBF" w:rsidP="00583EBF" w:rsidRDefault="00583EBF" w14:paraId="121121F2" w14:textId="77777777">
      <w:pPr>
        <w:tabs>
          <w:tab w:val="clear" w:pos="357"/>
          <w:tab w:val="left" w:pos="720"/>
        </w:tabs>
        <w:ind w:left="576"/>
        <w:jc w:val="both"/>
        <w:rPr>
          <w:i/>
          <w:iCs/>
          <w:sz w:val="22"/>
          <w:szCs w:val="22"/>
        </w:rPr>
      </w:pPr>
    </w:p>
    <w:p w:rsidRPr="00D11949" w:rsidR="00583EBF" w:rsidP="00583EBF" w:rsidRDefault="00583EBF" w14:paraId="36500241" w14:textId="77777777">
      <w:pPr>
        <w:tabs>
          <w:tab w:val="clear" w:pos="357"/>
          <w:tab w:val="left" w:pos="720"/>
        </w:tabs>
        <w:ind w:left="576"/>
        <w:jc w:val="both"/>
        <w:rPr>
          <w:i/>
          <w:iCs/>
          <w:sz w:val="22"/>
          <w:szCs w:val="22"/>
        </w:rPr>
      </w:pPr>
    </w:p>
    <w:p w:rsidRPr="00D11949" w:rsidR="00583EBF" w:rsidP="00583EBF" w:rsidRDefault="00583EBF" w14:paraId="36733A13" w14:textId="77777777">
      <w:pPr>
        <w:tabs>
          <w:tab w:val="clear" w:pos="357"/>
          <w:tab w:val="left" w:pos="720"/>
        </w:tabs>
        <w:ind w:left="576"/>
        <w:jc w:val="both"/>
        <w:rPr>
          <w:i/>
          <w:iCs/>
          <w:sz w:val="22"/>
          <w:szCs w:val="22"/>
        </w:rPr>
      </w:pPr>
    </w:p>
    <w:p w:rsidRPr="00D11949" w:rsidR="00583EBF" w:rsidP="00583EBF" w:rsidRDefault="00583EBF" w14:paraId="7D87C929" w14:textId="77777777">
      <w:pPr>
        <w:tabs>
          <w:tab w:val="clear" w:pos="357"/>
          <w:tab w:val="left" w:pos="720"/>
        </w:tabs>
        <w:ind w:left="576"/>
        <w:jc w:val="both"/>
        <w:rPr>
          <w:i/>
          <w:iCs/>
          <w:sz w:val="22"/>
          <w:szCs w:val="22"/>
        </w:rPr>
      </w:pPr>
    </w:p>
    <w:p w:rsidRPr="00D11949" w:rsidR="00583EBF" w:rsidP="00583EBF" w:rsidRDefault="00583EBF" w14:paraId="5D3D1710" w14:textId="77777777">
      <w:pPr>
        <w:tabs>
          <w:tab w:val="clear" w:pos="357"/>
          <w:tab w:val="left" w:pos="720"/>
        </w:tabs>
        <w:ind w:left="576"/>
        <w:jc w:val="both"/>
        <w:rPr>
          <w:i/>
          <w:iCs/>
          <w:sz w:val="22"/>
          <w:szCs w:val="22"/>
        </w:rPr>
      </w:pPr>
    </w:p>
    <w:p w:rsidRPr="00D11949" w:rsidR="00583EBF" w:rsidP="00583EBF" w:rsidRDefault="00583EBF" w14:paraId="2981F36F" w14:textId="77777777">
      <w:pPr>
        <w:spacing w:before="240" w:after="60"/>
        <w:outlineLvl w:val="0"/>
        <w:rPr>
          <w:rFonts w:ascii="Arial Bold" w:hAnsi="Arial Bold" w:cs="Arial"/>
          <w:b/>
          <w:bCs/>
          <w:caps/>
          <w:kern w:val="28"/>
          <w:sz w:val="32"/>
          <w:szCs w:val="32"/>
        </w:rPr>
      </w:pPr>
      <w:r w:rsidRPr="00D11949">
        <w:rPr>
          <w:rFonts w:ascii="Arial Bold" w:hAnsi="Arial Bold" w:cs="Arial"/>
          <w:b/>
          <w:bCs/>
          <w:caps/>
          <w:kern w:val="28"/>
          <w:sz w:val="32"/>
          <w:szCs w:val="32"/>
        </w:rPr>
        <w:t>Part 4: Site Information</w:t>
      </w:r>
    </w:p>
    <w:p w:rsidRPr="00D11949" w:rsidR="00583EBF" w:rsidP="00583EBF" w:rsidRDefault="00583EBF" w14:paraId="7964A3EA" w14:textId="77777777">
      <w:pPr>
        <w:rPr>
          <w:rFonts w:cs="Arial"/>
        </w:rPr>
      </w:pPr>
    </w:p>
    <w:p w:rsidR="0035169C" w:rsidP="0035169C" w:rsidRDefault="0035169C" w14:paraId="688A42E1" w14:textId="77777777">
      <w:pPr>
        <w:jc w:val="both"/>
      </w:pPr>
    </w:p>
    <w:p w:rsidRPr="00D11949" w:rsidR="0035169C" w:rsidP="0035169C" w:rsidRDefault="0035169C" w14:paraId="1B34B0BF" w14:textId="77777777">
      <w:pPr>
        <w:jc w:val="both"/>
      </w:pPr>
    </w:p>
    <w:tbl>
      <w:tblPr>
        <w:tblW w:w="9639" w:type="dxa"/>
        <w:tblInd w:w="108" w:type="dxa"/>
        <w:tblLayout w:type="fixed"/>
        <w:tblLook w:val="04A0" w:firstRow="1" w:lastRow="0" w:firstColumn="1" w:lastColumn="0" w:noHBand="0" w:noVBand="1"/>
      </w:tblPr>
      <w:tblGrid>
        <w:gridCol w:w="2302"/>
        <w:gridCol w:w="5954"/>
        <w:gridCol w:w="1383"/>
      </w:tblGrid>
      <w:tr w:rsidRPr="00D11949" w:rsidR="0035169C" w:rsidTr="00AB4A33" w14:paraId="6E84158C" w14:textId="77777777">
        <w:trPr>
          <w:cantSplit/>
        </w:trPr>
        <w:tc>
          <w:tcPr>
            <w:tcW w:w="2302" w:type="dxa"/>
            <w:tcBorders>
              <w:top w:val="nil"/>
              <w:left w:val="nil"/>
              <w:bottom w:val="dotted" w:color="auto" w:sz="4" w:space="0"/>
              <w:right w:val="single" w:color="auto" w:sz="4" w:space="0"/>
            </w:tcBorders>
            <w:shd w:val="clear" w:color="auto" w:fill="CCCCCC"/>
            <w:tcMar>
              <w:top w:w="85" w:type="dxa"/>
              <w:left w:w="108" w:type="dxa"/>
              <w:bottom w:w="85" w:type="dxa"/>
              <w:right w:w="108" w:type="dxa"/>
            </w:tcMar>
            <w:hideMark/>
          </w:tcPr>
          <w:p w:rsidRPr="00D11949" w:rsidR="0035169C" w:rsidRDefault="0035169C" w14:paraId="4F6D3E4B" w14:textId="74BF2918">
            <w:pPr>
              <w:spacing w:line="199" w:lineRule="exact"/>
              <w:jc w:val="both"/>
              <w:rPr>
                <w:b/>
              </w:rPr>
            </w:pPr>
            <w:r w:rsidRPr="00D11949">
              <w:rPr>
                <w:b/>
              </w:rPr>
              <w:t>D</w:t>
            </w:r>
            <w:r>
              <w:rPr>
                <w:b/>
              </w:rPr>
              <w:t>ocument Reference</w:t>
            </w:r>
          </w:p>
        </w:tc>
        <w:tc>
          <w:tcPr>
            <w:tcW w:w="5954" w:type="dxa"/>
            <w:tcBorders>
              <w:top w:val="nil"/>
              <w:left w:val="single" w:color="auto" w:sz="4" w:space="0"/>
              <w:bottom w:val="dotted" w:color="auto" w:sz="4" w:space="0"/>
              <w:right w:val="single" w:color="auto" w:sz="4" w:space="0"/>
            </w:tcBorders>
            <w:shd w:val="clear" w:color="auto" w:fill="CCCCCC"/>
            <w:tcMar>
              <w:top w:w="85" w:type="dxa"/>
              <w:left w:w="108" w:type="dxa"/>
              <w:bottom w:w="85" w:type="dxa"/>
              <w:right w:w="108" w:type="dxa"/>
            </w:tcMar>
            <w:hideMark/>
          </w:tcPr>
          <w:p w:rsidRPr="00D11949" w:rsidR="0035169C" w:rsidP="00AB4A33" w:rsidRDefault="00AB4A33" w14:paraId="2CFB91D9" w14:textId="3723FEA4">
            <w:pPr>
              <w:tabs>
                <w:tab w:val="clear" w:pos="357"/>
              </w:tabs>
              <w:spacing w:line="199" w:lineRule="exact"/>
              <w:jc w:val="both"/>
              <w:rPr>
                <w:b/>
              </w:rPr>
            </w:pPr>
            <w:r>
              <w:rPr>
                <w:b/>
              </w:rPr>
              <w:t>Information</w:t>
            </w:r>
          </w:p>
        </w:tc>
        <w:tc>
          <w:tcPr>
            <w:tcW w:w="1383" w:type="dxa"/>
            <w:tcBorders>
              <w:top w:val="nil"/>
              <w:left w:val="single" w:color="auto" w:sz="4" w:space="0"/>
              <w:bottom w:val="dotted" w:color="auto" w:sz="4" w:space="0"/>
              <w:right w:val="nil"/>
            </w:tcBorders>
            <w:shd w:val="clear" w:color="auto" w:fill="CCCCCC"/>
            <w:tcMar>
              <w:top w:w="85" w:type="dxa"/>
              <w:left w:w="108" w:type="dxa"/>
              <w:bottom w:w="85" w:type="dxa"/>
              <w:right w:w="108" w:type="dxa"/>
            </w:tcMar>
            <w:hideMark/>
          </w:tcPr>
          <w:p w:rsidRPr="00D11949" w:rsidR="0035169C" w:rsidRDefault="0035169C" w14:paraId="4A16FA10" w14:textId="6A52F8FB">
            <w:pPr>
              <w:spacing w:line="199" w:lineRule="exact"/>
              <w:ind w:left="34"/>
              <w:jc w:val="center"/>
              <w:rPr>
                <w:b/>
              </w:rPr>
            </w:pPr>
            <w:r>
              <w:rPr>
                <w:b/>
              </w:rPr>
              <w:t>Number of Pages</w:t>
            </w:r>
          </w:p>
        </w:tc>
      </w:tr>
      <w:tr w:rsidRPr="00D11949" w:rsidR="0035169C" w14:paraId="71753675" w14:textId="77777777">
        <w:trPr>
          <w:cantSplit/>
        </w:trPr>
        <w:tc>
          <w:tcPr>
            <w:tcW w:w="9639" w:type="dxa"/>
            <w:gridSpan w:val="3"/>
            <w:tcBorders>
              <w:top w:val="dotted" w:color="auto" w:sz="4" w:space="0"/>
              <w:left w:val="nil"/>
              <w:bottom w:val="dotted" w:color="auto" w:sz="4" w:space="0"/>
            </w:tcBorders>
            <w:tcMar>
              <w:top w:w="85" w:type="dxa"/>
              <w:left w:w="108" w:type="dxa"/>
              <w:bottom w:w="85" w:type="dxa"/>
              <w:right w:w="108" w:type="dxa"/>
            </w:tcMar>
          </w:tcPr>
          <w:p w:rsidRPr="00765926" w:rsidR="0035169C" w:rsidRDefault="003F6A2B" w14:paraId="5C3B7E9D" w14:textId="7802B0EF">
            <w:pPr>
              <w:spacing w:line="199" w:lineRule="exact"/>
              <w:ind w:left="34"/>
              <w:jc w:val="both"/>
              <w:rPr>
                <w:sz w:val="18"/>
                <w:szCs w:val="22"/>
              </w:rPr>
            </w:pPr>
            <w:r>
              <w:t>For relevant Site Information documentation p</w:t>
            </w:r>
            <w:r w:rsidR="0035169C">
              <w:t xml:space="preserve">lease refer to the </w:t>
            </w:r>
            <w:r w:rsidR="00420C6D">
              <w:t xml:space="preserve">Arnot </w:t>
            </w:r>
            <w:r w:rsidRPr="00952B66" w:rsidR="0035169C">
              <w:t xml:space="preserve">Solar PV </w:t>
            </w:r>
            <w:r w:rsidR="0035169C">
              <w:t xml:space="preserve">Plant </w:t>
            </w:r>
            <w:r w:rsidRPr="00952B66" w:rsidR="0035169C">
              <w:t>Functional Specification</w:t>
            </w:r>
            <w:r w:rsidR="0035169C">
              <w:rPr>
                <w:rFonts w:cs="Arial"/>
              </w:rPr>
              <w:t>.</w:t>
            </w:r>
          </w:p>
        </w:tc>
      </w:tr>
      <w:tr w:rsidRPr="00D11949" w:rsidR="0035169C" w:rsidTr="0035169C" w14:paraId="6ED8FC1A" w14:textId="77777777">
        <w:trPr>
          <w:cantSplit/>
        </w:trPr>
        <w:tc>
          <w:tcPr>
            <w:tcW w:w="2302" w:type="dxa"/>
            <w:tcBorders>
              <w:top w:val="dotted" w:color="auto" w:sz="4" w:space="0"/>
              <w:left w:val="nil"/>
              <w:bottom w:val="dotted" w:color="auto" w:sz="4" w:space="0"/>
              <w:right w:val="dotted" w:color="auto" w:sz="4" w:space="0"/>
            </w:tcBorders>
            <w:tcMar>
              <w:top w:w="85" w:type="dxa"/>
              <w:left w:w="108" w:type="dxa"/>
              <w:bottom w:w="85" w:type="dxa"/>
              <w:right w:w="108" w:type="dxa"/>
            </w:tcMar>
          </w:tcPr>
          <w:p w:rsidRPr="00765926" w:rsidR="0035169C" w:rsidRDefault="0035169C" w14:paraId="38B71626" w14:textId="77777777">
            <w:pPr>
              <w:spacing w:line="199" w:lineRule="exact"/>
              <w:jc w:val="both"/>
              <w:rPr>
                <w:sz w:val="18"/>
                <w:szCs w:val="22"/>
              </w:rPr>
            </w:pPr>
          </w:p>
        </w:tc>
        <w:tc>
          <w:tcPr>
            <w:tcW w:w="5954" w:type="dxa"/>
            <w:tcBorders>
              <w:top w:val="dotted" w:color="auto" w:sz="4" w:space="0"/>
              <w:left w:val="dotted" w:color="auto" w:sz="4" w:space="0"/>
              <w:bottom w:val="dotted" w:color="auto" w:sz="4" w:space="0"/>
              <w:right w:val="dotted" w:color="auto" w:sz="4" w:space="0"/>
            </w:tcBorders>
            <w:tcMar>
              <w:top w:w="85" w:type="dxa"/>
              <w:left w:w="108" w:type="dxa"/>
              <w:bottom w:w="85" w:type="dxa"/>
              <w:right w:w="108" w:type="dxa"/>
            </w:tcMar>
          </w:tcPr>
          <w:p w:rsidRPr="00765926" w:rsidR="0035169C" w:rsidRDefault="0035169C" w14:paraId="62D97C28" w14:textId="77777777">
            <w:pPr>
              <w:spacing w:line="199" w:lineRule="exact"/>
              <w:ind w:left="567" w:hanging="567"/>
              <w:jc w:val="both"/>
              <w:rPr>
                <w:sz w:val="18"/>
                <w:szCs w:val="22"/>
              </w:rPr>
            </w:pPr>
          </w:p>
        </w:tc>
        <w:tc>
          <w:tcPr>
            <w:tcW w:w="1383" w:type="dxa"/>
            <w:tcBorders>
              <w:top w:val="dotted" w:color="auto" w:sz="4" w:space="0"/>
              <w:left w:val="dotted" w:color="auto" w:sz="4" w:space="0"/>
              <w:bottom w:val="dotted" w:color="auto" w:sz="4" w:space="0"/>
              <w:right w:val="nil"/>
            </w:tcBorders>
            <w:tcMar>
              <w:top w:w="85" w:type="dxa"/>
              <w:left w:w="108" w:type="dxa"/>
              <w:bottom w:w="85" w:type="dxa"/>
              <w:right w:w="108" w:type="dxa"/>
            </w:tcMar>
          </w:tcPr>
          <w:p w:rsidRPr="00765926" w:rsidR="0035169C" w:rsidRDefault="0035169C" w14:paraId="4C7CE7E4" w14:textId="77777777">
            <w:pPr>
              <w:spacing w:line="199" w:lineRule="exact"/>
              <w:ind w:left="34"/>
              <w:jc w:val="both"/>
              <w:rPr>
                <w:sz w:val="18"/>
                <w:szCs w:val="22"/>
              </w:rPr>
            </w:pPr>
          </w:p>
        </w:tc>
      </w:tr>
      <w:tr w:rsidRPr="00D11949" w:rsidR="0035169C" w:rsidTr="0035169C" w14:paraId="07096D8F" w14:textId="77777777">
        <w:trPr>
          <w:cantSplit/>
        </w:trPr>
        <w:tc>
          <w:tcPr>
            <w:tcW w:w="2302" w:type="dxa"/>
            <w:tcBorders>
              <w:top w:val="dotted" w:color="auto" w:sz="4" w:space="0"/>
              <w:left w:val="nil"/>
              <w:bottom w:val="dotted" w:color="auto" w:sz="4" w:space="0"/>
              <w:right w:val="dotted" w:color="auto" w:sz="4" w:space="0"/>
            </w:tcBorders>
            <w:tcMar>
              <w:top w:w="85" w:type="dxa"/>
              <w:left w:w="108" w:type="dxa"/>
              <w:bottom w:w="85" w:type="dxa"/>
              <w:right w:w="108" w:type="dxa"/>
            </w:tcMar>
          </w:tcPr>
          <w:p w:rsidRPr="00765926" w:rsidR="0035169C" w:rsidRDefault="0035169C" w14:paraId="154C6F54" w14:textId="77777777">
            <w:pPr>
              <w:spacing w:line="199" w:lineRule="exact"/>
              <w:jc w:val="both"/>
              <w:rPr>
                <w:rStyle w:val="normaltextrun"/>
                <w:rFonts w:cs="Arial"/>
                <w:sz w:val="22"/>
                <w:szCs w:val="22"/>
              </w:rPr>
            </w:pPr>
          </w:p>
        </w:tc>
        <w:tc>
          <w:tcPr>
            <w:tcW w:w="5954" w:type="dxa"/>
            <w:tcBorders>
              <w:top w:val="dotted" w:color="auto" w:sz="4" w:space="0"/>
              <w:left w:val="dotted" w:color="auto" w:sz="4" w:space="0"/>
              <w:bottom w:val="dotted" w:color="auto" w:sz="4" w:space="0"/>
              <w:right w:val="dotted" w:color="auto" w:sz="4" w:space="0"/>
            </w:tcBorders>
            <w:tcMar>
              <w:top w:w="85" w:type="dxa"/>
              <w:left w:w="108" w:type="dxa"/>
              <w:bottom w:w="85" w:type="dxa"/>
              <w:right w:w="108" w:type="dxa"/>
            </w:tcMar>
          </w:tcPr>
          <w:p w:rsidRPr="00765926" w:rsidR="0035169C" w:rsidRDefault="0035169C" w14:paraId="3057A2FD" w14:textId="77777777">
            <w:pPr>
              <w:spacing w:line="199" w:lineRule="exact"/>
              <w:ind w:left="567" w:hanging="567"/>
              <w:jc w:val="both"/>
              <w:rPr>
                <w:sz w:val="18"/>
                <w:szCs w:val="22"/>
              </w:rPr>
            </w:pPr>
          </w:p>
        </w:tc>
        <w:tc>
          <w:tcPr>
            <w:tcW w:w="1383" w:type="dxa"/>
            <w:tcBorders>
              <w:top w:val="dotted" w:color="auto" w:sz="4" w:space="0"/>
              <w:left w:val="dotted" w:color="auto" w:sz="4" w:space="0"/>
              <w:bottom w:val="dotted" w:color="auto" w:sz="4" w:space="0"/>
              <w:right w:val="nil"/>
            </w:tcBorders>
            <w:tcMar>
              <w:top w:w="85" w:type="dxa"/>
              <w:left w:w="108" w:type="dxa"/>
              <w:bottom w:w="85" w:type="dxa"/>
              <w:right w:w="108" w:type="dxa"/>
            </w:tcMar>
          </w:tcPr>
          <w:p w:rsidRPr="00765926" w:rsidR="0035169C" w:rsidRDefault="0035169C" w14:paraId="2D14839A" w14:textId="77777777">
            <w:pPr>
              <w:spacing w:line="199" w:lineRule="exact"/>
              <w:ind w:left="34"/>
              <w:jc w:val="both"/>
              <w:rPr>
                <w:rStyle w:val="normaltextrun"/>
                <w:rFonts w:cs="Arial"/>
                <w:sz w:val="22"/>
                <w:szCs w:val="22"/>
              </w:rPr>
            </w:pPr>
          </w:p>
        </w:tc>
      </w:tr>
      <w:tr w:rsidRPr="00D11949" w:rsidR="0035169C" w:rsidTr="0035169C" w14:paraId="0261C969" w14:textId="77777777">
        <w:trPr>
          <w:cantSplit/>
        </w:trPr>
        <w:tc>
          <w:tcPr>
            <w:tcW w:w="2302" w:type="dxa"/>
            <w:tcBorders>
              <w:top w:val="dotted" w:color="auto" w:sz="4" w:space="0"/>
              <w:left w:val="nil"/>
              <w:bottom w:val="dotted" w:color="auto" w:sz="4" w:space="0"/>
              <w:right w:val="dotted" w:color="auto" w:sz="4" w:space="0"/>
            </w:tcBorders>
            <w:tcMar>
              <w:top w:w="85" w:type="dxa"/>
              <w:left w:w="108" w:type="dxa"/>
              <w:bottom w:w="85" w:type="dxa"/>
              <w:right w:w="108" w:type="dxa"/>
            </w:tcMar>
          </w:tcPr>
          <w:p w:rsidRPr="00765926" w:rsidR="0035169C" w:rsidRDefault="0035169C" w14:paraId="0FBCCCC9" w14:textId="77777777">
            <w:pPr>
              <w:spacing w:line="199" w:lineRule="exact"/>
              <w:jc w:val="both"/>
              <w:rPr>
                <w:rStyle w:val="normaltextrun"/>
                <w:rFonts w:cs="Arial"/>
                <w:sz w:val="22"/>
                <w:szCs w:val="22"/>
              </w:rPr>
            </w:pPr>
          </w:p>
        </w:tc>
        <w:tc>
          <w:tcPr>
            <w:tcW w:w="5954" w:type="dxa"/>
            <w:tcBorders>
              <w:top w:val="dotted" w:color="auto" w:sz="4" w:space="0"/>
              <w:left w:val="dotted" w:color="auto" w:sz="4" w:space="0"/>
              <w:bottom w:val="dotted" w:color="auto" w:sz="4" w:space="0"/>
              <w:right w:val="dotted" w:color="auto" w:sz="4" w:space="0"/>
            </w:tcBorders>
            <w:tcMar>
              <w:top w:w="85" w:type="dxa"/>
              <w:left w:w="108" w:type="dxa"/>
              <w:bottom w:w="85" w:type="dxa"/>
              <w:right w:w="108" w:type="dxa"/>
            </w:tcMar>
          </w:tcPr>
          <w:p w:rsidRPr="00765926" w:rsidR="0035169C" w:rsidRDefault="0035169C" w14:paraId="5908F995" w14:textId="77777777">
            <w:pPr>
              <w:spacing w:line="199" w:lineRule="exact"/>
              <w:jc w:val="both"/>
              <w:rPr>
                <w:sz w:val="18"/>
                <w:szCs w:val="22"/>
              </w:rPr>
            </w:pPr>
          </w:p>
        </w:tc>
        <w:tc>
          <w:tcPr>
            <w:tcW w:w="1383" w:type="dxa"/>
            <w:tcBorders>
              <w:top w:val="dotted" w:color="auto" w:sz="4" w:space="0"/>
              <w:left w:val="dotted" w:color="auto" w:sz="4" w:space="0"/>
              <w:bottom w:val="dotted" w:color="auto" w:sz="4" w:space="0"/>
              <w:right w:val="nil"/>
            </w:tcBorders>
            <w:tcMar>
              <w:top w:w="85" w:type="dxa"/>
              <w:left w:w="108" w:type="dxa"/>
              <w:bottom w:w="85" w:type="dxa"/>
              <w:right w:w="108" w:type="dxa"/>
            </w:tcMar>
          </w:tcPr>
          <w:p w:rsidRPr="00765926" w:rsidR="0035169C" w:rsidRDefault="0035169C" w14:paraId="485BBCAB" w14:textId="77777777">
            <w:pPr>
              <w:spacing w:line="199" w:lineRule="exact"/>
              <w:ind w:left="34"/>
              <w:jc w:val="both"/>
              <w:rPr>
                <w:rStyle w:val="normaltextrun"/>
                <w:rFonts w:cs="Arial"/>
                <w:sz w:val="22"/>
                <w:szCs w:val="22"/>
              </w:rPr>
            </w:pPr>
          </w:p>
        </w:tc>
      </w:tr>
      <w:tr w:rsidRPr="00D11949" w:rsidR="0035169C" w:rsidTr="0035169C" w14:paraId="66E611CD" w14:textId="77777777">
        <w:trPr>
          <w:cantSplit/>
        </w:trPr>
        <w:tc>
          <w:tcPr>
            <w:tcW w:w="2302" w:type="dxa"/>
            <w:tcBorders>
              <w:top w:val="dotted" w:color="auto" w:sz="4" w:space="0"/>
              <w:left w:val="nil"/>
              <w:bottom w:val="dotted" w:color="auto" w:sz="4" w:space="0"/>
              <w:right w:val="dotted" w:color="auto" w:sz="4" w:space="0"/>
            </w:tcBorders>
            <w:tcMar>
              <w:top w:w="85" w:type="dxa"/>
              <w:left w:w="108" w:type="dxa"/>
              <w:bottom w:w="85" w:type="dxa"/>
              <w:right w:w="108" w:type="dxa"/>
            </w:tcMar>
          </w:tcPr>
          <w:p w:rsidRPr="00765926" w:rsidR="0035169C" w:rsidRDefault="0035169C" w14:paraId="7C787A16" w14:textId="77777777">
            <w:pPr>
              <w:spacing w:line="199" w:lineRule="exact"/>
              <w:jc w:val="both"/>
              <w:rPr>
                <w:sz w:val="18"/>
                <w:szCs w:val="22"/>
              </w:rPr>
            </w:pPr>
          </w:p>
        </w:tc>
        <w:tc>
          <w:tcPr>
            <w:tcW w:w="5954" w:type="dxa"/>
            <w:tcBorders>
              <w:top w:val="dotted" w:color="auto" w:sz="4" w:space="0"/>
              <w:left w:val="dotted" w:color="auto" w:sz="4" w:space="0"/>
              <w:bottom w:val="dotted" w:color="auto" w:sz="4" w:space="0"/>
              <w:right w:val="dotted" w:color="auto" w:sz="4" w:space="0"/>
            </w:tcBorders>
            <w:tcMar>
              <w:top w:w="85" w:type="dxa"/>
              <w:left w:w="108" w:type="dxa"/>
              <w:bottom w:w="85" w:type="dxa"/>
              <w:right w:w="108" w:type="dxa"/>
            </w:tcMar>
          </w:tcPr>
          <w:p w:rsidRPr="00765926" w:rsidR="0035169C" w:rsidRDefault="0035169C" w14:paraId="34F09FFF" w14:textId="77777777">
            <w:pPr>
              <w:spacing w:line="199" w:lineRule="exact"/>
              <w:ind w:left="567" w:hanging="567"/>
              <w:jc w:val="both"/>
              <w:rPr>
                <w:sz w:val="18"/>
                <w:szCs w:val="22"/>
              </w:rPr>
            </w:pPr>
          </w:p>
        </w:tc>
        <w:tc>
          <w:tcPr>
            <w:tcW w:w="1383" w:type="dxa"/>
            <w:tcBorders>
              <w:top w:val="dotted" w:color="auto" w:sz="4" w:space="0"/>
              <w:left w:val="dotted" w:color="auto" w:sz="4" w:space="0"/>
              <w:bottom w:val="dotted" w:color="auto" w:sz="4" w:space="0"/>
              <w:right w:val="nil"/>
            </w:tcBorders>
            <w:tcMar>
              <w:top w:w="85" w:type="dxa"/>
              <w:left w:w="108" w:type="dxa"/>
              <w:bottom w:w="85" w:type="dxa"/>
              <w:right w:w="108" w:type="dxa"/>
            </w:tcMar>
          </w:tcPr>
          <w:p w:rsidRPr="00765926" w:rsidR="0035169C" w:rsidRDefault="0035169C" w14:paraId="0E36C9BD" w14:textId="77777777">
            <w:pPr>
              <w:spacing w:line="199" w:lineRule="exact"/>
              <w:ind w:left="34"/>
              <w:jc w:val="both"/>
              <w:rPr>
                <w:sz w:val="18"/>
                <w:szCs w:val="22"/>
              </w:rPr>
            </w:pPr>
          </w:p>
        </w:tc>
      </w:tr>
      <w:tr w:rsidRPr="00D11949" w:rsidR="0035169C" w:rsidTr="0035169C" w14:paraId="3C695B1D" w14:textId="77777777">
        <w:trPr>
          <w:cantSplit/>
        </w:trPr>
        <w:tc>
          <w:tcPr>
            <w:tcW w:w="2302" w:type="dxa"/>
            <w:tcBorders>
              <w:top w:val="dotted" w:color="auto" w:sz="4" w:space="0"/>
              <w:left w:val="nil"/>
              <w:bottom w:val="dotted" w:color="auto" w:sz="4" w:space="0"/>
              <w:right w:val="dotted" w:color="auto" w:sz="4" w:space="0"/>
            </w:tcBorders>
            <w:tcMar>
              <w:top w:w="85" w:type="dxa"/>
              <w:left w:w="108" w:type="dxa"/>
              <w:bottom w:w="85" w:type="dxa"/>
              <w:right w:w="108" w:type="dxa"/>
            </w:tcMar>
          </w:tcPr>
          <w:p w:rsidRPr="00765926" w:rsidR="0035169C" w:rsidRDefault="0035169C" w14:paraId="2345E3E1" w14:textId="77777777">
            <w:pPr>
              <w:spacing w:line="199" w:lineRule="exact"/>
              <w:jc w:val="both"/>
              <w:rPr>
                <w:sz w:val="18"/>
                <w:szCs w:val="22"/>
              </w:rPr>
            </w:pPr>
          </w:p>
        </w:tc>
        <w:tc>
          <w:tcPr>
            <w:tcW w:w="5954" w:type="dxa"/>
            <w:tcBorders>
              <w:top w:val="dotted" w:color="auto" w:sz="4" w:space="0"/>
              <w:left w:val="dotted" w:color="auto" w:sz="4" w:space="0"/>
              <w:bottom w:val="dotted" w:color="auto" w:sz="4" w:space="0"/>
              <w:right w:val="dotted" w:color="auto" w:sz="4" w:space="0"/>
            </w:tcBorders>
            <w:tcMar>
              <w:top w:w="85" w:type="dxa"/>
              <w:left w:w="108" w:type="dxa"/>
              <w:bottom w:w="85" w:type="dxa"/>
              <w:right w:w="108" w:type="dxa"/>
            </w:tcMar>
          </w:tcPr>
          <w:p w:rsidRPr="00765926" w:rsidR="0035169C" w:rsidRDefault="0035169C" w14:paraId="4B43F29F" w14:textId="77777777">
            <w:pPr>
              <w:spacing w:line="199" w:lineRule="exact"/>
              <w:ind w:left="567" w:hanging="567"/>
              <w:jc w:val="both"/>
              <w:rPr>
                <w:sz w:val="18"/>
                <w:szCs w:val="22"/>
              </w:rPr>
            </w:pPr>
          </w:p>
        </w:tc>
        <w:tc>
          <w:tcPr>
            <w:tcW w:w="1383" w:type="dxa"/>
            <w:tcBorders>
              <w:top w:val="dotted" w:color="auto" w:sz="4" w:space="0"/>
              <w:left w:val="dotted" w:color="auto" w:sz="4" w:space="0"/>
              <w:bottom w:val="dotted" w:color="auto" w:sz="4" w:space="0"/>
              <w:right w:val="nil"/>
            </w:tcBorders>
            <w:tcMar>
              <w:top w:w="85" w:type="dxa"/>
              <w:left w:w="108" w:type="dxa"/>
              <w:bottom w:w="85" w:type="dxa"/>
              <w:right w:w="108" w:type="dxa"/>
            </w:tcMar>
          </w:tcPr>
          <w:p w:rsidRPr="00765926" w:rsidR="0035169C" w:rsidRDefault="0035169C" w14:paraId="08BFAD55" w14:textId="77777777">
            <w:pPr>
              <w:spacing w:line="199" w:lineRule="exact"/>
              <w:ind w:left="34"/>
              <w:jc w:val="both"/>
              <w:rPr>
                <w:sz w:val="18"/>
                <w:szCs w:val="22"/>
              </w:rPr>
            </w:pPr>
          </w:p>
        </w:tc>
      </w:tr>
      <w:tr w:rsidRPr="00D11949" w:rsidR="0035169C" w14:paraId="0D320270" w14:textId="77777777">
        <w:trPr>
          <w:cantSplit/>
        </w:trPr>
        <w:tc>
          <w:tcPr>
            <w:tcW w:w="8256" w:type="dxa"/>
            <w:gridSpan w:val="2"/>
            <w:tcBorders>
              <w:top w:val="dotted" w:color="auto" w:sz="4" w:space="0"/>
              <w:left w:val="nil"/>
              <w:bottom w:val="dotted" w:color="auto" w:sz="4" w:space="0"/>
              <w:right w:val="dotted" w:color="auto" w:sz="4" w:space="0"/>
            </w:tcBorders>
            <w:tcMar>
              <w:top w:w="85" w:type="dxa"/>
              <w:left w:w="108" w:type="dxa"/>
              <w:bottom w:w="85" w:type="dxa"/>
              <w:right w:w="108" w:type="dxa"/>
            </w:tcMar>
          </w:tcPr>
          <w:p w:rsidRPr="00765926" w:rsidR="0035169C" w:rsidRDefault="0035169C" w14:paraId="30D93B15" w14:textId="77777777">
            <w:pPr>
              <w:spacing w:line="199" w:lineRule="exact"/>
              <w:ind w:left="567" w:hanging="567"/>
              <w:jc w:val="right"/>
              <w:rPr>
                <w:sz w:val="18"/>
                <w:szCs w:val="22"/>
              </w:rPr>
            </w:pPr>
            <w:r>
              <w:rPr>
                <w:sz w:val="18"/>
                <w:szCs w:val="22"/>
              </w:rPr>
              <w:t>Total number of pages</w:t>
            </w:r>
          </w:p>
        </w:tc>
        <w:tc>
          <w:tcPr>
            <w:tcW w:w="1383" w:type="dxa"/>
            <w:tcBorders>
              <w:top w:val="dotted" w:color="auto" w:sz="4" w:space="0"/>
              <w:left w:val="dotted" w:color="auto" w:sz="4" w:space="0"/>
              <w:bottom w:val="dotted" w:color="auto" w:sz="4" w:space="0"/>
              <w:right w:val="nil"/>
            </w:tcBorders>
            <w:tcMar>
              <w:top w:w="85" w:type="dxa"/>
              <w:left w:w="108" w:type="dxa"/>
              <w:bottom w:w="85" w:type="dxa"/>
              <w:right w:w="108" w:type="dxa"/>
            </w:tcMar>
          </w:tcPr>
          <w:p w:rsidRPr="00765926" w:rsidR="0035169C" w:rsidRDefault="0035169C" w14:paraId="18BC5C6A" w14:textId="7193B705">
            <w:pPr>
              <w:spacing w:line="199" w:lineRule="exact"/>
              <w:ind w:left="34"/>
              <w:jc w:val="center"/>
              <w:rPr>
                <w:sz w:val="18"/>
                <w:szCs w:val="22"/>
              </w:rPr>
            </w:pPr>
            <w:r>
              <w:rPr>
                <w:sz w:val="18"/>
                <w:szCs w:val="22"/>
              </w:rPr>
              <w:t>1</w:t>
            </w:r>
          </w:p>
        </w:tc>
      </w:tr>
    </w:tbl>
    <w:p w:rsidR="00583EBF" w:rsidP="00583EBF" w:rsidRDefault="00583EBF" w14:paraId="0671604D" w14:textId="07BA83C5">
      <w:pPr>
        <w:rPr>
          <w:rFonts w:cs="Arial"/>
        </w:rPr>
      </w:pPr>
    </w:p>
    <w:p w:rsidR="0035169C" w:rsidP="00583EBF" w:rsidRDefault="0035169C" w14:paraId="195DE2B4" w14:textId="41CEC777">
      <w:pPr>
        <w:rPr>
          <w:rFonts w:cs="Arial"/>
        </w:rPr>
      </w:pPr>
    </w:p>
    <w:p w:rsidRPr="00D11949" w:rsidR="0035169C" w:rsidP="00583EBF" w:rsidRDefault="0035169C" w14:paraId="169B8D59" w14:textId="77777777">
      <w:pPr>
        <w:rPr>
          <w:rFonts w:cs="Arial"/>
        </w:rPr>
      </w:pPr>
    </w:p>
    <w:bookmarkEnd w:id="66"/>
    <w:bookmarkEnd w:id="67"/>
    <w:bookmarkEnd w:id="68"/>
    <w:p w:rsidRPr="00D11949" w:rsidR="00583EBF" w:rsidP="00583EBF" w:rsidRDefault="00583EBF" w14:paraId="6272856B" w14:textId="77777777">
      <w:pPr>
        <w:tabs>
          <w:tab w:val="clear" w:pos="357"/>
          <w:tab w:val="left" w:pos="720"/>
        </w:tabs>
        <w:spacing w:before="240" w:after="60"/>
        <w:outlineLvl w:val="0"/>
        <w:rPr>
          <w:rFonts w:ascii="Arial Bold" w:hAnsi="Arial Bold" w:cs="Arial"/>
          <w:b/>
          <w:bCs/>
          <w:caps/>
          <w:kern w:val="28"/>
          <w:sz w:val="32"/>
          <w:szCs w:val="32"/>
        </w:rPr>
      </w:pPr>
      <w:r w:rsidRPr="00D11949">
        <w:rPr>
          <w:rFonts w:ascii="Arial Bold" w:hAnsi="Arial Bold" w:cs="Arial"/>
          <w:b/>
          <w:bCs/>
          <w:caps/>
          <w:kern w:val="28"/>
          <w:sz w:val="32"/>
          <w:szCs w:val="32"/>
        </w:rPr>
        <w:t>Part C4: Site Information</w:t>
      </w:r>
    </w:p>
    <w:p w:rsidRPr="000B10E7" w:rsidR="000B10E7" w:rsidP="000B10E7" w:rsidRDefault="000B10E7" w14:paraId="63916EAC" w14:textId="77777777">
      <w:pPr>
        <w:ind w:left="360"/>
      </w:pPr>
    </w:p>
    <w:p w:rsidRPr="00D11949" w:rsidR="00583EBF" w:rsidP="00583EBF" w:rsidRDefault="00583EBF" w14:paraId="489C7E27" w14:textId="77777777">
      <w:pPr>
        <w:rPr>
          <w:sz w:val="22"/>
          <w:szCs w:val="22"/>
        </w:rPr>
      </w:pPr>
    </w:p>
    <w:p w:rsidRPr="00D11949" w:rsidR="00583EBF" w:rsidP="00583EBF" w:rsidRDefault="00583EBF" w14:paraId="36A0790F" w14:textId="77777777">
      <w:pPr>
        <w:rPr>
          <w:sz w:val="22"/>
          <w:szCs w:val="22"/>
        </w:rPr>
      </w:pPr>
    </w:p>
    <w:p w:rsidRPr="00D11949" w:rsidR="00583EBF" w:rsidP="00583EBF" w:rsidRDefault="00583EBF" w14:paraId="4550F496" w14:textId="77777777">
      <w:pPr>
        <w:rPr>
          <w:sz w:val="22"/>
          <w:szCs w:val="22"/>
        </w:rPr>
      </w:pPr>
    </w:p>
    <w:p w:rsidRPr="00D11949" w:rsidR="00583EBF" w:rsidP="00583EBF" w:rsidRDefault="00583EBF" w14:paraId="4DC40AEA" w14:textId="77777777">
      <w:pPr>
        <w:rPr>
          <w:sz w:val="22"/>
          <w:szCs w:val="22"/>
        </w:rPr>
      </w:pPr>
    </w:p>
    <w:p w:rsidRPr="00D11949" w:rsidR="00583EBF" w:rsidP="00583EBF" w:rsidRDefault="00583EBF" w14:paraId="74E3867A" w14:textId="77777777">
      <w:pPr>
        <w:rPr>
          <w:sz w:val="22"/>
          <w:szCs w:val="22"/>
        </w:rPr>
      </w:pPr>
    </w:p>
    <w:p w:rsidRPr="00D11949" w:rsidR="00583EBF" w:rsidP="00583EBF" w:rsidRDefault="00583EBF" w14:paraId="57AADD7F" w14:textId="77777777">
      <w:pPr>
        <w:rPr>
          <w:sz w:val="22"/>
          <w:szCs w:val="22"/>
        </w:rPr>
      </w:pPr>
    </w:p>
    <w:p w:rsidRPr="00D11949" w:rsidR="00583EBF" w:rsidP="00583EBF" w:rsidRDefault="00583EBF" w14:paraId="51002F9F" w14:textId="77777777">
      <w:pPr>
        <w:rPr>
          <w:sz w:val="22"/>
          <w:szCs w:val="22"/>
        </w:rPr>
      </w:pPr>
    </w:p>
    <w:p w:rsidRPr="00D11949" w:rsidR="00583EBF" w:rsidP="00583EBF" w:rsidRDefault="00583EBF" w14:paraId="0F2FC27A" w14:textId="77777777">
      <w:pPr>
        <w:rPr>
          <w:sz w:val="22"/>
          <w:szCs w:val="22"/>
        </w:rPr>
      </w:pPr>
    </w:p>
    <w:p w:rsidRPr="00D11949" w:rsidR="00583EBF" w:rsidP="00583EBF" w:rsidRDefault="00583EBF" w14:paraId="36448263" w14:textId="77777777">
      <w:pPr>
        <w:rPr>
          <w:sz w:val="22"/>
          <w:szCs w:val="22"/>
        </w:rPr>
      </w:pPr>
    </w:p>
    <w:p w:rsidRPr="00D11949" w:rsidR="00583EBF" w:rsidP="00583EBF" w:rsidRDefault="00583EBF" w14:paraId="7D4ACF0D" w14:textId="77777777">
      <w:pPr>
        <w:rPr>
          <w:sz w:val="22"/>
          <w:szCs w:val="22"/>
        </w:rPr>
      </w:pPr>
    </w:p>
    <w:p w:rsidRPr="00D11949" w:rsidR="00583EBF" w:rsidP="00583EBF" w:rsidRDefault="00583EBF" w14:paraId="39F623AE" w14:textId="77777777">
      <w:pPr>
        <w:rPr>
          <w:sz w:val="22"/>
          <w:szCs w:val="22"/>
        </w:rPr>
      </w:pPr>
    </w:p>
    <w:p w:rsidRPr="00D11949" w:rsidR="00583EBF" w:rsidP="00583EBF" w:rsidRDefault="00583EBF" w14:paraId="32C38ABA" w14:textId="77777777">
      <w:pPr>
        <w:rPr>
          <w:sz w:val="22"/>
          <w:szCs w:val="22"/>
        </w:rPr>
      </w:pPr>
    </w:p>
    <w:p w:rsidRPr="00D11949" w:rsidR="00583EBF" w:rsidP="00583EBF" w:rsidRDefault="00583EBF" w14:paraId="12ADC41C" w14:textId="77777777">
      <w:pPr>
        <w:rPr>
          <w:sz w:val="22"/>
          <w:szCs w:val="22"/>
        </w:rPr>
      </w:pPr>
    </w:p>
    <w:p w:rsidRPr="00D11949" w:rsidR="00583EBF" w:rsidP="00583EBF" w:rsidRDefault="00583EBF" w14:paraId="2F49250A" w14:textId="77777777">
      <w:pPr>
        <w:rPr>
          <w:sz w:val="22"/>
          <w:szCs w:val="22"/>
        </w:rPr>
      </w:pPr>
    </w:p>
    <w:p w:rsidRPr="00D11949" w:rsidR="00583EBF" w:rsidP="00583EBF" w:rsidRDefault="00583EBF" w14:paraId="241EB352" w14:textId="77777777">
      <w:pPr>
        <w:rPr>
          <w:sz w:val="22"/>
          <w:szCs w:val="22"/>
        </w:rPr>
      </w:pPr>
    </w:p>
    <w:p w:rsidRPr="00D11949" w:rsidR="00583EBF" w:rsidP="00583EBF" w:rsidRDefault="00583EBF" w14:paraId="48D21D97" w14:textId="77777777">
      <w:pPr>
        <w:rPr>
          <w:sz w:val="22"/>
          <w:szCs w:val="22"/>
        </w:rPr>
      </w:pPr>
    </w:p>
    <w:p w:rsidRPr="00D11949" w:rsidR="00583EBF" w:rsidP="00583EBF" w:rsidRDefault="00583EBF" w14:paraId="3FC60AAA" w14:textId="77777777">
      <w:pPr>
        <w:rPr>
          <w:sz w:val="22"/>
          <w:szCs w:val="22"/>
        </w:rPr>
      </w:pPr>
    </w:p>
    <w:p w:rsidRPr="00D11949" w:rsidR="00583EBF" w:rsidP="00583EBF" w:rsidRDefault="00583EBF" w14:paraId="2B93E94F" w14:textId="77777777">
      <w:pPr>
        <w:tabs>
          <w:tab w:val="clear" w:pos="357"/>
        </w:tabs>
        <w:jc w:val="both"/>
        <w:rPr>
          <w:sz w:val="22"/>
          <w:szCs w:val="22"/>
        </w:rPr>
      </w:pPr>
    </w:p>
    <w:p w:rsidRPr="00D11949" w:rsidR="00583EBF" w:rsidP="00583EBF" w:rsidRDefault="00583EBF" w14:paraId="646A5576" w14:textId="77777777">
      <w:pPr>
        <w:rPr>
          <w:sz w:val="22"/>
          <w:szCs w:val="22"/>
        </w:rPr>
      </w:pPr>
    </w:p>
    <w:p w:rsidRPr="00D11949" w:rsidR="00583EBF" w:rsidP="00583EBF" w:rsidRDefault="00583EBF" w14:paraId="5E5D80EF" w14:textId="77777777">
      <w:pPr>
        <w:rPr>
          <w:sz w:val="22"/>
          <w:szCs w:val="22"/>
        </w:rPr>
      </w:pPr>
    </w:p>
    <w:p w:rsidRPr="00D11949" w:rsidR="00583EBF" w:rsidP="00583EBF" w:rsidRDefault="00583EBF" w14:paraId="44282E56" w14:textId="77777777">
      <w:pPr>
        <w:rPr>
          <w:sz w:val="22"/>
          <w:szCs w:val="22"/>
        </w:rPr>
      </w:pPr>
    </w:p>
    <w:p w:rsidRPr="00D11949" w:rsidR="00583EBF" w:rsidP="00583EBF" w:rsidRDefault="00583EBF" w14:paraId="54866717" w14:textId="77777777">
      <w:pPr>
        <w:rPr>
          <w:sz w:val="22"/>
          <w:szCs w:val="22"/>
        </w:rPr>
      </w:pPr>
    </w:p>
    <w:p w:rsidRPr="00D11949" w:rsidR="00583EBF" w:rsidP="00583EBF" w:rsidRDefault="00583EBF" w14:paraId="432DD2FE" w14:textId="77777777">
      <w:pPr>
        <w:rPr>
          <w:sz w:val="22"/>
          <w:szCs w:val="22"/>
        </w:rPr>
      </w:pPr>
    </w:p>
    <w:p w:rsidRPr="00D11949" w:rsidR="00583EBF" w:rsidP="00583EBF" w:rsidRDefault="00583EBF" w14:paraId="50043ADB" w14:textId="77777777">
      <w:pPr>
        <w:rPr>
          <w:sz w:val="22"/>
          <w:szCs w:val="22"/>
        </w:rPr>
      </w:pPr>
    </w:p>
    <w:p w:rsidRPr="00D11949" w:rsidR="00583EBF" w:rsidP="00583EBF" w:rsidRDefault="00583EBF" w14:paraId="4D52C291" w14:textId="77777777">
      <w:pPr>
        <w:rPr>
          <w:sz w:val="22"/>
          <w:szCs w:val="22"/>
        </w:rPr>
      </w:pPr>
    </w:p>
    <w:p w:rsidRPr="00D11949" w:rsidR="00583EBF" w:rsidP="00583EBF" w:rsidRDefault="00583EBF" w14:paraId="7AFF1ACD" w14:textId="77777777">
      <w:pPr>
        <w:rPr>
          <w:sz w:val="22"/>
          <w:szCs w:val="22"/>
        </w:rPr>
      </w:pPr>
    </w:p>
    <w:p w:rsidRPr="00D11949" w:rsidR="00583EBF" w:rsidP="00583EBF" w:rsidRDefault="00583EBF" w14:paraId="27B41A6B" w14:textId="77777777">
      <w:pPr>
        <w:rPr>
          <w:sz w:val="22"/>
          <w:szCs w:val="22"/>
        </w:rPr>
      </w:pPr>
    </w:p>
    <w:p w:rsidRPr="00D11949" w:rsidR="00583EBF" w:rsidP="00583EBF" w:rsidRDefault="00583EBF" w14:paraId="43663CBC" w14:textId="77777777">
      <w:pPr>
        <w:rPr>
          <w:sz w:val="22"/>
          <w:szCs w:val="22"/>
        </w:rPr>
      </w:pPr>
    </w:p>
    <w:p w:rsidRPr="00D11949" w:rsidR="00583EBF" w:rsidP="00583EBF" w:rsidRDefault="00583EBF" w14:paraId="4434C52C" w14:textId="77777777">
      <w:pPr>
        <w:rPr>
          <w:sz w:val="22"/>
          <w:szCs w:val="22"/>
        </w:rPr>
      </w:pPr>
    </w:p>
    <w:p w:rsidRPr="00D11949" w:rsidR="00583EBF" w:rsidP="00583EBF" w:rsidRDefault="00583EBF" w14:paraId="377D10C3" w14:textId="77777777">
      <w:pPr>
        <w:rPr>
          <w:sz w:val="22"/>
          <w:szCs w:val="22"/>
        </w:rPr>
      </w:pPr>
    </w:p>
    <w:p w:rsidRPr="00D11949" w:rsidR="00583EBF" w:rsidP="00583EBF" w:rsidRDefault="00583EBF" w14:paraId="53F8D245" w14:textId="77777777">
      <w:pPr>
        <w:rPr>
          <w:sz w:val="22"/>
          <w:szCs w:val="22"/>
        </w:rPr>
      </w:pPr>
    </w:p>
    <w:sectPr w:rsidRPr="00D11949" w:rsidR="00583EBF" w:rsidSect="00154BFD">
      <w:headerReference w:type="default" r:id="rId28"/>
      <w:footerReference w:type="default" r:id="rId29"/>
      <w:headerReference w:type="first" r:id="rId30"/>
      <w:pgSz w:w="11906" w:h="16838" w:orient="portrait" w:code="9"/>
      <w:pgMar w:top="1418" w:right="1134" w:bottom="1418" w:left="1134" w:header="720" w:footer="720" w:gutter="0"/>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nitials="LM" w:author="Lebo Memela" w:date="2025-12-02T13:23:00Z" w:id="5">
    <w:p w:rsidR="00D375C0" w:rsidP="00D375C0" w:rsidRDefault="00D375C0" w14:paraId="08E69852" w14:textId="77777777">
      <w:pPr>
        <w:pStyle w:val="CommentText"/>
        <w:ind w:left="0" w:firstLine="0"/>
        <w:jc w:val="left"/>
      </w:pPr>
      <w:r>
        <w:rPr>
          <w:rStyle w:val="CommentReference"/>
        </w:rPr>
        <w:annotationRef/>
      </w:r>
      <w:r>
        <w:t>Procurement strategy has this clause, Kanya to confirm its inclusion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8E6985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1E6ECCB2" w16cex:dateUtc="2025-12-02T11: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8E69852" w16cid:durableId="1E6ECCB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93A39" w:rsidRDefault="00893A39" w14:paraId="01013ED3" w14:textId="77777777">
      <w:r>
        <w:separator/>
      </w:r>
    </w:p>
  </w:endnote>
  <w:endnote w:type="continuationSeparator" w:id="0">
    <w:p w:rsidR="00893A39" w:rsidRDefault="00893A39" w14:paraId="05FA6872" w14:textId="77777777">
      <w:r>
        <w:continuationSeparator/>
      </w:r>
    </w:p>
  </w:endnote>
  <w:endnote w:type="continuationNotice" w:id="1">
    <w:p w:rsidR="00893A39" w:rsidRDefault="00893A39" w14:paraId="07BCCBF5"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F0D9633" w:rsidP="0099264A" w:rsidRDefault="00000000" w14:paraId="015C3B29" w14:textId="42A74CF5">
    <w:pPr>
      <w:pStyle w:val="Footer"/>
    </w:pPr>
    <w:r>
      <w:pict w14:anchorId="697834BD">
        <v:rect id="_x0000_i1025" style="width:0;height:1.5pt" o:hr="t" o:hrstd="t" o:hralign="center" fillcolor="gray" stroked="f"/>
      </w:pict>
    </w:r>
    <w:r w:rsidRPr="5CB913C5" w:rsidR="5CB913C5">
      <w:rPr>
        <w:rFonts w:eastAsia="Arial" w:cs="Arial"/>
        <w:caps/>
        <w:sz w:val="16"/>
        <w:szCs w:val="16"/>
      </w:rPr>
      <w:t>Contract</w:t>
    </w:r>
    <w:r w:rsidRPr="5CB913C5" w:rsidR="577C224D">
      <w:rPr>
        <w:rFonts w:eastAsia="Arial" w:cs="Arial"/>
        <w:caps/>
        <w:sz w:val="16"/>
        <w:szCs w:val="16"/>
      </w:rPr>
      <w:t xml:space="preserve">                                                                     </w:t>
    </w:r>
    <w:r w:rsidRPr="5CB913C5" w:rsidR="022CA66B">
      <w:rPr>
        <w:rFonts w:eastAsia="Arial" w:cs="Arial"/>
        <w:caps/>
        <w:sz w:val="16"/>
        <w:szCs w:val="16"/>
      </w:rPr>
      <w:t xml:space="preserve">  </w:t>
    </w:r>
    <w:r w:rsidR="637C73E0">
      <w:fldChar w:fldCharType="begin"/>
    </w:r>
    <w:r w:rsidR="637C73E0">
      <w:instrText>PAGE</w:instrText>
    </w:r>
    <w:r w:rsidR="637C73E0">
      <w:fldChar w:fldCharType="separate"/>
    </w:r>
    <w:r w:rsidR="006765EC">
      <w:rPr>
        <w:noProof/>
      </w:rPr>
      <w:t>10</w:t>
    </w:r>
    <w:r w:rsidR="637C73E0">
      <w:fldChar w:fldCharType="end"/>
    </w:r>
    <w:r w:rsidR="637C73E0">
      <w:t xml:space="preserve"> of </w:t>
    </w:r>
    <w:r w:rsidR="637C73E0">
      <w:fldChar w:fldCharType="begin"/>
    </w:r>
    <w:r w:rsidR="637C73E0">
      <w:instrText>NUMPAGES</w:instrText>
    </w:r>
    <w:r w:rsidR="637C73E0">
      <w:fldChar w:fldCharType="separate"/>
    </w:r>
    <w:r w:rsidR="006765EC">
      <w:rPr>
        <w:noProof/>
      </w:rPr>
      <w:t>55</w:t>
    </w:r>
    <w:r w:rsidR="637C73E0">
      <w:fldChar w:fldCharType="end"/>
    </w:r>
    <w:r w:rsidR="003F070A">
      <w:tab/>
    </w:r>
    <w:r w:rsidRPr="5CB913C5" w:rsidR="5CB913C5">
      <w:rPr>
        <w:rFonts w:eastAsia="Arial" w:cs="Arial"/>
        <w:caps/>
        <w:sz w:val="16"/>
        <w:szCs w:val="16"/>
      </w:rPr>
      <w:t xml:space="preserve"> </w:t>
    </w:r>
    <w:r w:rsidRPr="5CB913C5" w:rsidR="022CA66B">
      <w:rPr>
        <w:rFonts w:eastAsia="Arial" w:cs="Arial"/>
        <w:caps/>
        <w:sz w:val="16"/>
        <w:szCs w:val="16"/>
      </w:rPr>
      <w:t xml:space="preserve">                                                             </w:t>
    </w:r>
    <w:r w:rsidRPr="0F0D9633" w:rsidR="0F0D9633">
      <w:rPr>
        <w:rFonts w:eastAsia="Arial" w:cs="Arial"/>
        <w:caps/>
        <w:sz w:val="16"/>
        <w:szCs w:val="16"/>
      </w:rPr>
      <w:t>ecc3 Cover pages</w:t>
    </w:r>
  </w:p>
  <w:p w:rsidR="0F0D9633" w:rsidP="0F0D9633" w:rsidRDefault="0F0D9633" w14:paraId="299FB340" w14:textId="0A92FD77">
    <w:pPr>
      <w:rPr>
        <w:rFonts w:eastAsia="Arial" w:cs="Arial"/>
        <w:caps/>
        <w:sz w:val="16"/>
        <w:szCs w:val="16"/>
      </w:rPr>
    </w:pPr>
  </w:p>
  <w:p w:rsidR="00A24DF9" w:rsidRDefault="00A24DF9" w14:paraId="0ED9DF41" w14:textId="4DACA635">
    <w:pPr>
      <w:pStyle w:val="Footer"/>
      <w:rPr>
        <w:b w:val="0"/>
        <w:caps/>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24DF9" w:rsidRDefault="00000000" w14:paraId="09D2816C" w14:textId="77777777">
    <w:pPr>
      <w:pStyle w:val="Footer"/>
    </w:pPr>
    <w:r>
      <w:pict w14:anchorId="438C160B">
        <v:rect id="_x0000_i1026" style="width:0;height:1.5pt" o:hr="t" o:hrstd="t" o:hralign="center" fillcolor="gray" stroked="f"/>
      </w:pict>
    </w:r>
  </w:p>
  <w:p w:rsidR="00A24DF9" w:rsidRDefault="00A24DF9" w14:paraId="6BBBB6DE" w14:textId="7EF4687E">
    <w:pPr>
      <w:pStyle w:val="Footer"/>
      <w:rPr>
        <w:rStyle w:val="PageNumber"/>
      </w:rPr>
    </w:pPr>
    <w:r>
      <w:rPr>
        <w:rStyle w:val="PageNumber"/>
      </w:rPr>
      <w:t>DOCUMENT C2.1</w:t>
    </w:r>
    <w:r>
      <w:rPr>
        <w:rStyle w:val="PageNumber"/>
      </w:rPr>
      <w:tab/>
    </w: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473C23">
      <w:rPr>
        <w:rStyle w:val="PageNumber"/>
        <w:noProof/>
      </w:rPr>
      <w:t>8</w:t>
    </w:r>
    <w:r>
      <w:rPr>
        <w:rStyle w:val="PageNumber"/>
      </w:rPr>
      <w:fldChar w:fldCharType="end"/>
    </w:r>
    <w:r>
      <w:rPr>
        <w:rStyle w:val="PageNumber"/>
      </w:rPr>
      <w:tab/>
    </w:r>
    <w:r>
      <w:rPr>
        <w:rStyle w:val="PageNumber"/>
      </w:rPr>
      <w:t>PRICING DATA</w:t>
    </w:r>
    <w:r>
      <w:rPr>
        <w:rStyle w:val="PageNumber"/>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24DF9" w:rsidRDefault="00000000" w14:paraId="4B1CA1AC" w14:textId="77777777">
    <w:pPr>
      <w:pStyle w:val="Footer"/>
    </w:pPr>
    <w:r>
      <w:pict w14:anchorId="70368699">
        <v:rect id="_x0000_i1139" style="width:0;height:1.5pt" o:hr="t" o:hrstd="t" o:hralign="center" fillcolor="gray" stroked="f"/>
      </w:pict>
    </w:r>
  </w:p>
  <w:p w:rsidRPr="004E1BE2" w:rsidR="00A24DF9" w:rsidRDefault="00A24DF9" w14:paraId="2473323B" w14:textId="482610A8">
    <w:pPr>
      <w:pStyle w:val="Footer"/>
      <w:rPr>
        <w:rStyle w:val="PageNumber"/>
        <w:b w:val="0"/>
        <w:caps/>
        <w:sz w:val="16"/>
        <w:szCs w:val="16"/>
      </w:rPr>
    </w:pPr>
    <w:r w:rsidRPr="004E1BE2">
      <w:rPr>
        <w:b w:val="0"/>
        <w:caps/>
        <w:sz w:val="16"/>
        <w:szCs w:val="16"/>
      </w:rPr>
      <w:t>Part C2: Pricing Data</w:t>
    </w:r>
    <w:r w:rsidRPr="004E1BE2">
      <w:rPr>
        <w:b w:val="0"/>
        <w:caps/>
        <w:sz w:val="16"/>
        <w:szCs w:val="16"/>
      </w:rPr>
      <w:tab/>
    </w:r>
    <w:r w:rsidR="00D05278">
      <w:fldChar w:fldCharType="begin"/>
    </w:r>
    <w:r w:rsidR="00D05278">
      <w:instrText>PAGE</w:instrText>
    </w:r>
    <w:r w:rsidR="00D05278">
      <w:fldChar w:fldCharType="separate"/>
    </w:r>
    <w:r w:rsidR="00D05278">
      <w:t>23</w:t>
    </w:r>
    <w:r w:rsidR="00D05278">
      <w:fldChar w:fldCharType="end"/>
    </w:r>
    <w:r w:rsidR="00D05278">
      <w:t xml:space="preserve"> of </w:t>
    </w:r>
    <w:r w:rsidR="00D05278">
      <w:fldChar w:fldCharType="begin"/>
    </w:r>
    <w:r w:rsidR="00D05278">
      <w:instrText>NUMPAGES</w:instrText>
    </w:r>
    <w:r w:rsidR="00D05278">
      <w:fldChar w:fldCharType="separate"/>
    </w:r>
    <w:r w:rsidR="00D05278">
      <w:t>48</w:t>
    </w:r>
    <w:r w:rsidR="00D05278">
      <w:fldChar w:fldCharType="end"/>
    </w:r>
    <w:r w:rsidRPr="004E1BE2">
      <w:rPr>
        <w:rStyle w:val="PageNumber"/>
        <w:b w:val="0"/>
        <w:caps/>
        <w:sz w:val="16"/>
        <w:szCs w:val="16"/>
      </w:rPr>
      <w:tab/>
    </w:r>
    <w:r w:rsidRPr="004E1BE2">
      <w:rPr>
        <w:rStyle w:val="PageNumber"/>
        <w:b w:val="0"/>
        <w:caps/>
        <w:sz w:val="16"/>
        <w:szCs w:val="16"/>
      </w:rPr>
      <w:t>C2.1</w:t>
    </w:r>
    <w:r>
      <w:rPr>
        <w:rStyle w:val="PageNumber"/>
        <w:b w:val="0"/>
        <w:caps/>
        <w:sz w:val="16"/>
        <w:szCs w:val="16"/>
      </w:rPr>
      <w:t xml:space="preserve"> </w:t>
    </w:r>
    <w:r w:rsidRPr="004E1BE2">
      <w:rPr>
        <w:b w:val="0"/>
        <w:caps/>
        <w:sz w:val="16"/>
        <w:szCs w:val="16"/>
      </w:rPr>
      <w:t>ECC3</w:t>
    </w:r>
    <w:r>
      <w:rPr>
        <w:b w:val="0"/>
        <w:caps/>
        <w:sz w:val="16"/>
        <w:szCs w:val="16"/>
      </w:rPr>
      <w:t xml:space="preserve">/a </w:t>
    </w:r>
    <w:r w:rsidRPr="004E1BE2">
      <w:rPr>
        <w:b w:val="0"/>
        <w:caps/>
        <w:sz w:val="16"/>
        <w:szCs w:val="16"/>
      </w:rPr>
      <w:t>Pricing assumptions</w:t>
    </w:r>
  </w:p>
  <w:p w:rsidRPr="004E1BE2" w:rsidR="00A24DF9" w:rsidRDefault="00A24DF9" w14:paraId="725AC6BD" w14:textId="77777777">
    <w:pPr>
      <w:pStyle w:val="Footer"/>
      <w:rPr>
        <w:b w:val="0"/>
        <w:caps/>
        <w:sz w:val="16"/>
        <w:szCs w:val="16"/>
      </w:rPr>
    </w:pPr>
    <w:r w:rsidRPr="004E1BE2">
      <w:rPr>
        <w:b w:val="0"/>
        <w:caps/>
        <w:sz w:val="16"/>
        <w:szCs w:val="16"/>
      </w:rPr>
      <w:tab/>
    </w:r>
    <w:r w:rsidRPr="004E1BE2">
      <w:rPr>
        <w:b w:val="0"/>
        <w:caps/>
        <w:sz w:val="16"/>
        <w:szCs w:val="16"/>
      </w:rPr>
      <w:tab/>
    </w:r>
  </w:p>
  <w:p w:rsidRPr="004E1BE2" w:rsidR="00A24DF9" w:rsidRDefault="00A24DF9" w14:paraId="1F87418A" w14:textId="77777777">
    <w:pPr>
      <w:pStyle w:val="Footer"/>
      <w:rPr>
        <w:rStyle w:val="PageNumber"/>
        <w:b w:val="0"/>
        <w:caps/>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54961" w:rsidRDefault="00000000" w14:paraId="2FFCB869" w14:textId="77777777">
    <w:pPr>
      <w:pStyle w:val="Footer"/>
    </w:pPr>
    <w:r>
      <w:pict w14:anchorId="0A37D9EF">
        <v:rect id="_x0000_i1028" style="width:0;height:1.5pt" o:hr="t" o:hrstd="t" o:hralign="center" fillcolor="gray" stroked="f"/>
      </w:pict>
    </w:r>
  </w:p>
  <w:p w:rsidRPr="001553B8" w:rsidR="00E54961" w:rsidRDefault="00E54961" w14:paraId="0D3B5B54" w14:textId="416D76A7">
    <w:pPr>
      <w:pStyle w:val="Footer"/>
      <w:rPr>
        <w:rStyle w:val="PageNumber"/>
        <w:b w:val="0"/>
        <w:bCs w:val="0"/>
        <w:caps w:val="1"/>
        <w:sz w:val="16"/>
        <w:szCs w:val="16"/>
      </w:rPr>
    </w:pPr>
    <w:r w:rsidRPr="791312F8" w:rsidR="791312F8">
      <w:rPr>
        <w:rStyle w:val="PageNumber"/>
        <w:b w:val="0"/>
        <w:bCs w:val="0"/>
        <w:caps w:val="1"/>
        <w:sz w:val="16"/>
        <w:szCs w:val="16"/>
      </w:rPr>
      <w:t>Part C3: Scope of Work</w:t>
    </w:r>
    <w:r>
      <w:tab/>
    </w:r>
    <w:r>
      <w:fldChar w:fldCharType="begin"/>
    </w:r>
    <w:r>
      <w:instrText xml:space="preserve">PAGE</w:instrText>
    </w:r>
    <w:r>
      <w:fldChar w:fldCharType="separate"/>
    </w:r>
    <w:r w:rsidR="791312F8">
      <w:rPr/>
      <w:t>23</w:t>
    </w:r>
    <w:r>
      <w:fldChar w:fldCharType="end"/>
    </w:r>
    <w:r w:rsidR="791312F8">
      <w:rPr/>
      <w:t xml:space="preserve"> of </w:t>
    </w:r>
    <w:r>
      <w:fldChar w:fldCharType="begin"/>
    </w:r>
    <w:r>
      <w:instrText xml:space="preserve">NUMPAGES</w:instrText>
    </w:r>
    <w:r>
      <w:fldChar w:fldCharType="separate"/>
    </w:r>
    <w:r w:rsidR="791312F8">
      <w:rPr/>
      <w:t>48</w:t>
    </w:r>
    <w:r>
      <w:fldChar w:fldCharType="end"/>
    </w:r>
    <w:r>
      <w:tab/>
    </w:r>
    <w:r w:rsidRPr="791312F8" w:rsidR="791312F8">
      <w:rPr>
        <w:rStyle w:val="PageNumber"/>
        <w:b w:val="0"/>
        <w:bCs w:val="0"/>
        <w:caps w:val="1"/>
        <w:sz w:val="16"/>
        <w:szCs w:val="16"/>
      </w:rPr>
      <w:t>C3</w:t>
    </w:r>
    <w:r w:rsidRPr="791312F8" w:rsidR="791312F8">
      <w:rPr>
        <w:rStyle w:val="PageNumber"/>
        <w:b w:val="0"/>
        <w:bCs w:val="0"/>
        <w:caps w:val="1"/>
        <w:sz w:val="16"/>
        <w:szCs w:val="16"/>
      </w:rPr>
      <w:t xml:space="preserve"> ecc3 </w:t>
    </w:r>
    <w:r w:rsidRPr="791312F8" w:rsidR="791312F8">
      <w:rPr>
        <w:rStyle w:val="PageNumber"/>
        <w:b w:val="0"/>
        <w:bCs w:val="0"/>
        <w:caps w:val="1"/>
        <w:sz w:val="16"/>
        <w:szCs w:val="16"/>
      </w:rPr>
      <w:t>Cover page</w:t>
    </w:r>
  </w:p>
  <w:p w:rsidRPr="001553B8" w:rsidR="00E54961" w:rsidRDefault="00E54961" w14:paraId="392B6E6C" w14:textId="77777777">
    <w:pPr>
      <w:pStyle w:val="Footer"/>
      <w:rPr>
        <w:rStyle w:val="PageNumber"/>
        <w:b w:val="0"/>
        <w:caps/>
        <w:sz w:val="16"/>
        <w:szCs w:val="16"/>
      </w:rPr>
    </w:pPr>
    <w:r w:rsidRPr="001553B8">
      <w:rPr>
        <w:rStyle w:val="PageNumber"/>
        <w:b w:val="0"/>
        <w:caps/>
        <w:sz w:val="16"/>
        <w:szCs w:val="16"/>
      </w:rPr>
      <w:tab/>
    </w:r>
    <w:r w:rsidRPr="001553B8">
      <w:rPr>
        <w:rStyle w:val="PageNumber"/>
        <w:b w:val="0"/>
        <w:caps/>
        <w:sz w:val="16"/>
        <w:szCs w:val="16"/>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637C73E0" w:rsidP="637C73E0" w:rsidRDefault="637C73E0" w14:paraId="17F64F15" w14:textId="3E81A642">
    <w:pPr>
      <w:pStyle w:val="Footer"/>
      <w:jc w:val="center"/>
    </w:pPr>
    <w:r>
      <w:fldChar w:fldCharType="begin"/>
    </w:r>
    <w:r>
      <w:instrText>PAGE</w:instrText>
    </w:r>
    <w:r>
      <w:fldChar w:fldCharType="separate"/>
    </w:r>
    <w:r w:rsidR="006765EC">
      <w:rPr>
        <w:noProof/>
      </w:rPr>
      <w:t>4</w:t>
    </w:r>
    <w:r>
      <w:fldChar w:fldCharType="end"/>
    </w:r>
    <w:r>
      <w:t xml:space="preserve"> of </w:t>
    </w:r>
    <w:r>
      <w:fldChar w:fldCharType="begin"/>
    </w:r>
    <w:r>
      <w:instrText>NUMPAGES</w:instrText>
    </w:r>
    <w:r>
      <w:fldChar w:fldCharType="separate"/>
    </w:r>
    <w:r w:rsidR="006765EC">
      <w:rPr>
        <w:noProof/>
      </w:rPr>
      <w:t>55</w:t>
    </w:r>
    <w:r>
      <w:fldChar w:fldCharType="end"/>
    </w:r>
  </w:p>
  <w:p w:rsidR="006A7D12" w:rsidP="00354A92" w:rsidRDefault="00000000" w14:paraId="213C1CD4" w14:textId="651803D4">
    <w:pPr>
      <w:pStyle w:val="Footer"/>
    </w:pPr>
    <w:r>
      <w:pict w14:anchorId="3A12C1D8">
        <v:rect id="_x0000_i1029" style="width:0;height:1.5pt" o:hr="t" o:hrstd="t" o:hralign="center" fillcolor="gray" stroked="f"/>
      </w:pict>
    </w:r>
  </w:p>
  <w:p w:rsidRPr="00BA2EA7" w:rsidR="006A7D12" w:rsidRDefault="006A7D12" w14:paraId="1A2AC7DC" w14:textId="7FB9A6D6">
    <w:pPr>
      <w:pStyle w:val="Footer"/>
      <w:rPr>
        <w:b w:val="0"/>
        <w:caps/>
        <w:sz w:val="16"/>
        <w:szCs w:val="16"/>
      </w:rPr>
    </w:pPr>
    <w:r w:rsidRPr="00BA2EA7">
      <w:rPr>
        <w:b w:val="0"/>
        <w:caps/>
        <w:sz w:val="16"/>
        <w:szCs w:val="16"/>
      </w:rPr>
      <w:t>Contract</w:t>
    </w:r>
    <w:r w:rsidRPr="00BA2EA7">
      <w:rPr>
        <w:b w:val="0"/>
        <w:caps/>
        <w:sz w:val="16"/>
        <w:szCs w:val="16"/>
      </w:rPr>
      <w:tab/>
    </w:r>
    <w:r w:rsidRPr="00BA2EA7">
      <w:rPr>
        <w:b w:val="0"/>
        <w:caps/>
        <w:sz w:val="16"/>
        <w:szCs w:val="16"/>
      </w:rPr>
      <w:fldChar w:fldCharType="begin"/>
    </w:r>
    <w:r w:rsidRPr="00BA2EA7">
      <w:rPr>
        <w:b w:val="0"/>
        <w:caps/>
        <w:sz w:val="16"/>
        <w:szCs w:val="16"/>
      </w:rPr>
      <w:instrText xml:space="preserve"> PAGE   \* MERGEFORMAT </w:instrText>
    </w:r>
    <w:r w:rsidRPr="00BA2EA7">
      <w:rPr>
        <w:b w:val="0"/>
        <w:caps/>
        <w:sz w:val="16"/>
        <w:szCs w:val="16"/>
      </w:rPr>
      <w:fldChar w:fldCharType="separate"/>
    </w:r>
    <w:r w:rsidR="00A74D9E">
      <w:rPr>
        <w:b w:val="0"/>
        <w:caps/>
        <w:noProof/>
        <w:sz w:val="16"/>
        <w:szCs w:val="16"/>
      </w:rPr>
      <w:t>37</w:t>
    </w:r>
    <w:r w:rsidRPr="00BA2EA7">
      <w:rPr>
        <w:b w:val="0"/>
        <w:caps/>
        <w:sz w:val="16"/>
        <w:szCs w:val="16"/>
      </w:rPr>
      <w:fldChar w:fldCharType="end"/>
    </w:r>
    <w:r w:rsidRPr="00BA2EA7">
      <w:rPr>
        <w:b w:val="0"/>
        <w:caps/>
        <w:sz w:val="16"/>
        <w:szCs w:val="16"/>
      </w:rPr>
      <w:tab/>
    </w:r>
    <w:r>
      <w:rPr>
        <w:b w:val="0"/>
        <w:caps/>
        <w:sz w:val="16"/>
        <w:szCs w:val="16"/>
      </w:rPr>
      <w:t xml:space="preserve">ecc3 </w:t>
    </w:r>
    <w:r w:rsidRPr="00BA2EA7">
      <w:rPr>
        <w:b w:val="0"/>
        <w:caps/>
        <w:sz w:val="16"/>
        <w:szCs w:val="16"/>
      </w:rPr>
      <w:t>Cover pages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93A39" w:rsidRDefault="00893A39" w14:paraId="4B1D969B" w14:textId="77777777">
      <w:r>
        <w:separator/>
      </w:r>
    </w:p>
  </w:footnote>
  <w:footnote w:type="continuationSeparator" w:id="0">
    <w:p w:rsidR="00893A39" w:rsidRDefault="00893A39" w14:paraId="0CF67ACD" w14:textId="77777777">
      <w:r>
        <w:continuationSeparator/>
      </w:r>
    </w:p>
  </w:footnote>
  <w:footnote w:type="continuationNotice" w:id="1">
    <w:p w:rsidR="00893A39" w:rsidRDefault="00893A39" w14:paraId="17BE8176" w14:textId="77777777"/>
  </w:footnote>
  <w:footnote w:id="2">
    <w:p w:rsidRPr="003D4F3E" w:rsidR="00995073" w:rsidP="00995073" w:rsidRDefault="00995073" w14:paraId="72F6B36C" w14:textId="77777777">
      <w:pPr>
        <w:pStyle w:val="FootnoteText"/>
        <w:rPr>
          <w:lang w:val="en-US"/>
        </w:rPr>
      </w:pPr>
      <w:r>
        <w:rPr>
          <w:rStyle w:val="FootnoteReference"/>
        </w:rPr>
        <w:footnoteRef/>
      </w:r>
      <w:r>
        <w:t xml:space="preserve"> </w:t>
      </w:r>
      <w:r>
        <w:rPr>
          <w:lang w:val="en-US"/>
        </w:rPr>
        <w:t xml:space="preserve">This total is required by the </w:t>
      </w:r>
      <w:r w:rsidRPr="006315C9">
        <w:rPr>
          <w:i/>
          <w:lang w:val="en-US"/>
        </w:rPr>
        <w:t>Employer</w:t>
      </w:r>
      <w:r>
        <w:rPr>
          <w:lang w:val="en-US"/>
        </w:rPr>
        <w:t xml:space="preserve"> for budgeting purposes only.  Actual amounts due will be assessed in terms of the </w:t>
      </w:r>
      <w:r w:rsidRPr="006315C9">
        <w:rPr>
          <w:i/>
          <w:lang w:val="en-US"/>
        </w:rPr>
        <w:t>conditions of contract</w:t>
      </w:r>
      <w:r>
        <w:rPr>
          <w:lang w:val="en-US"/>
        </w:rPr>
        <w:t>.</w:t>
      </w:r>
    </w:p>
  </w:footnote>
  <w:footnote w:id="3">
    <w:p w:rsidRPr="00267C03" w:rsidR="00C20664" w:rsidP="00C20664" w:rsidRDefault="00C20664" w14:paraId="113707B9" w14:textId="77777777">
      <w:pPr>
        <w:pStyle w:val="FootnoteText"/>
        <w:rPr>
          <w:lang w:val="en-US"/>
        </w:rPr>
      </w:pPr>
      <w:r>
        <w:rPr>
          <w:rStyle w:val="FootnoteReference"/>
        </w:rPr>
        <w:footnoteRef/>
      </w:r>
      <w:r>
        <w:t xml:space="preserve"> </w:t>
      </w:r>
      <w:r>
        <w:rPr>
          <w:lang w:val="en-US"/>
        </w:rPr>
        <w:t xml:space="preserve">Available from Engineering Contract Strategies Tel 011 803 3008, Fax 011 803 3009 or see </w:t>
      </w:r>
      <w:hyperlink w:history="1" r:id="rId1">
        <w:r w:rsidRPr="007446AC">
          <w:rPr>
            <w:rStyle w:val="Hyperlink"/>
            <w:lang w:val="en-US"/>
          </w:rPr>
          <w:t>www.ecs.co.za</w:t>
        </w:r>
      </w:hyperlink>
      <w:r>
        <w:rPr>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2ADCB97A" w:rsidP="2ADCB97A" w:rsidRDefault="3A024619" w14:paraId="1CC8B4C9" w14:textId="6598D2DC">
    <w:r w:rsidRPr="3A024619">
      <w:rPr>
        <w:rFonts w:eastAsia="Arial" w:cs="Arial"/>
        <w:caps/>
        <w:sz w:val="16"/>
        <w:szCs w:val="16"/>
      </w:rPr>
      <w:t>Eskom Holding SOC Ltd</w:t>
    </w:r>
    <w:r>
      <w:tab/>
    </w:r>
    <w:r>
      <w:tab/>
    </w:r>
    <w:r w:rsidRPr="3A024619">
      <w:rPr>
        <w:rFonts w:eastAsia="Arial" w:cs="Arial"/>
        <w:caps/>
        <w:sz w:val="16"/>
        <w:szCs w:val="16"/>
      </w:rPr>
      <w:t xml:space="preserve">                                                                                       Contract number _____________</w:t>
    </w:r>
  </w:p>
  <w:p w:rsidRPr="004E1BE2" w:rsidR="00A24DF9" w:rsidP="23100B69" w:rsidRDefault="1AD837DF" w14:paraId="225CBD2F" w14:textId="7A2881D4">
    <w:pPr>
      <w:pStyle w:val="Header"/>
      <w:jc w:val="both"/>
      <w:rPr>
        <w:caps/>
        <w:sz w:val="16"/>
        <w:szCs w:val="16"/>
      </w:rPr>
    </w:pPr>
    <w:r w:rsidRPr="23100B69">
      <w:rPr>
        <w:rFonts w:eastAsia="Arial"/>
        <w:caps/>
        <w:sz w:val="16"/>
        <w:szCs w:val="16"/>
      </w:rPr>
      <w:t>Design, Engineering, Procurement, Construction, Construction Management, Start-up, Commissioning, Performance Testing, Operator and Maintenance Training, and two (2) years of Operation and Maintenance of a 12.82 MW Solar Photovoltaic (PV) Plant</w:t>
    </w:r>
    <w:r w:rsidRPr="23100B69">
      <w:rPr>
        <w:rFonts w:eastAsia="Calibri"/>
        <w:caps/>
        <w:sz w:val="16"/>
        <w:szCs w:val="16"/>
      </w:rPr>
      <w:t xml:space="preserve"> </w:t>
    </w:r>
    <w:r w:rsidRPr="23100B69">
      <w:rPr>
        <w:rFonts w:eastAsia="Arial"/>
        <w:caps/>
        <w:sz w:val="16"/>
        <w:szCs w:val="16"/>
      </w:rPr>
      <w:t>at Arnot Power Station</w:t>
    </w:r>
    <w:r w:rsidR="003E3FED">
      <w:tab/>
    </w:r>
    <w:r w:rsidR="003E3FED">
      <w:tab/>
    </w:r>
  </w:p>
  <w:p w:rsidR="00A24DF9" w:rsidRDefault="00A24DF9" w14:paraId="5AD2687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6A0" w:firstRow="1" w:lastRow="0" w:firstColumn="1" w:lastColumn="0" w:noHBand="1" w:noVBand="1"/>
    </w:tblPr>
    <w:tblGrid>
      <w:gridCol w:w="3210"/>
      <w:gridCol w:w="3210"/>
      <w:gridCol w:w="3210"/>
    </w:tblGrid>
    <w:tr w:rsidR="637C73E0" w:rsidTr="637C73E0" w14:paraId="0629FFCF" w14:textId="77777777">
      <w:trPr>
        <w:trHeight w:val="300"/>
      </w:trPr>
      <w:tc>
        <w:tcPr>
          <w:tcW w:w="3210" w:type="dxa"/>
        </w:tcPr>
        <w:p w:rsidR="637C73E0" w:rsidP="637C73E0" w:rsidRDefault="637C73E0" w14:paraId="13AA0E8A" w14:textId="282B04A4">
          <w:pPr>
            <w:pStyle w:val="Header"/>
            <w:ind w:left="-115"/>
          </w:pPr>
        </w:p>
      </w:tc>
      <w:tc>
        <w:tcPr>
          <w:tcW w:w="3210" w:type="dxa"/>
        </w:tcPr>
        <w:p w:rsidR="637C73E0" w:rsidP="637C73E0" w:rsidRDefault="637C73E0" w14:paraId="542B80D6" w14:textId="274C3FC9">
          <w:pPr>
            <w:pStyle w:val="Header"/>
            <w:jc w:val="center"/>
          </w:pPr>
        </w:p>
      </w:tc>
      <w:tc>
        <w:tcPr>
          <w:tcW w:w="3210" w:type="dxa"/>
        </w:tcPr>
        <w:p w:rsidR="637C73E0" w:rsidP="637C73E0" w:rsidRDefault="637C73E0" w14:paraId="5F5BEF00" w14:textId="6AADDA9B">
          <w:pPr>
            <w:pStyle w:val="Header"/>
            <w:ind w:right="-115"/>
            <w:jc w:val="right"/>
          </w:pPr>
        </w:p>
      </w:tc>
    </w:tr>
  </w:tbl>
  <w:p w:rsidR="001371F3" w:rsidRDefault="001371F3" w14:paraId="22EBE51D" w14:textId="7A3312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6A0" w:firstRow="1" w:lastRow="0" w:firstColumn="1" w:lastColumn="0" w:noHBand="1" w:noVBand="1"/>
    </w:tblPr>
    <w:tblGrid>
      <w:gridCol w:w="3210"/>
      <w:gridCol w:w="3210"/>
      <w:gridCol w:w="3210"/>
    </w:tblGrid>
    <w:tr w:rsidR="637C73E0" w:rsidTr="637C73E0" w14:paraId="01F0D13A" w14:textId="77777777">
      <w:trPr>
        <w:trHeight w:val="300"/>
      </w:trPr>
      <w:tc>
        <w:tcPr>
          <w:tcW w:w="3210" w:type="dxa"/>
        </w:tcPr>
        <w:p w:rsidR="637C73E0" w:rsidP="637C73E0" w:rsidRDefault="637C73E0" w14:paraId="2EBEE091" w14:textId="3AA8742C">
          <w:pPr>
            <w:pStyle w:val="Header"/>
            <w:ind w:left="-115"/>
          </w:pPr>
        </w:p>
      </w:tc>
      <w:tc>
        <w:tcPr>
          <w:tcW w:w="3210" w:type="dxa"/>
        </w:tcPr>
        <w:p w:rsidR="637C73E0" w:rsidP="637C73E0" w:rsidRDefault="637C73E0" w14:paraId="1B7E857E" w14:textId="0C405511">
          <w:pPr>
            <w:pStyle w:val="Header"/>
            <w:jc w:val="center"/>
          </w:pPr>
        </w:p>
      </w:tc>
      <w:tc>
        <w:tcPr>
          <w:tcW w:w="3210" w:type="dxa"/>
        </w:tcPr>
        <w:p w:rsidR="637C73E0" w:rsidP="637C73E0" w:rsidRDefault="637C73E0" w14:paraId="0DC351C5" w14:textId="57B6B874">
          <w:pPr>
            <w:pStyle w:val="Header"/>
            <w:ind w:right="-115"/>
            <w:jc w:val="right"/>
          </w:pPr>
        </w:p>
      </w:tc>
    </w:tr>
  </w:tbl>
  <w:p w:rsidR="001371F3" w:rsidRDefault="001371F3" w14:paraId="4D356596" w14:textId="7BCC76C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1553B8" w:rsidR="00E54961" w:rsidP="791312F8" w:rsidRDefault="00420C6D" w14:noSpellErr="1" w14:paraId="0560C530" w14:textId="6598D2DC">
    <w:pPr/>
    <w:r w:rsidRPr="791312F8" w:rsidR="791312F8">
      <w:rPr>
        <w:rFonts w:eastAsia="Arial" w:cs="Arial"/>
        <w:caps w:val="1"/>
        <w:sz w:val="16"/>
        <w:szCs w:val="16"/>
      </w:rPr>
      <w:t>Eskom Holding SOC Ltd</w:t>
    </w:r>
    <w:r>
      <w:tab/>
    </w:r>
    <w:r>
      <w:tab/>
    </w:r>
    <w:r w:rsidRPr="791312F8" w:rsidR="791312F8">
      <w:rPr>
        <w:rFonts w:eastAsia="Arial" w:cs="Arial"/>
        <w:caps w:val="1"/>
        <w:sz w:val="16"/>
        <w:szCs w:val="16"/>
      </w:rPr>
      <w:t xml:space="preserve">                                                                                       Contract number _____________</w:t>
    </w:r>
  </w:p>
  <w:p w:rsidRPr="001553B8" w:rsidR="00E54961" w:rsidP="791312F8" w:rsidRDefault="00420C6D" w14:paraId="1B7AEE57" w14:textId="11334C2D">
    <w:pPr>
      <w:pStyle w:val="Header"/>
      <w:jc w:val="both"/>
      <w:rPr>
        <w:caps w:val="1"/>
      </w:rPr>
    </w:pPr>
    <w:r w:rsidRPr="791312F8" w:rsidR="791312F8">
      <w:rPr>
        <w:rFonts w:eastAsia="Arial"/>
        <w:caps w:val="1"/>
        <w:sz w:val="16"/>
        <w:szCs w:val="16"/>
      </w:rPr>
      <w:t>Design, Engineering, Procurement, Construction, Construction Management, Start-up, Commissioning, Performance Testing, Operator and Maintenance Training, and two (2) years of Operation and Maintenance of a 12.82 MW Solar Photovoltaic (PV) Plant</w:t>
    </w:r>
    <w:r w:rsidRPr="791312F8" w:rsidR="791312F8">
      <w:rPr>
        <w:rFonts w:eastAsia="Calibri"/>
        <w:caps w:val="1"/>
        <w:sz w:val="16"/>
        <w:szCs w:val="16"/>
      </w:rPr>
      <w:t xml:space="preserve"> </w:t>
    </w:r>
    <w:r w:rsidRPr="791312F8" w:rsidR="791312F8">
      <w:rPr>
        <w:rFonts w:eastAsia="Arial"/>
        <w:caps w:val="1"/>
        <w:sz w:val="16"/>
        <w:szCs w:val="16"/>
      </w:rPr>
      <w:t>AT ARNOT POWER STATION</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6A0" w:firstRow="1" w:lastRow="0" w:firstColumn="1" w:lastColumn="0" w:noHBand="1" w:noVBand="1"/>
    </w:tblPr>
    <w:tblGrid>
      <w:gridCol w:w="3210"/>
      <w:gridCol w:w="3210"/>
      <w:gridCol w:w="3210"/>
    </w:tblGrid>
    <w:tr w:rsidR="637C73E0" w:rsidTr="637C73E0" w14:paraId="1B02E315" w14:textId="77777777">
      <w:trPr>
        <w:trHeight w:val="300"/>
      </w:trPr>
      <w:tc>
        <w:tcPr>
          <w:tcW w:w="3210" w:type="dxa"/>
        </w:tcPr>
        <w:p w:rsidR="637C73E0" w:rsidP="637C73E0" w:rsidRDefault="637C73E0" w14:paraId="65EA6C28" w14:textId="77F4E312">
          <w:pPr>
            <w:pStyle w:val="Header"/>
            <w:ind w:left="-115"/>
          </w:pPr>
        </w:p>
      </w:tc>
      <w:tc>
        <w:tcPr>
          <w:tcW w:w="3210" w:type="dxa"/>
        </w:tcPr>
        <w:p w:rsidR="637C73E0" w:rsidP="637C73E0" w:rsidRDefault="637C73E0" w14:paraId="14C9FBBE" w14:textId="158F2D79">
          <w:pPr>
            <w:pStyle w:val="Header"/>
            <w:jc w:val="center"/>
          </w:pPr>
        </w:p>
      </w:tc>
      <w:tc>
        <w:tcPr>
          <w:tcW w:w="3210" w:type="dxa"/>
        </w:tcPr>
        <w:p w:rsidR="637C73E0" w:rsidP="637C73E0" w:rsidRDefault="637C73E0" w14:paraId="4FE3373C" w14:textId="2F30474F">
          <w:pPr>
            <w:pStyle w:val="Header"/>
            <w:ind w:right="-115"/>
            <w:jc w:val="right"/>
          </w:pPr>
        </w:p>
      </w:tc>
    </w:tr>
  </w:tbl>
  <w:p w:rsidR="001371F3" w:rsidRDefault="001371F3" w14:paraId="169FB68C" w14:textId="25FFD89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192FD3" w:rsidR="008D6E4E" w:rsidP="008D6E4E" w:rsidRDefault="0027054A" w14:paraId="55FD2C2C" w14:textId="0BB409B5">
    <w:pPr>
      <w:pStyle w:val="Header"/>
      <w:rPr>
        <w:caps/>
        <w:sz w:val="16"/>
        <w:szCs w:val="16"/>
      </w:rPr>
    </w:pPr>
    <w:r>
      <w:rPr>
        <w:caps/>
        <w:sz w:val="16"/>
        <w:szCs w:val="16"/>
      </w:rPr>
      <w:t>eskom holdings soc l</w:t>
    </w:r>
    <w:r>
      <w:rPr>
        <w:sz w:val="16"/>
        <w:szCs w:val="16"/>
      </w:rPr>
      <w:t>td</w:t>
    </w:r>
    <w:r w:rsidRPr="00192FD3">
      <w:rPr>
        <w:caps/>
        <w:sz w:val="16"/>
        <w:szCs w:val="16"/>
      </w:rPr>
      <w:t>.</w:t>
    </w:r>
    <w:r w:rsidRPr="00192FD3">
      <w:rPr>
        <w:caps/>
        <w:sz w:val="16"/>
        <w:szCs w:val="16"/>
      </w:rPr>
      <w:tab/>
    </w:r>
    <w:r w:rsidRPr="00192FD3">
      <w:rPr>
        <w:caps/>
        <w:sz w:val="16"/>
        <w:szCs w:val="16"/>
      </w:rPr>
      <w:tab/>
    </w:r>
    <w:r w:rsidR="00791635">
      <w:rPr>
        <w:caps/>
        <w:sz w:val="16"/>
        <w:szCs w:val="16"/>
      </w:rPr>
      <w:t>CONTRACT NO.:……………………</w:t>
    </w:r>
  </w:p>
  <w:p w:rsidRPr="0027054A" w:rsidR="0027054A" w:rsidP="0027054A" w:rsidRDefault="00A734A4" w14:paraId="1FE42FB0" w14:textId="4A960B6F">
    <w:pPr>
      <w:pStyle w:val="Header"/>
    </w:pPr>
    <w:r>
      <w:rPr>
        <w:caps/>
        <w:sz w:val="16"/>
        <w:szCs w:val="16"/>
      </w:rPr>
      <w:t xml:space="preserve">Arnot </w:t>
    </w:r>
    <w:r w:rsidR="00791635">
      <w:rPr>
        <w:caps/>
        <w:sz w:val="16"/>
        <w:szCs w:val="16"/>
      </w:rPr>
      <w:t>SOLAR PV PLANT PHASE 1A</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6A0" w:firstRow="1" w:lastRow="0" w:firstColumn="1" w:lastColumn="0" w:noHBand="1" w:noVBand="1"/>
    </w:tblPr>
    <w:tblGrid>
      <w:gridCol w:w="3210"/>
      <w:gridCol w:w="3210"/>
      <w:gridCol w:w="3210"/>
    </w:tblGrid>
    <w:tr w:rsidR="637C73E0" w:rsidTr="637C73E0" w14:paraId="73455A5F" w14:textId="77777777">
      <w:trPr>
        <w:trHeight w:val="300"/>
      </w:trPr>
      <w:tc>
        <w:tcPr>
          <w:tcW w:w="3210" w:type="dxa"/>
        </w:tcPr>
        <w:p w:rsidR="637C73E0" w:rsidP="637C73E0" w:rsidRDefault="637C73E0" w14:paraId="601112D5" w14:textId="17394C09">
          <w:pPr>
            <w:pStyle w:val="Header"/>
            <w:ind w:left="-115"/>
          </w:pPr>
        </w:p>
      </w:tc>
      <w:tc>
        <w:tcPr>
          <w:tcW w:w="3210" w:type="dxa"/>
        </w:tcPr>
        <w:p w:rsidR="637C73E0" w:rsidP="637C73E0" w:rsidRDefault="637C73E0" w14:paraId="34A30116" w14:textId="6DAF2FE3">
          <w:pPr>
            <w:pStyle w:val="Header"/>
            <w:jc w:val="center"/>
          </w:pPr>
        </w:p>
      </w:tc>
      <w:tc>
        <w:tcPr>
          <w:tcW w:w="3210" w:type="dxa"/>
        </w:tcPr>
        <w:p w:rsidR="637C73E0" w:rsidP="637C73E0" w:rsidRDefault="637C73E0" w14:paraId="2888549C" w14:textId="427AB3C4">
          <w:pPr>
            <w:pStyle w:val="Header"/>
            <w:ind w:right="-115"/>
            <w:jc w:val="right"/>
          </w:pPr>
        </w:p>
      </w:tc>
    </w:tr>
  </w:tbl>
  <w:p w:rsidR="001371F3" w:rsidRDefault="001371F3" w14:paraId="74E295DA" w14:textId="5654FB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7C649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69AC2E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B9411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0DC4C74"/>
    <w:lvl w:ilvl="0">
      <w:start w:val="1"/>
      <w:numFmt w:val="bullet"/>
      <w:pStyle w:val="ListBullet5"/>
      <w:lvlText w:val=""/>
      <w:lvlJc w:val="left"/>
      <w:pPr>
        <w:tabs>
          <w:tab w:val="num" w:pos="1800"/>
        </w:tabs>
        <w:ind w:left="1800" w:hanging="360"/>
      </w:pPr>
      <w:rPr>
        <w:rFonts w:hint="default" w:ascii="Symbol" w:hAnsi="Symbol"/>
      </w:rPr>
    </w:lvl>
  </w:abstractNum>
  <w:abstractNum w:abstractNumId="5" w15:restartNumberingAfterBreak="0">
    <w:nsid w:val="FFFFFF81"/>
    <w:multiLevelType w:val="singleLevel"/>
    <w:tmpl w:val="D3AE3B1A"/>
    <w:lvl w:ilvl="0">
      <w:start w:val="1"/>
      <w:numFmt w:val="bullet"/>
      <w:pStyle w:val="Bullet6Indent"/>
      <w:lvlText w:val=""/>
      <w:lvlJc w:val="left"/>
      <w:pPr>
        <w:tabs>
          <w:tab w:val="num" w:pos="1440"/>
        </w:tabs>
        <w:ind w:left="1440" w:hanging="360"/>
      </w:pPr>
      <w:rPr>
        <w:rFonts w:hint="default" w:ascii="Symbol" w:hAnsi="Symbol"/>
      </w:rPr>
    </w:lvl>
  </w:abstractNum>
  <w:abstractNum w:abstractNumId="6" w15:restartNumberingAfterBreak="0">
    <w:nsid w:val="FFFFFF82"/>
    <w:multiLevelType w:val="singleLevel"/>
    <w:tmpl w:val="9294E57E"/>
    <w:lvl w:ilvl="0">
      <w:start w:val="1"/>
      <w:numFmt w:val="bullet"/>
      <w:pStyle w:val="Bullet6"/>
      <w:lvlText w:val=""/>
      <w:lvlJc w:val="left"/>
      <w:pPr>
        <w:tabs>
          <w:tab w:val="num" w:pos="1080"/>
        </w:tabs>
        <w:ind w:left="1080" w:hanging="360"/>
      </w:pPr>
      <w:rPr>
        <w:rFonts w:hint="default" w:ascii="Symbol" w:hAnsi="Symbol"/>
      </w:rPr>
    </w:lvl>
  </w:abstractNum>
  <w:abstractNum w:abstractNumId="7" w15:restartNumberingAfterBreak="0">
    <w:nsid w:val="FFFFFF83"/>
    <w:multiLevelType w:val="singleLevel"/>
    <w:tmpl w:val="C6985AE2"/>
    <w:lvl w:ilvl="0">
      <w:start w:val="1"/>
      <w:numFmt w:val="bullet"/>
      <w:pStyle w:val="Attachment9"/>
      <w:lvlText w:val=""/>
      <w:lvlJc w:val="left"/>
      <w:pPr>
        <w:tabs>
          <w:tab w:val="num" w:pos="720"/>
        </w:tabs>
        <w:ind w:left="720" w:hanging="360"/>
      </w:pPr>
      <w:rPr>
        <w:rFonts w:hint="default" w:ascii="Symbol" w:hAnsi="Symbol"/>
      </w:rPr>
    </w:lvl>
  </w:abstractNum>
  <w:abstractNum w:abstractNumId="8" w15:restartNumberingAfterBreak="0">
    <w:nsid w:val="FFFFFF88"/>
    <w:multiLevelType w:val="singleLevel"/>
    <w:tmpl w:val="7A84926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C85D14"/>
    <w:lvl w:ilvl="0">
      <w:start w:val="1"/>
      <w:numFmt w:val="bullet"/>
      <w:pStyle w:val="Appendix9"/>
      <w:lvlText w:val=""/>
      <w:lvlJc w:val="left"/>
      <w:pPr>
        <w:tabs>
          <w:tab w:val="num" w:pos="360"/>
        </w:tabs>
        <w:ind w:left="360" w:hanging="360"/>
      </w:pPr>
      <w:rPr>
        <w:rFonts w:hint="default" w:ascii="Symbol" w:hAnsi="Symbol"/>
      </w:rPr>
    </w:lvl>
  </w:abstractNum>
  <w:abstractNum w:abstractNumId="10" w15:restartNumberingAfterBreak="0">
    <w:nsid w:val="01B5356F"/>
    <w:multiLevelType w:val="hybridMultilevel"/>
    <w:tmpl w:val="5088E528"/>
    <w:lvl w:ilvl="0" w:tplc="1C090001">
      <w:start w:val="1"/>
      <w:numFmt w:val="bullet"/>
      <w:lvlText w:val=""/>
      <w:lvlJc w:val="left"/>
      <w:pPr>
        <w:ind w:left="720" w:hanging="360"/>
      </w:pPr>
      <w:rPr>
        <w:rFonts w:hint="default" w:ascii="Symbol" w:hAnsi="Symbol"/>
      </w:rPr>
    </w:lvl>
    <w:lvl w:ilvl="1" w:tplc="1C090003" w:tentative="1">
      <w:start w:val="1"/>
      <w:numFmt w:val="bullet"/>
      <w:lvlText w:val="o"/>
      <w:lvlJc w:val="left"/>
      <w:pPr>
        <w:ind w:left="1440" w:hanging="360"/>
      </w:pPr>
      <w:rPr>
        <w:rFonts w:hint="default" w:ascii="Courier New" w:hAnsi="Courier New" w:cs="Courier New"/>
      </w:rPr>
    </w:lvl>
    <w:lvl w:ilvl="2" w:tplc="1C090005" w:tentative="1">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11" w15:restartNumberingAfterBreak="0">
    <w:nsid w:val="042F358A"/>
    <w:multiLevelType w:val="multilevel"/>
    <w:tmpl w:val="2F3435E6"/>
    <w:name w:val="Note"/>
    <w:lvl w:ilvl="0">
      <w:start w:val="1"/>
      <w:numFmt w:val="decimal"/>
      <w:lvlRestart w:val="0"/>
      <w:pStyle w:val="Note"/>
      <w:suff w:val="space"/>
      <w:lvlText w:val="NOTE:"/>
      <w:lvlJc w:val="left"/>
      <w:pPr>
        <w:tabs>
          <w:tab w:val="num" w:pos="0"/>
        </w:tabs>
        <w:ind w:left="0" w:firstLine="0"/>
      </w:pPr>
    </w:lvl>
    <w:lvl w:ilvl="1">
      <w:start w:val="1"/>
      <w:numFmt w:val="decimal"/>
      <w:pStyle w:val="NoteIndent"/>
      <w:suff w:val="space"/>
      <w:lvlText w:val="NOTE:"/>
      <w:lvlJc w:val="left"/>
      <w:pPr>
        <w:tabs>
          <w:tab w:val="num" w:pos="397"/>
        </w:tabs>
        <w:ind w:left="397" w:firstLine="0"/>
      </w:pPr>
    </w:lvl>
    <w:lvl w:ilvl="2">
      <w:start w:val="1"/>
      <w:numFmt w:val="decimal"/>
      <w:lvlRestart w:val="1"/>
      <w:pStyle w:val="NoteIndent2"/>
      <w:suff w:val="space"/>
      <w:lvlText w:val="NOTE:"/>
      <w:lvlJc w:val="left"/>
      <w:pPr>
        <w:tabs>
          <w:tab w:val="num" w:pos="794"/>
        </w:tabs>
        <w:ind w:left="794" w:firstLine="0"/>
      </w:pPr>
    </w:lvl>
    <w:lvl w:ilvl="3">
      <w:start w:val="1"/>
      <w:numFmt w:val="decimal"/>
      <w:lvlRestart w:val="1"/>
      <w:pStyle w:val="NoteNumbered"/>
      <w:suff w:val="space"/>
      <w:lvlText w:val="NOTE %4:"/>
      <w:lvlJc w:val="left"/>
      <w:pPr>
        <w:tabs>
          <w:tab w:val="num" w:pos="0"/>
        </w:tabs>
        <w:ind w:left="0" w:firstLine="0"/>
      </w:pPr>
    </w:lvl>
    <w:lvl w:ilvl="4">
      <w:start w:val="1"/>
      <w:numFmt w:val="decimal"/>
      <w:lvlRestart w:val="1"/>
      <w:pStyle w:val="NoteNumberedIndent"/>
      <w:suff w:val="space"/>
      <w:lvlText w:val="NOTE %5:"/>
      <w:lvlJc w:val="left"/>
      <w:pPr>
        <w:tabs>
          <w:tab w:val="num" w:pos="397"/>
        </w:tabs>
        <w:ind w:left="397" w:firstLine="0"/>
      </w:pPr>
      <w:rPr>
        <w:color w:val="auto"/>
      </w:rPr>
    </w:lvl>
    <w:lvl w:ilvl="5">
      <w:start w:val="1"/>
      <w:numFmt w:val="decimal"/>
      <w:lvlRestart w:val="1"/>
      <w:pStyle w:val="NoteNumberedIndent2"/>
      <w:suff w:val="space"/>
      <w:lvlText w:val="NOTE %6:"/>
      <w:lvlJc w:val="left"/>
      <w:pPr>
        <w:tabs>
          <w:tab w:val="num" w:pos="794"/>
        </w:tabs>
        <w:ind w:left="794" w:firstLine="0"/>
      </w:pPr>
      <w:rPr>
        <w:color w:val="auto"/>
      </w:rPr>
    </w:lvl>
    <w:lvl w:ilvl="6">
      <w:start w:val="1"/>
      <w:numFmt w:val="decimal"/>
      <w:lvlRestart w:val="1"/>
      <w:suff w:val="space"/>
      <w:lvlText w:val=""/>
      <w:lvlJc w:val="left"/>
      <w:pPr>
        <w:tabs>
          <w:tab w:val="num" w:pos="0"/>
        </w:tabs>
        <w:ind w:left="0" w:firstLine="0"/>
      </w:pPr>
      <w:rPr>
        <w:rFonts w:ascii="9999999" w:hAnsi="9999999"/>
      </w:rPr>
    </w:lvl>
    <w:lvl w:ilvl="7">
      <w:start w:val="1"/>
      <w:numFmt w:val="decimal"/>
      <w:lvlRestart w:val="1"/>
      <w:suff w:val="space"/>
      <w:lvlText w:val=""/>
      <w:lvlJc w:val="left"/>
      <w:pPr>
        <w:tabs>
          <w:tab w:val="num" w:pos="0"/>
        </w:tabs>
        <w:ind w:left="0" w:firstLine="0"/>
      </w:pPr>
      <w:rPr>
        <w:rFonts w:ascii="9999999" w:hAnsi="9999999"/>
        <w:color w:val="auto"/>
      </w:rPr>
    </w:lvl>
    <w:lvl w:ilvl="8">
      <w:start w:val="1"/>
      <w:numFmt w:val="decimal"/>
      <w:lvlRestart w:val="1"/>
      <w:suff w:val="space"/>
      <w:lvlText w:val=""/>
      <w:lvlJc w:val="left"/>
      <w:pPr>
        <w:tabs>
          <w:tab w:val="num" w:pos="0"/>
        </w:tabs>
        <w:ind w:left="0" w:firstLine="0"/>
      </w:pPr>
      <w:rPr>
        <w:rFonts w:ascii="9999999" w:hAnsi="9999999"/>
        <w:color w:val="auto"/>
      </w:rPr>
    </w:lvl>
  </w:abstractNum>
  <w:abstractNum w:abstractNumId="12" w15:restartNumberingAfterBreak="0">
    <w:nsid w:val="08FC4D7D"/>
    <w:multiLevelType w:val="hybridMultilevel"/>
    <w:tmpl w:val="E0301CFE"/>
    <w:lvl w:ilvl="0" w:tplc="1C090001">
      <w:start w:val="1"/>
      <w:numFmt w:val="bullet"/>
      <w:lvlText w:val=""/>
      <w:lvlJc w:val="left"/>
      <w:pPr>
        <w:ind w:left="720" w:hanging="360"/>
      </w:pPr>
      <w:rPr>
        <w:rFonts w:hint="default" w:ascii="Symbol" w:hAnsi="Symbol"/>
      </w:rPr>
    </w:lvl>
    <w:lvl w:ilvl="1" w:tplc="1C090003">
      <w:start w:val="1"/>
      <w:numFmt w:val="bullet"/>
      <w:lvlText w:val="o"/>
      <w:lvlJc w:val="left"/>
      <w:pPr>
        <w:ind w:left="1440" w:hanging="360"/>
      </w:pPr>
      <w:rPr>
        <w:rFonts w:hint="default" w:ascii="Courier New" w:hAnsi="Courier New" w:cs="Courier New"/>
      </w:rPr>
    </w:lvl>
    <w:lvl w:ilvl="2" w:tplc="1C090005">
      <w:start w:val="1"/>
      <w:numFmt w:val="bullet"/>
      <w:lvlText w:val=""/>
      <w:lvlJc w:val="left"/>
      <w:pPr>
        <w:ind w:left="2160" w:hanging="360"/>
      </w:pPr>
      <w:rPr>
        <w:rFonts w:hint="default" w:ascii="Wingdings" w:hAnsi="Wingdings"/>
      </w:rPr>
    </w:lvl>
    <w:lvl w:ilvl="3" w:tplc="1C090001">
      <w:start w:val="1"/>
      <w:numFmt w:val="bullet"/>
      <w:lvlText w:val=""/>
      <w:lvlJc w:val="left"/>
      <w:pPr>
        <w:ind w:left="2880" w:hanging="360"/>
      </w:pPr>
      <w:rPr>
        <w:rFonts w:hint="default" w:ascii="Symbol" w:hAnsi="Symbol"/>
      </w:rPr>
    </w:lvl>
    <w:lvl w:ilvl="4" w:tplc="1C090003">
      <w:start w:val="1"/>
      <w:numFmt w:val="bullet"/>
      <w:lvlText w:val="o"/>
      <w:lvlJc w:val="left"/>
      <w:pPr>
        <w:ind w:left="3600" w:hanging="360"/>
      </w:pPr>
      <w:rPr>
        <w:rFonts w:hint="default" w:ascii="Courier New" w:hAnsi="Courier New" w:cs="Courier New"/>
      </w:rPr>
    </w:lvl>
    <w:lvl w:ilvl="5" w:tplc="1C090005">
      <w:start w:val="1"/>
      <w:numFmt w:val="bullet"/>
      <w:lvlText w:val=""/>
      <w:lvlJc w:val="left"/>
      <w:pPr>
        <w:ind w:left="4320" w:hanging="360"/>
      </w:pPr>
      <w:rPr>
        <w:rFonts w:hint="default" w:ascii="Wingdings" w:hAnsi="Wingdings"/>
      </w:rPr>
    </w:lvl>
    <w:lvl w:ilvl="6" w:tplc="1C090001">
      <w:start w:val="1"/>
      <w:numFmt w:val="bullet"/>
      <w:lvlText w:val=""/>
      <w:lvlJc w:val="left"/>
      <w:pPr>
        <w:ind w:left="5040" w:hanging="360"/>
      </w:pPr>
      <w:rPr>
        <w:rFonts w:hint="default" w:ascii="Symbol" w:hAnsi="Symbol"/>
      </w:rPr>
    </w:lvl>
    <w:lvl w:ilvl="7" w:tplc="1C090003">
      <w:start w:val="1"/>
      <w:numFmt w:val="bullet"/>
      <w:lvlText w:val="o"/>
      <w:lvlJc w:val="left"/>
      <w:pPr>
        <w:ind w:left="5760" w:hanging="360"/>
      </w:pPr>
      <w:rPr>
        <w:rFonts w:hint="default" w:ascii="Courier New" w:hAnsi="Courier New" w:cs="Courier New"/>
      </w:rPr>
    </w:lvl>
    <w:lvl w:ilvl="8" w:tplc="1C090005">
      <w:start w:val="1"/>
      <w:numFmt w:val="bullet"/>
      <w:lvlText w:val=""/>
      <w:lvlJc w:val="left"/>
      <w:pPr>
        <w:ind w:left="6480" w:hanging="360"/>
      </w:pPr>
      <w:rPr>
        <w:rFonts w:hint="default" w:ascii="Wingdings" w:hAnsi="Wingdings"/>
      </w:rPr>
    </w:lvl>
  </w:abstractNum>
  <w:abstractNum w:abstractNumId="13" w15:restartNumberingAfterBreak="0">
    <w:nsid w:val="0CC212DF"/>
    <w:multiLevelType w:val="multilevel"/>
    <w:tmpl w:val="411C4080"/>
    <w:lvl w:ilvl="0">
      <w:start w:val="1"/>
      <w:numFmt w:val="decimal"/>
      <w:pStyle w:val="BGHeading1AltQ"/>
      <w:lvlText w:val="%1."/>
      <w:lvlJc w:val="left"/>
      <w:pPr>
        <w:tabs>
          <w:tab w:val="num" w:pos="720"/>
        </w:tabs>
        <w:ind w:left="720" w:hanging="720"/>
      </w:pPr>
      <w:rPr>
        <w:rFonts w:hint="default"/>
      </w:rPr>
    </w:lvl>
    <w:lvl w:ilvl="1">
      <w:start w:val="1"/>
      <w:numFmt w:val="decimal"/>
      <w:pStyle w:val="BGHeading2AltA"/>
      <w:lvlText w:val="%1.%2"/>
      <w:lvlJc w:val="left"/>
      <w:pPr>
        <w:tabs>
          <w:tab w:val="num" w:pos="1440"/>
        </w:tabs>
        <w:ind w:left="1440" w:hanging="1440"/>
      </w:pPr>
      <w:rPr>
        <w:rFonts w:hint="default"/>
      </w:rPr>
    </w:lvl>
    <w:lvl w:ilvl="2">
      <w:start w:val="1"/>
      <w:numFmt w:val="decimal"/>
      <w:pStyle w:val="BGHeading3AltZ"/>
      <w:lvlText w:val="%1.%2.%3"/>
      <w:lvlJc w:val="left"/>
      <w:pPr>
        <w:tabs>
          <w:tab w:val="num" w:pos="2160"/>
        </w:tabs>
        <w:ind w:left="2160" w:hanging="2160"/>
      </w:pPr>
      <w:rPr>
        <w:rFonts w:hint="default"/>
      </w:rPr>
    </w:lvl>
    <w:lvl w:ilvl="3">
      <w:start w:val="1"/>
      <w:numFmt w:val="decimal"/>
      <w:pStyle w:val="BGHeading4AltX"/>
      <w:lvlText w:val="%1.%2.%3.%4"/>
      <w:lvlJc w:val="left"/>
      <w:pPr>
        <w:tabs>
          <w:tab w:val="num" w:pos="2880"/>
        </w:tabs>
        <w:ind w:left="2880" w:hanging="2880"/>
      </w:pPr>
      <w:rPr>
        <w:rFonts w:hint="default"/>
      </w:rPr>
    </w:lvl>
    <w:lvl w:ilvl="4">
      <w:start w:val="1"/>
      <w:numFmt w:val="decimal"/>
      <w:pStyle w:val="BGHeading5AltC"/>
      <w:lvlText w:val="%1.%2.%3.%4.%5"/>
      <w:lvlJc w:val="left"/>
      <w:pPr>
        <w:tabs>
          <w:tab w:val="num" w:pos="3600"/>
        </w:tabs>
        <w:ind w:left="3600" w:hanging="360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4" w15:restartNumberingAfterBreak="0">
    <w:nsid w:val="0EFF7395"/>
    <w:multiLevelType w:val="multilevel"/>
    <w:tmpl w:val="AF525C16"/>
    <w:lvl w:ilvl="0">
      <w:start w:val="1"/>
      <w:numFmt w:val="decimal"/>
      <w:lvlRestart w:val="0"/>
      <w:pStyle w:val="ListOutline"/>
      <w:suff w:val="space"/>
      <w:lvlText w:val="%1."/>
      <w:lvlJc w:val="left"/>
      <w:pPr>
        <w:ind w:left="397" w:hanging="397"/>
      </w:pPr>
    </w:lvl>
    <w:lvl w:ilvl="1">
      <w:start w:val="1"/>
      <w:numFmt w:val="decimal"/>
      <w:pStyle w:val="ListOutline2"/>
      <w:suff w:val="space"/>
      <w:lvlText w:val="%1.%2"/>
      <w:lvlJc w:val="left"/>
      <w:pPr>
        <w:ind w:left="794" w:hanging="397"/>
      </w:pPr>
    </w:lvl>
    <w:lvl w:ilvl="2">
      <w:start w:val="1"/>
      <w:numFmt w:val="decimal"/>
      <w:pStyle w:val="ListOutline3"/>
      <w:suff w:val="space"/>
      <w:lvlText w:val="%1.%2.%3"/>
      <w:lvlJc w:val="left"/>
      <w:pPr>
        <w:ind w:left="1304" w:hanging="510"/>
      </w:pPr>
    </w:lvl>
    <w:lvl w:ilvl="3">
      <w:start w:val="1"/>
      <w:numFmt w:val="decimal"/>
      <w:pStyle w:val="ListOutline4"/>
      <w:suff w:val="space"/>
      <w:lvlText w:val="%1.%2.%3.%4"/>
      <w:lvlJc w:val="left"/>
      <w:pPr>
        <w:ind w:left="1701" w:hanging="397"/>
      </w:pPr>
    </w:lvl>
    <w:lvl w:ilvl="4">
      <w:start w:val="1"/>
      <w:numFmt w:val="decimal"/>
      <w:pStyle w:val="ListOutline5"/>
      <w:suff w:val="space"/>
      <w:lvlText w:val="%1.%2.%3.%4.%5"/>
      <w:lvlJc w:val="left"/>
      <w:pPr>
        <w:ind w:left="2098" w:hanging="397"/>
      </w:pPr>
    </w:lvl>
    <w:lvl w:ilvl="5">
      <w:start w:val="1"/>
      <w:numFmt w:val="decimal"/>
      <w:suff w:val="space"/>
      <w:lvlText w:val="%1.%2.%3.%4.%5.%6"/>
      <w:lvlJc w:val="left"/>
      <w:pPr>
        <w:ind w:left="2721" w:hanging="453"/>
      </w:pPr>
    </w:lvl>
    <w:lvl w:ilvl="6">
      <w:start w:val="1"/>
      <w:numFmt w:val="decimal"/>
      <w:suff w:val="space"/>
      <w:lvlText w:val="%1.%2.%3.%4.%5.%6.%7"/>
      <w:lvlJc w:val="left"/>
      <w:pPr>
        <w:ind w:left="3175" w:hanging="454"/>
      </w:pPr>
    </w:lvl>
    <w:lvl w:ilvl="7">
      <w:start w:val="1"/>
      <w:numFmt w:val="decimal"/>
      <w:lvlRestart w:val="5"/>
      <w:suff w:val="space"/>
      <w:lvlText w:val="%1.%2.%3.%4.%5.%6.%8"/>
      <w:lvlJc w:val="left"/>
      <w:pPr>
        <w:ind w:left="3628" w:hanging="453"/>
      </w:pPr>
    </w:lvl>
    <w:lvl w:ilvl="8">
      <w:start w:val="1"/>
      <w:numFmt w:val="decimal"/>
      <w:suff w:val="space"/>
      <w:lvlText w:val="%1.%2.%3.%4.%5.%6.%7.%8.%9"/>
      <w:lvlJc w:val="left"/>
      <w:pPr>
        <w:ind w:left="4082" w:hanging="454"/>
      </w:pPr>
    </w:lvl>
  </w:abstractNum>
  <w:abstractNum w:abstractNumId="15" w15:restartNumberingAfterBreak="0">
    <w:nsid w:val="101D66C3"/>
    <w:multiLevelType w:val="hybridMultilevel"/>
    <w:tmpl w:val="36CA57D6"/>
    <w:lvl w:ilvl="0" w:tplc="4CB29CBA">
      <w:start w:val="20"/>
      <w:numFmt w:val="bullet"/>
      <w:lvlText w:val="-"/>
      <w:lvlJc w:val="left"/>
      <w:pPr>
        <w:tabs>
          <w:tab w:val="num" w:pos="380"/>
        </w:tabs>
        <w:ind w:left="380" w:hanging="380"/>
      </w:pPr>
      <w:rPr>
        <w:rFonts w:hint="default" w:ascii="Arial" w:hAnsi="Arial" w:eastAsia="Times New Roman"/>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121318CC"/>
    <w:multiLevelType w:val="hybridMultilevel"/>
    <w:tmpl w:val="B0FE867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14676D10"/>
    <w:multiLevelType w:val="hybridMultilevel"/>
    <w:tmpl w:val="8E4EC5B0"/>
    <w:lvl w:ilvl="0" w:tplc="B204E09E">
      <w:start w:val="1"/>
      <w:numFmt w:val="lowerLetter"/>
      <w:pStyle w:val="Style23"/>
      <w:lvlText w:val="(%1)"/>
      <w:lvlJc w:val="left"/>
      <w:pPr>
        <w:tabs>
          <w:tab w:val="num" w:pos="1758"/>
        </w:tabs>
        <w:ind w:left="1758" w:hanging="624"/>
      </w:pPr>
      <w:rPr>
        <w:rFonts w:hint="default"/>
      </w:rPr>
    </w:lvl>
    <w:lvl w:ilvl="1" w:tplc="CD26C57C" w:tentative="1">
      <w:start w:val="1"/>
      <w:numFmt w:val="lowerLetter"/>
      <w:lvlText w:val="%2."/>
      <w:lvlJc w:val="left"/>
      <w:pPr>
        <w:tabs>
          <w:tab w:val="num" w:pos="1440"/>
        </w:tabs>
        <w:ind w:left="1440" w:hanging="360"/>
      </w:pPr>
    </w:lvl>
    <w:lvl w:ilvl="2" w:tplc="BF084C7A" w:tentative="1">
      <w:start w:val="1"/>
      <w:numFmt w:val="lowerRoman"/>
      <w:lvlText w:val="%3."/>
      <w:lvlJc w:val="right"/>
      <w:pPr>
        <w:tabs>
          <w:tab w:val="num" w:pos="2160"/>
        </w:tabs>
        <w:ind w:left="2160" w:hanging="180"/>
      </w:pPr>
    </w:lvl>
    <w:lvl w:ilvl="3" w:tplc="749279E2" w:tentative="1">
      <w:start w:val="1"/>
      <w:numFmt w:val="decimal"/>
      <w:lvlText w:val="%4."/>
      <w:lvlJc w:val="left"/>
      <w:pPr>
        <w:tabs>
          <w:tab w:val="num" w:pos="2880"/>
        </w:tabs>
        <w:ind w:left="2880" w:hanging="360"/>
      </w:pPr>
    </w:lvl>
    <w:lvl w:ilvl="4" w:tplc="5B04090E" w:tentative="1">
      <w:start w:val="1"/>
      <w:numFmt w:val="lowerLetter"/>
      <w:lvlText w:val="%5."/>
      <w:lvlJc w:val="left"/>
      <w:pPr>
        <w:tabs>
          <w:tab w:val="num" w:pos="3600"/>
        </w:tabs>
        <w:ind w:left="3600" w:hanging="360"/>
      </w:pPr>
    </w:lvl>
    <w:lvl w:ilvl="5" w:tplc="D9E6FFB4" w:tentative="1">
      <w:start w:val="1"/>
      <w:numFmt w:val="lowerRoman"/>
      <w:lvlText w:val="%6."/>
      <w:lvlJc w:val="right"/>
      <w:pPr>
        <w:tabs>
          <w:tab w:val="num" w:pos="4320"/>
        </w:tabs>
        <w:ind w:left="4320" w:hanging="180"/>
      </w:pPr>
    </w:lvl>
    <w:lvl w:ilvl="6" w:tplc="3B7C7166" w:tentative="1">
      <w:start w:val="1"/>
      <w:numFmt w:val="decimal"/>
      <w:lvlText w:val="%7."/>
      <w:lvlJc w:val="left"/>
      <w:pPr>
        <w:tabs>
          <w:tab w:val="num" w:pos="5040"/>
        </w:tabs>
        <w:ind w:left="5040" w:hanging="360"/>
      </w:pPr>
    </w:lvl>
    <w:lvl w:ilvl="7" w:tplc="D68091F4" w:tentative="1">
      <w:start w:val="1"/>
      <w:numFmt w:val="lowerLetter"/>
      <w:lvlText w:val="%8."/>
      <w:lvlJc w:val="left"/>
      <w:pPr>
        <w:tabs>
          <w:tab w:val="num" w:pos="5760"/>
        </w:tabs>
        <w:ind w:left="5760" w:hanging="360"/>
      </w:pPr>
    </w:lvl>
    <w:lvl w:ilvl="8" w:tplc="B9AA2C20" w:tentative="1">
      <w:start w:val="1"/>
      <w:numFmt w:val="lowerRoman"/>
      <w:lvlText w:val="%9."/>
      <w:lvlJc w:val="right"/>
      <w:pPr>
        <w:tabs>
          <w:tab w:val="num" w:pos="6480"/>
        </w:tabs>
        <w:ind w:left="6480" w:hanging="180"/>
      </w:pPr>
    </w:lvl>
  </w:abstractNum>
  <w:abstractNum w:abstractNumId="18" w15:restartNumberingAfterBreak="0">
    <w:nsid w:val="15D6755A"/>
    <w:multiLevelType w:val="hybridMultilevel"/>
    <w:tmpl w:val="A7A62EBE"/>
    <w:lvl w:ilvl="0" w:tplc="1C090001">
      <w:start w:val="1"/>
      <w:numFmt w:val="bullet"/>
      <w:lvlText w:val=""/>
      <w:lvlJc w:val="left"/>
      <w:pPr>
        <w:ind w:left="720" w:hanging="360"/>
      </w:pPr>
      <w:rPr>
        <w:rFonts w:hint="default" w:ascii="Symbol" w:hAnsi="Symbol"/>
      </w:rPr>
    </w:lvl>
    <w:lvl w:ilvl="1" w:tplc="1C090003">
      <w:start w:val="1"/>
      <w:numFmt w:val="bullet"/>
      <w:lvlText w:val="o"/>
      <w:lvlJc w:val="left"/>
      <w:pPr>
        <w:ind w:left="1440" w:hanging="360"/>
      </w:pPr>
      <w:rPr>
        <w:rFonts w:hint="default" w:ascii="Courier New" w:hAnsi="Courier New" w:cs="Courier New"/>
      </w:rPr>
    </w:lvl>
    <w:lvl w:ilvl="2" w:tplc="1C090005">
      <w:start w:val="1"/>
      <w:numFmt w:val="bullet"/>
      <w:lvlText w:val=""/>
      <w:lvlJc w:val="left"/>
      <w:pPr>
        <w:ind w:left="2160" w:hanging="360"/>
      </w:pPr>
      <w:rPr>
        <w:rFonts w:hint="default" w:ascii="Wingdings" w:hAnsi="Wingdings"/>
      </w:rPr>
    </w:lvl>
    <w:lvl w:ilvl="3" w:tplc="1C090001">
      <w:start w:val="1"/>
      <w:numFmt w:val="bullet"/>
      <w:lvlText w:val=""/>
      <w:lvlJc w:val="left"/>
      <w:pPr>
        <w:ind w:left="2880" w:hanging="360"/>
      </w:pPr>
      <w:rPr>
        <w:rFonts w:hint="default" w:ascii="Symbol" w:hAnsi="Symbol"/>
      </w:rPr>
    </w:lvl>
    <w:lvl w:ilvl="4" w:tplc="1C090003">
      <w:start w:val="1"/>
      <w:numFmt w:val="bullet"/>
      <w:lvlText w:val="o"/>
      <w:lvlJc w:val="left"/>
      <w:pPr>
        <w:ind w:left="3600" w:hanging="360"/>
      </w:pPr>
      <w:rPr>
        <w:rFonts w:hint="default" w:ascii="Courier New" w:hAnsi="Courier New" w:cs="Courier New"/>
      </w:rPr>
    </w:lvl>
    <w:lvl w:ilvl="5" w:tplc="1C090005">
      <w:start w:val="1"/>
      <w:numFmt w:val="bullet"/>
      <w:lvlText w:val=""/>
      <w:lvlJc w:val="left"/>
      <w:pPr>
        <w:ind w:left="4320" w:hanging="360"/>
      </w:pPr>
      <w:rPr>
        <w:rFonts w:hint="default" w:ascii="Wingdings" w:hAnsi="Wingdings"/>
      </w:rPr>
    </w:lvl>
    <w:lvl w:ilvl="6" w:tplc="1C090001">
      <w:start w:val="1"/>
      <w:numFmt w:val="bullet"/>
      <w:lvlText w:val=""/>
      <w:lvlJc w:val="left"/>
      <w:pPr>
        <w:ind w:left="5040" w:hanging="360"/>
      </w:pPr>
      <w:rPr>
        <w:rFonts w:hint="default" w:ascii="Symbol" w:hAnsi="Symbol"/>
      </w:rPr>
    </w:lvl>
    <w:lvl w:ilvl="7" w:tplc="1C090003">
      <w:start w:val="1"/>
      <w:numFmt w:val="bullet"/>
      <w:lvlText w:val="o"/>
      <w:lvlJc w:val="left"/>
      <w:pPr>
        <w:ind w:left="5760" w:hanging="360"/>
      </w:pPr>
      <w:rPr>
        <w:rFonts w:hint="default" w:ascii="Courier New" w:hAnsi="Courier New" w:cs="Courier New"/>
      </w:rPr>
    </w:lvl>
    <w:lvl w:ilvl="8" w:tplc="1C090005">
      <w:start w:val="1"/>
      <w:numFmt w:val="bullet"/>
      <w:lvlText w:val=""/>
      <w:lvlJc w:val="left"/>
      <w:pPr>
        <w:ind w:left="6480" w:hanging="360"/>
      </w:pPr>
      <w:rPr>
        <w:rFonts w:hint="default" w:ascii="Wingdings" w:hAnsi="Wingdings"/>
      </w:rPr>
    </w:lvl>
  </w:abstractNum>
  <w:abstractNum w:abstractNumId="19" w15:restartNumberingAfterBreak="0">
    <w:nsid w:val="16002840"/>
    <w:multiLevelType w:val="hybridMultilevel"/>
    <w:tmpl w:val="C4E4FB40"/>
    <w:lvl w:ilvl="0" w:tplc="1C090001">
      <w:start w:val="1"/>
      <w:numFmt w:val="bullet"/>
      <w:lvlText w:val=""/>
      <w:lvlJc w:val="left"/>
      <w:pPr>
        <w:ind w:left="720" w:hanging="360"/>
      </w:pPr>
      <w:rPr>
        <w:rFonts w:hint="default" w:ascii="Symbol" w:hAnsi="Symbol"/>
      </w:rPr>
    </w:lvl>
    <w:lvl w:ilvl="1" w:tplc="1C090003" w:tentative="1">
      <w:start w:val="1"/>
      <w:numFmt w:val="bullet"/>
      <w:lvlText w:val="o"/>
      <w:lvlJc w:val="left"/>
      <w:pPr>
        <w:ind w:left="1440" w:hanging="360"/>
      </w:pPr>
      <w:rPr>
        <w:rFonts w:hint="default" w:ascii="Courier New" w:hAnsi="Courier New" w:cs="Courier New"/>
      </w:rPr>
    </w:lvl>
    <w:lvl w:ilvl="2" w:tplc="1C090005" w:tentative="1">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20" w15:restartNumberingAfterBreak="0">
    <w:nsid w:val="1A061F61"/>
    <w:multiLevelType w:val="hybridMultilevel"/>
    <w:tmpl w:val="35FC6F06"/>
    <w:lvl w:ilvl="0" w:tplc="1C090001">
      <w:start w:val="1"/>
      <w:numFmt w:val="bullet"/>
      <w:lvlText w:val=""/>
      <w:lvlJc w:val="left"/>
      <w:pPr>
        <w:ind w:left="720" w:hanging="360"/>
      </w:pPr>
      <w:rPr>
        <w:rFonts w:hint="default" w:ascii="Symbol" w:hAnsi="Symbol"/>
      </w:rPr>
    </w:lvl>
    <w:lvl w:ilvl="1" w:tplc="1C090003" w:tentative="1">
      <w:start w:val="1"/>
      <w:numFmt w:val="bullet"/>
      <w:lvlText w:val="o"/>
      <w:lvlJc w:val="left"/>
      <w:pPr>
        <w:ind w:left="1440" w:hanging="360"/>
      </w:pPr>
      <w:rPr>
        <w:rFonts w:hint="default" w:ascii="Courier New" w:hAnsi="Courier New" w:cs="Courier New"/>
      </w:rPr>
    </w:lvl>
    <w:lvl w:ilvl="2" w:tplc="1C090005" w:tentative="1">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21" w15:restartNumberingAfterBreak="0">
    <w:nsid w:val="1B025409"/>
    <w:multiLevelType w:val="multilevel"/>
    <w:tmpl w:val="DDBAE1DC"/>
    <w:styleLink w:val="AMAIN1"/>
    <w:lvl w:ilvl="0">
      <w:start w:val="1"/>
      <w:numFmt w:val="decimal"/>
      <w:lvlText w:val="(%1)"/>
      <w:lvlJc w:val="left"/>
      <w:pPr>
        <w:tabs>
          <w:tab w:val="num" w:pos="1589"/>
        </w:tabs>
        <w:ind w:left="1589" w:hanging="879"/>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1B030AA7"/>
    <w:multiLevelType w:val="multilevel"/>
    <w:tmpl w:val="98D0DEBE"/>
    <w:lvl w:ilvl="0">
      <w:start w:val="1"/>
      <w:numFmt w:val="upperLetter"/>
      <w:lvlText w:val="'%1'"/>
      <w:lvlJc w:val="left"/>
      <w:pPr>
        <w:tabs>
          <w:tab w:val="left" w:pos="144"/>
        </w:tabs>
        <w:ind w:left="720" w:firstLine="0"/>
      </w:pPr>
      <w:rPr>
        <w:rFonts w:ascii="Times New Roman" w:hAnsi="Times New Roman" w:eastAsia="Times New Roman"/>
        <w:strike w:val="0"/>
        <w:dstrike w:val="0"/>
        <w:color w:val="000000"/>
        <w:spacing w:val="0"/>
        <w:w w:val="100"/>
        <w:sz w:val="20"/>
        <w:u w:val="none"/>
        <w:effect w:val="none"/>
        <w:vertAlign w:val="baseline"/>
        <w:lang w:val="de-D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1C215C51"/>
    <w:multiLevelType w:val="multilevel"/>
    <w:tmpl w:val="C00AD4DE"/>
    <w:name w:val="AppTable"/>
    <w:lvl w:ilvl="0">
      <w:start w:val="1"/>
      <w:numFmt w:val="upperLetter"/>
      <w:lvlRestart w:val="0"/>
      <w:suff w:val="nothing"/>
      <w:lvlText w:val="%1"/>
      <w:lvlJc w:val="left"/>
      <w:pPr>
        <w:tabs>
          <w:tab w:val="num" w:pos="0"/>
        </w:tabs>
        <w:ind w:left="0" w:firstLine="0"/>
      </w:pPr>
    </w:lvl>
    <w:lvl w:ilvl="1">
      <w:start w:val="1"/>
      <w:numFmt w:val="decimal"/>
      <w:pStyle w:val="CaptionAnnexTable"/>
      <w:suff w:val="nothing"/>
      <w:lvlText w:val="Table %1.%2"/>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lvlRestart w:val="5"/>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4" w15:restartNumberingAfterBreak="0">
    <w:nsid w:val="22C21D73"/>
    <w:multiLevelType w:val="singleLevel"/>
    <w:tmpl w:val="2F86AE3A"/>
    <w:lvl w:ilvl="0">
      <w:start w:val="1"/>
      <w:numFmt w:val="bullet"/>
      <w:lvlText w:val=""/>
      <w:lvlJc w:val="left"/>
      <w:pPr>
        <w:tabs>
          <w:tab w:val="num" w:pos="1440"/>
        </w:tabs>
        <w:ind w:left="1440" w:hanging="360"/>
      </w:pPr>
      <w:rPr>
        <w:rFonts w:hint="default" w:ascii="Symbol" w:hAnsi="Symbol"/>
      </w:rPr>
    </w:lvl>
  </w:abstractNum>
  <w:abstractNum w:abstractNumId="25" w15:restartNumberingAfterBreak="0">
    <w:nsid w:val="24DD6319"/>
    <w:multiLevelType w:val="multilevel"/>
    <w:tmpl w:val="D5048C6E"/>
    <w:lvl w:ilvl="0">
      <w:start w:val="1"/>
      <w:numFmt w:val="decimal"/>
      <w:lvlText w:val="%1."/>
      <w:lvlJc w:val="left"/>
      <w:pPr>
        <w:tabs>
          <w:tab w:val="num" w:pos="567"/>
        </w:tabs>
        <w:ind w:left="567" w:hanging="567"/>
      </w:pPr>
    </w:lvl>
    <w:lvl w:ilvl="1">
      <w:start w:val="1"/>
      <w:numFmt w:val="decimal"/>
      <w:lvlText w:val="%1.%2"/>
      <w:lvlJc w:val="left"/>
      <w:pPr>
        <w:tabs>
          <w:tab w:val="num" w:pos="1134"/>
        </w:tabs>
        <w:ind w:left="1134" w:hanging="567"/>
      </w:pPr>
      <w:rPr>
        <w:rFonts w:hint="default"/>
      </w:rPr>
    </w:lvl>
    <w:lvl w:ilvl="2">
      <w:start w:val="1"/>
      <w:numFmt w:val="decimal"/>
      <w:pStyle w:val="ThirdIndent"/>
      <w:lvlText w:val="%1.%2.%3"/>
      <w:lvlJc w:val="left"/>
      <w:pPr>
        <w:tabs>
          <w:tab w:val="num" w:pos="1780"/>
        </w:tabs>
        <w:ind w:left="1780" w:hanging="680"/>
      </w:pPr>
      <w:rPr>
        <w:rFonts w:hint="default"/>
      </w:rPr>
    </w:lvl>
    <w:lvl w:ilvl="3">
      <w:start w:val="1"/>
      <w:numFmt w:val="lowerLetter"/>
      <w:pStyle w:val="FourthIndent"/>
      <w:lvlText w:val="%4)"/>
      <w:lvlJc w:val="left"/>
      <w:pPr>
        <w:tabs>
          <w:tab w:val="num" w:pos="2268"/>
        </w:tabs>
        <w:ind w:left="2268" w:hanging="454"/>
      </w:pPr>
      <w:rPr>
        <w:rFonts w:hint="default" w:ascii="Arial" w:hAnsi="Arial"/>
        <w:b w:val="0"/>
        <w:i w:val="0"/>
        <w:sz w:val="22"/>
      </w:rPr>
    </w:lvl>
    <w:lvl w:ilvl="4">
      <w:start w:val="1"/>
      <w:numFmt w:val="lowerRoman"/>
      <w:lvlText w:val="%5)"/>
      <w:lvlJc w:val="left"/>
      <w:pPr>
        <w:tabs>
          <w:tab w:val="num" w:pos="2835"/>
        </w:tabs>
        <w:ind w:left="2835" w:hanging="567"/>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0">
    <w:nsid w:val="2912605D"/>
    <w:multiLevelType w:val="hybridMultilevel"/>
    <w:tmpl w:val="4238CABE"/>
    <w:lvl w:ilvl="0" w:tplc="1C090001">
      <w:start w:val="1"/>
      <w:numFmt w:val="bullet"/>
      <w:lvlText w:val=""/>
      <w:lvlJc w:val="left"/>
      <w:pPr>
        <w:ind w:left="774" w:hanging="360"/>
      </w:pPr>
      <w:rPr>
        <w:rFonts w:hint="default" w:ascii="Symbol" w:hAnsi="Symbol"/>
      </w:rPr>
    </w:lvl>
    <w:lvl w:ilvl="1" w:tplc="1C090003" w:tentative="1">
      <w:start w:val="1"/>
      <w:numFmt w:val="bullet"/>
      <w:lvlText w:val="o"/>
      <w:lvlJc w:val="left"/>
      <w:pPr>
        <w:ind w:left="1494" w:hanging="360"/>
      </w:pPr>
      <w:rPr>
        <w:rFonts w:hint="default" w:ascii="Courier New" w:hAnsi="Courier New" w:cs="Courier New"/>
      </w:rPr>
    </w:lvl>
    <w:lvl w:ilvl="2" w:tplc="1C090005" w:tentative="1">
      <w:start w:val="1"/>
      <w:numFmt w:val="bullet"/>
      <w:lvlText w:val=""/>
      <w:lvlJc w:val="left"/>
      <w:pPr>
        <w:ind w:left="2214" w:hanging="360"/>
      </w:pPr>
      <w:rPr>
        <w:rFonts w:hint="default" w:ascii="Wingdings" w:hAnsi="Wingdings"/>
      </w:rPr>
    </w:lvl>
    <w:lvl w:ilvl="3" w:tplc="1C090001" w:tentative="1">
      <w:start w:val="1"/>
      <w:numFmt w:val="bullet"/>
      <w:lvlText w:val=""/>
      <w:lvlJc w:val="left"/>
      <w:pPr>
        <w:ind w:left="2934" w:hanging="360"/>
      </w:pPr>
      <w:rPr>
        <w:rFonts w:hint="default" w:ascii="Symbol" w:hAnsi="Symbol"/>
      </w:rPr>
    </w:lvl>
    <w:lvl w:ilvl="4" w:tplc="1C090003" w:tentative="1">
      <w:start w:val="1"/>
      <w:numFmt w:val="bullet"/>
      <w:lvlText w:val="o"/>
      <w:lvlJc w:val="left"/>
      <w:pPr>
        <w:ind w:left="3654" w:hanging="360"/>
      </w:pPr>
      <w:rPr>
        <w:rFonts w:hint="default" w:ascii="Courier New" w:hAnsi="Courier New" w:cs="Courier New"/>
      </w:rPr>
    </w:lvl>
    <w:lvl w:ilvl="5" w:tplc="1C090005" w:tentative="1">
      <w:start w:val="1"/>
      <w:numFmt w:val="bullet"/>
      <w:lvlText w:val=""/>
      <w:lvlJc w:val="left"/>
      <w:pPr>
        <w:ind w:left="4374" w:hanging="360"/>
      </w:pPr>
      <w:rPr>
        <w:rFonts w:hint="default" w:ascii="Wingdings" w:hAnsi="Wingdings"/>
      </w:rPr>
    </w:lvl>
    <w:lvl w:ilvl="6" w:tplc="1C090001" w:tentative="1">
      <w:start w:val="1"/>
      <w:numFmt w:val="bullet"/>
      <w:lvlText w:val=""/>
      <w:lvlJc w:val="left"/>
      <w:pPr>
        <w:ind w:left="5094" w:hanging="360"/>
      </w:pPr>
      <w:rPr>
        <w:rFonts w:hint="default" w:ascii="Symbol" w:hAnsi="Symbol"/>
      </w:rPr>
    </w:lvl>
    <w:lvl w:ilvl="7" w:tplc="1C090003" w:tentative="1">
      <w:start w:val="1"/>
      <w:numFmt w:val="bullet"/>
      <w:lvlText w:val="o"/>
      <w:lvlJc w:val="left"/>
      <w:pPr>
        <w:ind w:left="5814" w:hanging="360"/>
      </w:pPr>
      <w:rPr>
        <w:rFonts w:hint="default" w:ascii="Courier New" w:hAnsi="Courier New" w:cs="Courier New"/>
      </w:rPr>
    </w:lvl>
    <w:lvl w:ilvl="8" w:tplc="1C090005" w:tentative="1">
      <w:start w:val="1"/>
      <w:numFmt w:val="bullet"/>
      <w:lvlText w:val=""/>
      <w:lvlJc w:val="left"/>
      <w:pPr>
        <w:ind w:left="6534" w:hanging="360"/>
      </w:pPr>
      <w:rPr>
        <w:rFonts w:hint="default" w:ascii="Wingdings" w:hAnsi="Wingdings"/>
      </w:rPr>
    </w:lvl>
  </w:abstractNum>
  <w:abstractNum w:abstractNumId="27" w15:restartNumberingAfterBreak="0">
    <w:nsid w:val="2A873192"/>
    <w:multiLevelType w:val="multilevel"/>
    <w:tmpl w:val="FE14D492"/>
    <w:lvl w:ilvl="0">
      <w:start w:val="1"/>
      <w:numFmt w:val="decimal"/>
      <w:pStyle w:val="Style3"/>
      <w:isLgl/>
      <w:lvlText w:val="%1."/>
      <w:lvlJc w:val="left"/>
      <w:pPr>
        <w:tabs>
          <w:tab w:val="num" w:pos="360"/>
        </w:tabs>
        <w:ind w:left="0" w:firstLine="0"/>
      </w:pPr>
      <w:rPr>
        <w:rFonts w:hint="default"/>
      </w:rPr>
    </w:lvl>
    <w:lvl w:ilvl="1">
      <w:start w:val="1"/>
      <w:numFmt w:val="decimal"/>
      <w:isLgl/>
      <w:lvlText w:val="%1.%2."/>
      <w:lvlJc w:val="left"/>
      <w:pPr>
        <w:tabs>
          <w:tab w:val="num" w:pos="360"/>
        </w:tabs>
        <w:ind w:left="0" w:firstLine="0"/>
      </w:pPr>
      <w:rPr>
        <w:rFonts w:hint="default"/>
      </w:rPr>
    </w:lvl>
    <w:lvl w:ilvl="2">
      <w:start w:val="1"/>
      <w:numFmt w:val="decimal"/>
      <w:isLgl/>
      <w:lvlText w:val="%1.%2.%3."/>
      <w:lvlJc w:val="left"/>
      <w:pPr>
        <w:tabs>
          <w:tab w:val="num" w:pos="720"/>
        </w:tabs>
        <w:ind w:left="0" w:firstLine="0"/>
      </w:pPr>
      <w:rPr>
        <w:rFonts w:hint="default"/>
      </w:rPr>
    </w:lvl>
    <w:lvl w:ilvl="3">
      <w:start w:val="1"/>
      <w:numFmt w:val="decimal"/>
      <w:isLgl/>
      <w:lvlText w:val="%1.%2.%3.%4."/>
      <w:lvlJc w:val="left"/>
      <w:pPr>
        <w:tabs>
          <w:tab w:val="num" w:pos="720"/>
        </w:tabs>
        <w:ind w:left="0" w:firstLine="0"/>
      </w:pPr>
      <w:rPr>
        <w:rFonts w:hint="default"/>
      </w:rPr>
    </w:lvl>
    <w:lvl w:ilvl="4">
      <w:start w:val="1"/>
      <w:numFmt w:val="decimal"/>
      <w:isLgl/>
      <w:lvlText w:val="%1.%2.%3.%4.%5."/>
      <w:lvlJc w:val="left"/>
      <w:pPr>
        <w:tabs>
          <w:tab w:val="num" w:pos="1080"/>
        </w:tabs>
        <w:ind w:left="0" w:firstLine="0"/>
      </w:pPr>
      <w:rPr>
        <w:rFonts w:hint="default"/>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8" w15:restartNumberingAfterBreak="0">
    <w:nsid w:val="2DA5509E"/>
    <w:multiLevelType w:val="hybridMultilevel"/>
    <w:tmpl w:val="0128DB44"/>
    <w:lvl w:ilvl="0" w:tplc="1C090001">
      <w:start w:val="1"/>
      <w:numFmt w:val="bullet"/>
      <w:lvlText w:val=""/>
      <w:lvlJc w:val="left"/>
      <w:pPr>
        <w:ind w:left="720" w:hanging="360"/>
      </w:pPr>
      <w:rPr>
        <w:rFonts w:hint="default" w:ascii="Symbol" w:hAnsi="Symbol"/>
      </w:rPr>
    </w:lvl>
    <w:lvl w:ilvl="1" w:tplc="1C090003">
      <w:start w:val="1"/>
      <w:numFmt w:val="bullet"/>
      <w:lvlText w:val="o"/>
      <w:lvlJc w:val="left"/>
      <w:pPr>
        <w:ind w:left="1440" w:hanging="360"/>
      </w:pPr>
      <w:rPr>
        <w:rFonts w:hint="default" w:ascii="Courier New" w:hAnsi="Courier New" w:cs="Courier New"/>
      </w:rPr>
    </w:lvl>
    <w:lvl w:ilvl="2" w:tplc="1C090005">
      <w:start w:val="1"/>
      <w:numFmt w:val="bullet"/>
      <w:lvlText w:val=""/>
      <w:lvlJc w:val="left"/>
      <w:pPr>
        <w:ind w:left="2160" w:hanging="360"/>
      </w:pPr>
      <w:rPr>
        <w:rFonts w:hint="default" w:ascii="Wingdings" w:hAnsi="Wingdings"/>
      </w:rPr>
    </w:lvl>
    <w:lvl w:ilvl="3" w:tplc="1C090001">
      <w:start w:val="1"/>
      <w:numFmt w:val="bullet"/>
      <w:lvlText w:val=""/>
      <w:lvlJc w:val="left"/>
      <w:pPr>
        <w:ind w:left="2880" w:hanging="360"/>
      </w:pPr>
      <w:rPr>
        <w:rFonts w:hint="default" w:ascii="Symbol" w:hAnsi="Symbol"/>
      </w:rPr>
    </w:lvl>
    <w:lvl w:ilvl="4" w:tplc="1C090003">
      <w:start w:val="1"/>
      <w:numFmt w:val="bullet"/>
      <w:lvlText w:val="o"/>
      <w:lvlJc w:val="left"/>
      <w:pPr>
        <w:ind w:left="3600" w:hanging="360"/>
      </w:pPr>
      <w:rPr>
        <w:rFonts w:hint="default" w:ascii="Courier New" w:hAnsi="Courier New" w:cs="Courier New"/>
      </w:rPr>
    </w:lvl>
    <w:lvl w:ilvl="5" w:tplc="1C090005">
      <w:start w:val="1"/>
      <w:numFmt w:val="bullet"/>
      <w:lvlText w:val=""/>
      <w:lvlJc w:val="left"/>
      <w:pPr>
        <w:ind w:left="4320" w:hanging="360"/>
      </w:pPr>
      <w:rPr>
        <w:rFonts w:hint="default" w:ascii="Wingdings" w:hAnsi="Wingdings"/>
      </w:rPr>
    </w:lvl>
    <w:lvl w:ilvl="6" w:tplc="1C090001">
      <w:start w:val="1"/>
      <w:numFmt w:val="bullet"/>
      <w:lvlText w:val=""/>
      <w:lvlJc w:val="left"/>
      <w:pPr>
        <w:ind w:left="5040" w:hanging="360"/>
      </w:pPr>
      <w:rPr>
        <w:rFonts w:hint="default" w:ascii="Symbol" w:hAnsi="Symbol"/>
      </w:rPr>
    </w:lvl>
    <w:lvl w:ilvl="7" w:tplc="1C090003">
      <w:start w:val="1"/>
      <w:numFmt w:val="bullet"/>
      <w:lvlText w:val="o"/>
      <w:lvlJc w:val="left"/>
      <w:pPr>
        <w:ind w:left="5760" w:hanging="360"/>
      </w:pPr>
      <w:rPr>
        <w:rFonts w:hint="default" w:ascii="Courier New" w:hAnsi="Courier New" w:cs="Courier New"/>
      </w:rPr>
    </w:lvl>
    <w:lvl w:ilvl="8" w:tplc="1C090005">
      <w:start w:val="1"/>
      <w:numFmt w:val="bullet"/>
      <w:lvlText w:val=""/>
      <w:lvlJc w:val="left"/>
      <w:pPr>
        <w:ind w:left="6480" w:hanging="360"/>
      </w:pPr>
      <w:rPr>
        <w:rFonts w:hint="default" w:ascii="Wingdings" w:hAnsi="Wingdings"/>
      </w:rPr>
    </w:lvl>
  </w:abstractNum>
  <w:abstractNum w:abstractNumId="29" w15:restartNumberingAfterBreak="0">
    <w:nsid w:val="2EEE11D9"/>
    <w:multiLevelType w:val="hybridMultilevel"/>
    <w:tmpl w:val="B6BA6AEA"/>
    <w:lvl w:ilvl="0" w:tplc="1C090001">
      <w:start w:val="1"/>
      <w:numFmt w:val="bullet"/>
      <w:lvlText w:val=""/>
      <w:lvlJc w:val="left"/>
      <w:pPr>
        <w:ind w:left="720" w:hanging="360"/>
      </w:pPr>
      <w:rPr>
        <w:rFonts w:hint="default" w:ascii="Symbol" w:hAnsi="Symbol"/>
      </w:rPr>
    </w:lvl>
    <w:lvl w:ilvl="1" w:tplc="1C090003">
      <w:start w:val="1"/>
      <w:numFmt w:val="bullet"/>
      <w:lvlText w:val="o"/>
      <w:lvlJc w:val="left"/>
      <w:pPr>
        <w:ind w:left="1440" w:hanging="360"/>
      </w:pPr>
      <w:rPr>
        <w:rFonts w:hint="default" w:ascii="Courier New" w:hAnsi="Courier New" w:cs="Courier New"/>
      </w:rPr>
    </w:lvl>
    <w:lvl w:ilvl="2" w:tplc="1C090005">
      <w:start w:val="1"/>
      <w:numFmt w:val="bullet"/>
      <w:lvlText w:val=""/>
      <w:lvlJc w:val="left"/>
      <w:pPr>
        <w:ind w:left="2160" w:hanging="360"/>
      </w:pPr>
      <w:rPr>
        <w:rFonts w:hint="default" w:ascii="Wingdings" w:hAnsi="Wingdings"/>
      </w:rPr>
    </w:lvl>
    <w:lvl w:ilvl="3" w:tplc="1C090001">
      <w:start w:val="1"/>
      <w:numFmt w:val="bullet"/>
      <w:lvlText w:val=""/>
      <w:lvlJc w:val="left"/>
      <w:pPr>
        <w:ind w:left="2880" w:hanging="360"/>
      </w:pPr>
      <w:rPr>
        <w:rFonts w:hint="default" w:ascii="Symbol" w:hAnsi="Symbol"/>
      </w:rPr>
    </w:lvl>
    <w:lvl w:ilvl="4" w:tplc="1C090003">
      <w:start w:val="1"/>
      <w:numFmt w:val="bullet"/>
      <w:lvlText w:val="o"/>
      <w:lvlJc w:val="left"/>
      <w:pPr>
        <w:ind w:left="3600" w:hanging="360"/>
      </w:pPr>
      <w:rPr>
        <w:rFonts w:hint="default" w:ascii="Courier New" w:hAnsi="Courier New" w:cs="Courier New"/>
      </w:rPr>
    </w:lvl>
    <w:lvl w:ilvl="5" w:tplc="1C090005">
      <w:start w:val="1"/>
      <w:numFmt w:val="bullet"/>
      <w:lvlText w:val=""/>
      <w:lvlJc w:val="left"/>
      <w:pPr>
        <w:ind w:left="4320" w:hanging="360"/>
      </w:pPr>
      <w:rPr>
        <w:rFonts w:hint="default" w:ascii="Wingdings" w:hAnsi="Wingdings"/>
      </w:rPr>
    </w:lvl>
    <w:lvl w:ilvl="6" w:tplc="1C090001">
      <w:start w:val="1"/>
      <w:numFmt w:val="bullet"/>
      <w:lvlText w:val=""/>
      <w:lvlJc w:val="left"/>
      <w:pPr>
        <w:ind w:left="5040" w:hanging="360"/>
      </w:pPr>
      <w:rPr>
        <w:rFonts w:hint="default" w:ascii="Symbol" w:hAnsi="Symbol"/>
      </w:rPr>
    </w:lvl>
    <w:lvl w:ilvl="7" w:tplc="1C090003">
      <w:start w:val="1"/>
      <w:numFmt w:val="bullet"/>
      <w:lvlText w:val="o"/>
      <w:lvlJc w:val="left"/>
      <w:pPr>
        <w:ind w:left="5760" w:hanging="360"/>
      </w:pPr>
      <w:rPr>
        <w:rFonts w:hint="default" w:ascii="Courier New" w:hAnsi="Courier New" w:cs="Courier New"/>
      </w:rPr>
    </w:lvl>
    <w:lvl w:ilvl="8" w:tplc="1C090005">
      <w:start w:val="1"/>
      <w:numFmt w:val="bullet"/>
      <w:lvlText w:val=""/>
      <w:lvlJc w:val="left"/>
      <w:pPr>
        <w:ind w:left="6480" w:hanging="360"/>
      </w:pPr>
      <w:rPr>
        <w:rFonts w:hint="default" w:ascii="Wingdings" w:hAnsi="Wingdings"/>
      </w:rPr>
    </w:lvl>
  </w:abstractNum>
  <w:abstractNum w:abstractNumId="30" w15:restartNumberingAfterBreak="0">
    <w:nsid w:val="30486CF3"/>
    <w:multiLevelType w:val="multilevel"/>
    <w:tmpl w:val="706C455C"/>
    <w:lvl w:ilvl="0">
      <w:start w:val="1"/>
      <w:numFmt w:val="bullet"/>
      <w:lvlRestart w:val="0"/>
      <w:pStyle w:val="Bullet1"/>
      <w:lvlText w:val=""/>
      <w:lvlJc w:val="left"/>
      <w:pPr>
        <w:tabs>
          <w:tab w:val="num" w:pos="397"/>
        </w:tabs>
        <w:ind w:left="397" w:hanging="397"/>
      </w:pPr>
      <w:rPr>
        <w:rFonts w:hint="default" w:ascii="Symbol" w:hAnsi="Symbol"/>
      </w:rPr>
    </w:lvl>
    <w:lvl w:ilvl="1">
      <w:start w:val="1"/>
      <w:numFmt w:val="bullet"/>
      <w:pStyle w:val="Bullet2"/>
      <w:lvlText w:val=""/>
      <w:lvlJc w:val="left"/>
      <w:pPr>
        <w:tabs>
          <w:tab w:val="num" w:pos="907"/>
        </w:tabs>
        <w:ind w:left="907" w:hanging="510"/>
      </w:pPr>
      <w:rPr>
        <w:rFonts w:hint="default" w:ascii="Symbol" w:hAnsi="Symbol"/>
      </w:rPr>
    </w:lvl>
    <w:lvl w:ilvl="2">
      <w:start w:val="1"/>
      <w:numFmt w:val="bullet"/>
      <w:pStyle w:val="Bullet3"/>
      <w:lvlText w:val=""/>
      <w:lvlJc w:val="left"/>
      <w:pPr>
        <w:tabs>
          <w:tab w:val="num" w:pos="1304"/>
        </w:tabs>
        <w:ind w:left="1304" w:hanging="397"/>
      </w:pPr>
      <w:rPr>
        <w:rFonts w:hint="default" w:ascii="Symbol" w:hAnsi="Symbol"/>
      </w:rPr>
    </w:lvl>
    <w:lvl w:ilvl="3">
      <w:start w:val="1"/>
      <w:numFmt w:val="bullet"/>
      <w:pStyle w:val="Bullet1"/>
      <w:lvlText w:val=""/>
      <w:lvlJc w:val="left"/>
      <w:pPr>
        <w:tabs>
          <w:tab w:val="num" w:pos="1701"/>
        </w:tabs>
        <w:ind w:left="1701" w:hanging="397"/>
      </w:pPr>
      <w:rPr>
        <w:rFonts w:hint="default" w:ascii="Symbol" w:hAnsi="Symbol"/>
      </w:rPr>
    </w:lvl>
    <w:lvl w:ilvl="4">
      <w:start w:val="1"/>
      <w:numFmt w:val="bullet"/>
      <w:pStyle w:val="Bullet2"/>
      <w:lvlText w:val=""/>
      <w:lvlJc w:val="left"/>
      <w:pPr>
        <w:tabs>
          <w:tab w:val="num" w:pos="2098"/>
        </w:tabs>
        <w:ind w:left="2098" w:hanging="397"/>
      </w:pPr>
      <w:rPr>
        <w:rFonts w:hint="default" w:ascii="Symbol" w:hAnsi="Symbol"/>
      </w:rPr>
    </w:lvl>
    <w:lvl w:ilvl="5">
      <w:start w:val="1"/>
      <w:numFmt w:val="bullet"/>
      <w:pStyle w:val="Bullet3"/>
      <w:lvlText w:val=""/>
      <w:lvlJc w:val="left"/>
      <w:pPr>
        <w:tabs>
          <w:tab w:val="num" w:pos="2494"/>
        </w:tabs>
        <w:ind w:left="2494" w:hanging="396"/>
      </w:pPr>
      <w:rPr>
        <w:rFonts w:hint="default" w:ascii="Symbol" w:hAnsi="Symbol"/>
      </w:rPr>
    </w:lvl>
    <w:lvl w:ilvl="6">
      <w:start w:val="1"/>
      <w:numFmt w:val="bullet"/>
      <w:lvlText w:val=""/>
      <w:lvlJc w:val="left"/>
      <w:pPr>
        <w:tabs>
          <w:tab w:val="num" w:pos="2891"/>
        </w:tabs>
        <w:ind w:left="2891" w:hanging="397"/>
      </w:pPr>
      <w:rPr>
        <w:rFonts w:hint="default" w:ascii="Symbol" w:hAnsi="Symbol"/>
      </w:rPr>
    </w:lvl>
    <w:lvl w:ilvl="7">
      <w:start w:val="1"/>
      <w:numFmt w:val="bullet"/>
      <w:lvlText w:val=""/>
      <w:lvlJc w:val="left"/>
      <w:pPr>
        <w:tabs>
          <w:tab w:val="num" w:pos="3685"/>
        </w:tabs>
        <w:ind w:left="3685" w:hanging="794"/>
      </w:pPr>
      <w:rPr>
        <w:rFonts w:hint="default" w:ascii="Symbol" w:hAnsi="Symbol"/>
      </w:rPr>
    </w:lvl>
    <w:lvl w:ilvl="8">
      <w:start w:val="1"/>
      <w:numFmt w:val="bullet"/>
      <w:lvlText w:val=""/>
      <w:lvlJc w:val="left"/>
      <w:pPr>
        <w:tabs>
          <w:tab w:val="num" w:pos="4082"/>
        </w:tabs>
        <w:ind w:left="4082" w:hanging="397"/>
      </w:pPr>
      <w:rPr>
        <w:rFonts w:hint="default" w:ascii="Symbol" w:hAnsi="Symbol"/>
      </w:rPr>
    </w:lvl>
  </w:abstractNum>
  <w:abstractNum w:abstractNumId="31" w15:restartNumberingAfterBreak="0">
    <w:nsid w:val="3C083E82"/>
    <w:multiLevelType w:val="hybridMultilevel"/>
    <w:tmpl w:val="F47E4E88"/>
    <w:lvl w:ilvl="0" w:tplc="1C090001">
      <w:start w:val="1"/>
      <w:numFmt w:val="bullet"/>
      <w:lvlText w:val=""/>
      <w:lvlJc w:val="left"/>
      <w:pPr>
        <w:ind w:left="-1431" w:hanging="360"/>
      </w:pPr>
      <w:rPr>
        <w:rFonts w:hint="default" w:ascii="Symbol" w:hAnsi="Symbol"/>
      </w:rPr>
    </w:lvl>
    <w:lvl w:ilvl="1" w:tplc="1C090003">
      <w:start w:val="1"/>
      <w:numFmt w:val="bullet"/>
      <w:lvlText w:val="o"/>
      <w:lvlJc w:val="left"/>
      <w:pPr>
        <w:ind w:left="-711" w:hanging="360"/>
      </w:pPr>
      <w:rPr>
        <w:rFonts w:hint="default" w:ascii="Courier New" w:hAnsi="Courier New" w:cs="Courier New"/>
      </w:rPr>
    </w:lvl>
    <w:lvl w:ilvl="2" w:tplc="1C090005">
      <w:start w:val="1"/>
      <w:numFmt w:val="bullet"/>
      <w:lvlText w:val=""/>
      <w:lvlJc w:val="left"/>
      <w:pPr>
        <w:ind w:left="9" w:hanging="360"/>
      </w:pPr>
      <w:rPr>
        <w:rFonts w:hint="default" w:ascii="Wingdings" w:hAnsi="Wingdings"/>
      </w:rPr>
    </w:lvl>
    <w:lvl w:ilvl="3" w:tplc="1C090001">
      <w:start w:val="1"/>
      <w:numFmt w:val="bullet"/>
      <w:lvlText w:val=""/>
      <w:lvlJc w:val="left"/>
      <w:pPr>
        <w:ind w:left="729" w:hanging="360"/>
      </w:pPr>
      <w:rPr>
        <w:rFonts w:hint="default" w:ascii="Symbol" w:hAnsi="Symbol"/>
      </w:rPr>
    </w:lvl>
    <w:lvl w:ilvl="4" w:tplc="1C090003">
      <w:start w:val="1"/>
      <w:numFmt w:val="bullet"/>
      <w:lvlText w:val="o"/>
      <w:lvlJc w:val="left"/>
      <w:pPr>
        <w:ind w:left="1449" w:hanging="360"/>
      </w:pPr>
      <w:rPr>
        <w:rFonts w:hint="default" w:ascii="Courier New" w:hAnsi="Courier New" w:cs="Courier New"/>
      </w:rPr>
    </w:lvl>
    <w:lvl w:ilvl="5" w:tplc="1C090005">
      <w:start w:val="1"/>
      <w:numFmt w:val="bullet"/>
      <w:lvlText w:val=""/>
      <w:lvlJc w:val="left"/>
      <w:pPr>
        <w:ind w:left="2169" w:hanging="360"/>
      </w:pPr>
      <w:rPr>
        <w:rFonts w:hint="default" w:ascii="Wingdings" w:hAnsi="Wingdings"/>
      </w:rPr>
    </w:lvl>
    <w:lvl w:ilvl="6" w:tplc="1C090001">
      <w:start w:val="1"/>
      <w:numFmt w:val="bullet"/>
      <w:lvlText w:val=""/>
      <w:lvlJc w:val="left"/>
      <w:pPr>
        <w:ind w:left="2889" w:hanging="360"/>
      </w:pPr>
      <w:rPr>
        <w:rFonts w:hint="default" w:ascii="Symbol" w:hAnsi="Symbol"/>
      </w:rPr>
    </w:lvl>
    <w:lvl w:ilvl="7" w:tplc="1C090003">
      <w:start w:val="1"/>
      <w:numFmt w:val="bullet"/>
      <w:lvlText w:val="o"/>
      <w:lvlJc w:val="left"/>
      <w:pPr>
        <w:ind w:left="3609" w:hanging="360"/>
      </w:pPr>
      <w:rPr>
        <w:rFonts w:hint="default" w:ascii="Courier New" w:hAnsi="Courier New" w:cs="Courier New"/>
      </w:rPr>
    </w:lvl>
    <w:lvl w:ilvl="8" w:tplc="1C090005">
      <w:start w:val="1"/>
      <w:numFmt w:val="bullet"/>
      <w:lvlText w:val=""/>
      <w:lvlJc w:val="left"/>
      <w:pPr>
        <w:ind w:left="4329" w:hanging="360"/>
      </w:pPr>
      <w:rPr>
        <w:rFonts w:hint="default" w:ascii="Wingdings" w:hAnsi="Wingdings"/>
      </w:rPr>
    </w:lvl>
  </w:abstractNum>
  <w:abstractNum w:abstractNumId="32" w15:restartNumberingAfterBreak="0">
    <w:nsid w:val="3C73364A"/>
    <w:multiLevelType w:val="hybridMultilevel"/>
    <w:tmpl w:val="C90A0998"/>
    <w:lvl w:ilvl="0" w:tplc="1C090001">
      <w:start w:val="1"/>
      <w:numFmt w:val="bullet"/>
      <w:lvlText w:val=""/>
      <w:lvlJc w:val="left"/>
      <w:pPr>
        <w:ind w:left="720" w:hanging="360"/>
      </w:pPr>
      <w:rPr>
        <w:rFonts w:hint="default" w:ascii="Symbol" w:hAnsi="Symbol"/>
      </w:rPr>
    </w:lvl>
    <w:lvl w:ilvl="1" w:tplc="1C090003">
      <w:start w:val="1"/>
      <w:numFmt w:val="bullet"/>
      <w:lvlText w:val="o"/>
      <w:lvlJc w:val="left"/>
      <w:pPr>
        <w:ind w:left="1440" w:hanging="360"/>
      </w:pPr>
      <w:rPr>
        <w:rFonts w:hint="default" w:ascii="Courier New" w:hAnsi="Courier New" w:cs="Courier New"/>
      </w:rPr>
    </w:lvl>
    <w:lvl w:ilvl="2" w:tplc="1C090005">
      <w:start w:val="1"/>
      <w:numFmt w:val="bullet"/>
      <w:lvlText w:val=""/>
      <w:lvlJc w:val="left"/>
      <w:pPr>
        <w:ind w:left="2160" w:hanging="360"/>
      </w:pPr>
      <w:rPr>
        <w:rFonts w:hint="default" w:ascii="Wingdings" w:hAnsi="Wingdings"/>
      </w:rPr>
    </w:lvl>
    <w:lvl w:ilvl="3" w:tplc="1C090001">
      <w:start w:val="1"/>
      <w:numFmt w:val="bullet"/>
      <w:lvlText w:val=""/>
      <w:lvlJc w:val="left"/>
      <w:pPr>
        <w:ind w:left="2880" w:hanging="360"/>
      </w:pPr>
      <w:rPr>
        <w:rFonts w:hint="default" w:ascii="Symbol" w:hAnsi="Symbol"/>
      </w:rPr>
    </w:lvl>
    <w:lvl w:ilvl="4" w:tplc="1C090003">
      <w:start w:val="1"/>
      <w:numFmt w:val="bullet"/>
      <w:lvlText w:val="o"/>
      <w:lvlJc w:val="left"/>
      <w:pPr>
        <w:ind w:left="3600" w:hanging="360"/>
      </w:pPr>
      <w:rPr>
        <w:rFonts w:hint="default" w:ascii="Courier New" w:hAnsi="Courier New" w:cs="Courier New"/>
      </w:rPr>
    </w:lvl>
    <w:lvl w:ilvl="5" w:tplc="1C090005">
      <w:start w:val="1"/>
      <w:numFmt w:val="bullet"/>
      <w:lvlText w:val=""/>
      <w:lvlJc w:val="left"/>
      <w:pPr>
        <w:ind w:left="4320" w:hanging="360"/>
      </w:pPr>
      <w:rPr>
        <w:rFonts w:hint="default" w:ascii="Wingdings" w:hAnsi="Wingdings"/>
      </w:rPr>
    </w:lvl>
    <w:lvl w:ilvl="6" w:tplc="1C090001">
      <w:start w:val="1"/>
      <w:numFmt w:val="bullet"/>
      <w:lvlText w:val=""/>
      <w:lvlJc w:val="left"/>
      <w:pPr>
        <w:ind w:left="5040" w:hanging="360"/>
      </w:pPr>
      <w:rPr>
        <w:rFonts w:hint="default" w:ascii="Symbol" w:hAnsi="Symbol"/>
      </w:rPr>
    </w:lvl>
    <w:lvl w:ilvl="7" w:tplc="1C090003">
      <w:start w:val="1"/>
      <w:numFmt w:val="bullet"/>
      <w:lvlText w:val="o"/>
      <w:lvlJc w:val="left"/>
      <w:pPr>
        <w:ind w:left="5760" w:hanging="360"/>
      </w:pPr>
      <w:rPr>
        <w:rFonts w:hint="default" w:ascii="Courier New" w:hAnsi="Courier New" w:cs="Courier New"/>
      </w:rPr>
    </w:lvl>
    <w:lvl w:ilvl="8" w:tplc="1C090005">
      <w:start w:val="1"/>
      <w:numFmt w:val="bullet"/>
      <w:lvlText w:val=""/>
      <w:lvlJc w:val="left"/>
      <w:pPr>
        <w:ind w:left="6480" w:hanging="360"/>
      </w:pPr>
      <w:rPr>
        <w:rFonts w:hint="default" w:ascii="Wingdings" w:hAnsi="Wingdings"/>
      </w:rPr>
    </w:lvl>
  </w:abstractNum>
  <w:abstractNum w:abstractNumId="33" w15:restartNumberingAfterBreak="0">
    <w:nsid w:val="3F445B87"/>
    <w:multiLevelType w:val="hybridMultilevel"/>
    <w:tmpl w:val="241CBDFC"/>
    <w:lvl w:ilvl="0" w:tplc="1C090001">
      <w:start w:val="1"/>
      <w:numFmt w:val="bullet"/>
      <w:lvlText w:val=""/>
      <w:lvlJc w:val="left"/>
      <w:pPr>
        <w:ind w:left="720" w:hanging="360"/>
      </w:pPr>
      <w:rPr>
        <w:rFonts w:hint="default" w:ascii="Symbol" w:hAnsi="Symbol"/>
      </w:rPr>
    </w:lvl>
    <w:lvl w:ilvl="1" w:tplc="1C090003" w:tentative="1">
      <w:start w:val="1"/>
      <w:numFmt w:val="bullet"/>
      <w:lvlText w:val="o"/>
      <w:lvlJc w:val="left"/>
      <w:pPr>
        <w:ind w:left="1440" w:hanging="360"/>
      </w:pPr>
      <w:rPr>
        <w:rFonts w:hint="default" w:ascii="Courier New" w:hAnsi="Courier New" w:cs="Courier New"/>
      </w:rPr>
    </w:lvl>
    <w:lvl w:ilvl="2" w:tplc="1C090005" w:tentative="1">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34" w15:restartNumberingAfterBreak="0">
    <w:nsid w:val="40472C66"/>
    <w:multiLevelType w:val="hybridMultilevel"/>
    <w:tmpl w:val="F028C2C0"/>
    <w:lvl w:ilvl="0" w:tplc="1C090001">
      <w:start w:val="1"/>
      <w:numFmt w:val="bullet"/>
      <w:lvlText w:val=""/>
      <w:lvlJc w:val="left"/>
      <w:pPr>
        <w:ind w:left="720" w:hanging="360"/>
      </w:pPr>
      <w:rPr>
        <w:rFonts w:hint="default" w:ascii="Symbol" w:hAnsi="Symbol"/>
      </w:rPr>
    </w:lvl>
    <w:lvl w:ilvl="1" w:tplc="1C090003">
      <w:start w:val="1"/>
      <w:numFmt w:val="bullet"/>
      <w:lvlText w:val="o"/>
      <w:lvlJc w:val="left"/>
      <w:pPr>
        <w:ind w:left="1440" w:hanging="360"/>
      </w:pPr>
      <w:rPr>
        <w:rFonts w:hint="default" w:ascii="Courier New" w:hAnsi="Courier New" w:cs="Courier New"/>
      </w:rPr>
    </w:lvl>
    <w:lvl w:ilvl="2" w:tplc="1C090005">
      <w:start w:val="1"/>
      <w:numFmt w:val="bullet"/>
      <w:lvlText w:val=""/>
      <w:lvlJc w:val="left"/>
      <w:pPr>
        <w:ind w:left="2160" w:hanging="360"/>
      </w:pPr>
      <w:rPr>
        <w:rFonts w:hint="default" w:ascii="Wingdings" w:hAnsi="Wingdings"/>
      </w:rPr>
    </w:lvl>
    <w:lvl w:ilvl="3" w:tplc="1C090001">
      <w:start w:val="1"/>
      <w:numFmt w:val="bullet"/>
      <w:lvlText w:val=""/>
      <w:lvlJc w:val="left"/>
      <w:pPr>
        <w:ind w:left="2880" w:hanging="360"/>
      </w:pPr>
      <w:rPr>
        <w:rFonts w:hint="default" w:ascii="Symbol" w:hAnsi="Symbol"/>
      </w:rPr>
    </w:lvl>
    <w:lvl w:ilvl="4" w:tplc="1C090003">
      <w:start w:val="1"/>
      <w:numFmt w:val="bullet"/>
      <w:lvlText w:val="o"/>
      <w:lvlJc w:val="left"/>
      <w:pPr>
        <w:ind w:left="3600" w:hanging="360"/>
      </w:pPr>
      <w:rPr>
        <w:rFonts w:hint="default" w:ascii="Courier New" w:hAnsi="Courier New" w:cs="Courier New"/>
      </w:rPr>
    </w:lvl>
    <w:lvl w:ilvl="5" w:tplc="1C090005">
      <w:start w:val="1"/>
      <w:numFmt w:val="bullet"/>
      <w:lvlText w:val=""/>
      <w:lvlJc w:val="left"/>
      <w:pPr>
        <w:ind w:left="4320" w:hanging="360"/>
      </w:pPr>
      <w:rPr>
        <w:rFonts w:hint="default" w:ascii="Wingdings" w:hAnsi="Wingdings"/>
      </w:rPr>
    </w:lvl>
    <w:lvl w:ilvl="6" w:tplc="1C090001">
      <w:start w:val="1"/>
      <w:numFmt w:val="bullet"/>
      <w:lvlText w:val=""/>
      <w:lvlJc w:val="left"/>
      <w:pPr>
        <w:ind w:left="5040" w:hanging="360"/>
      </w:pPr>
      <w:rPr>
        <w:rFonts w:hint="default" w:ascii="Symbol" w:hAnsi="Symbol"/>
      </w:rPr>
    </w:lvl>
    <w:lvl w:ilvl="7" w:tplc="1C090003">
      <w:start w:val="1"/>
      <w:numFmt w:val="bullet"/>
      <w:lvlText w:val="o"/>
      <w:lvlJc w:val="left"/>
      <w:pPr>
        <w:ind w:left="5760" w:hanging="360"/>
      </w:pPr>
      <w:rPr>
        <w:rFonts w:hint="default" w:ascii="Courier New" w:hAnsi="Courier New" w:cs="Courier New"/>
      </w:rPr>
    </w:lvl>
    <w:lvl w:ilvl="8" w:tplc="1C090005">
      <w:start w:val="1"/>
      <w:numFmt w:val="bullet"/>
      <w:lvlText w:val=""/>
      <w:lvlJc w:val="left"/>
      <w:pPr>
        <w:ind w:left="6480" w:hanging="360"/>
      </w:pPr>
      <w:rPr>
        <w:rFonts w:hint="default" w:ascii="Wingdings" w:hAnsi="Wingdings"/>
      </w:rPr>
    </w:lvl>
  </w:abstractNum>
  <w:abstractNum w:abstractNumId="35" w15:restartNumberingAfterBreak="0">
    <w:nsid w:val="4410600D"/>
    <w:multiLevelType w:val="hybridMultilevel"/>
    <w:tmpl w:val="54A246BE"/>
    <w:lvl w:ilvl="0" w:tplc="1C090001">
      <w:start w:val="1"/>
      <w:numFmt w:val="bullet"/>
      <w:lvlText w:val=""/>
      <w:lvlJc w:val="left"/>
      <w:pPr>
        <w:ind w:left="0" w:firstLine="0"/>
      </w:pPr>
      <w:rPr>
        <w:rFonts w:hint="default" w:ascii="Symbol" w:hAnsi="Symbol"/>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6" w15:restartNumberingAfterBreak="0">
    <w:nsid w:val="44175B0F"/>
    <w:multiLevelType w:val="hybridMultilevel"/>
    <w:tmpl w:val="339091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459F2ECA"/>
    <w:multiLevelType w:val="hybridMultilevel"/>
    <w:tmpl w:val="0BE47912"/>
    <w:lvl w:ilvl="0" w:tplc="1C090017">
      <w:start w:val="1"/>
      <w:numFmt w:val="lowerLetter"/>
      <w:lvlText w:val="%1)"/>
      <w:lvlJc w:val="left"/>
      <w:pPr>
        <w:ind w:left="1077" w:hanging="360"/>
      </w:pPr>
    </w:lvl>
    <w:lvl w:ilvl="1" w:tplc="1C090019">
      <w:start w:val="1"/>
      <w:numFmt w:val="lowerLetter"/>
      <w:lvlText w:val="%2."/>
      <w:lvlJc w:val="left"/>
      <w:pPr>
        <w:ind w:left="1797" w:hanging="360"/>
      </w:pPr>
    </w:lvl>
    <w:lvl w:ilvl="2" w:tplc="1C09001B">
      <w:start w:val="1"/>
      <w:numFmt w:val="lowerRoman"/>
      <w:lvlText w:val="%3."/>
      <w:lvlJc w:val="right"/>
      <w:pPr>
        <w:ind w:left="2517" w:hanging="180"/>
      </w:pPr>
    </w:lvl>
    <w:lvl w:ilvl="3" w:tplc="1C09000F">
      <w:start w:val="1"/>
      <w:numFmt w:val="decimal"/>
      <w:lvlText w:val="%4."/>
      <w:lvlJc w:val="left"/>
      <w:pPr>
        <w:ind w:left="3237" w:hanging="360"/>
      </w:pPr>
    </w:lvl>
    <w:lvl w:ilvl="4" w:tplc="1C090019">
      <w:start w:val="1"/>
      <w:numFmt w:val="lowerLetter"/>
      <w:lvlText w:val="%5."/>
      <w:lvlJc w:val="left"/>
      <w:pPr>
        <w:ind w:left="3957" w:hanging="360"/>
      </w:pPr>
    </w:lvl>
    <w:lvl w:ilvl="5" w:tplc="1C09001B">
      <w:start w:val="1"/>
      <w:numFmt w:val="lowerRoman"/>
      <w:lvlText w:val="%6."/>
      <w:lvlJc w:val="right"/>
      <w:pPr>
        <w:ind w:left="4677" w:hanging="180"/>
      </w:pPr>
    </w:lvl>
    <w:lvl w:ilvl="6" w:tplc="1C09000F">
      <w:start w:val="1"/>
      <w:numFmt w:val="decimal"/>
      <w:lvlText w:val="%7."/>
      <w:lvlJc w:val="left"/>
      <w:pPr>
        <w:ind w:left="5397" w:hanging="360"/>
      </w:pPr>
    </w:lvl>
    <w:lvl w:ilvl="7" w:tplc="1C090019">
      <w:start w:val="1"/>
      <w:numFmt w:val="lowerLetter"/>
      <w:lvlText w:val="%8."/>
      <w:lvlJc w:val="left"/>
      <w:pPr>
        <w:ind w:left="6117" w:hanging="360"/>
      </w:pPr>
    </w:lvl>
    <w:lvl w:ilvl="8" w:tplc="1C09001B">
      <w:start w:val="1"/>
      <w:numFmt w:val="lowerRoman"/>
      <w:lvlText w:val="%9."/>
      <w:lvlJc w:val="right"/>
      <w:pPr>
        <w:ind w:left="6837" w:hanging="180"/>
      </w:pPr>
    </w:lvl>
  </w:abstractNum>
  <w:abstractNum w:abstractNumId="38" w15:restartNumberingAfterBreak="0">
    <w:nsid w:val="45D841F1"/>
    <w:multiLevelType w:val="multilevel"/>
    <w:tmpl w:val="F054878C"/>
    <w:lvl w:ilvl="0">
      <w:start w:val="1"/>
      <w:numFmt w:val="decimal"/>
      <w:lvlRestart w:val="0"/>
      <w:pStyle w:val="TableNumbered1"/>
      <w:lvlText w:val="%1."/>
      <w:lvlJc w:val="left"/>
      <w:pPr>
        <w:tabs>
          <w:tab w:val="num" w:pos="397"/>
        </w:tabs>
        <w:ind w:left="397" w:hanging="397"/>
      </w:pPr>
    </w:lvl>
    <w:lvl w:ilvl="1">
      <w:start w:val="1"/>
      <w:numFmt w:val="lowerLetter"/>
      <w:pStyle w:val="TableNumbered2"/>
      <w:lvlText w:val="%2."/>
      <w:lvlJc w:val="left"/>
      <w:pPr>
        <w:tabs>
          <w:tab w:val="num" w:pos="794"/>
        </w:tabs>
        <w:ind w:left="794" w:hanging="397"/>
      </w:pPr>
    </w:lvl>
    <w:lvl w:ilvl="2">
      <w:start w:val="1"/>
      <w:numFmt w:val="lowerRoman"/>
      <w:pStyle w:val="TableNumbered3"/>
      <w:lvlText w:val="%3."/>
      <w:lvlJc w:val="left"/>
      <w:pPr>
        <w:tabs>
          <w:tab w:val="num" w:pos="1514"/>
        </w:tabs>
        <w:ind w:left="1191" w:hanging="397"/>
      </w:pPr>
    </w:lvl>
    <w:lvl w:ilvl="3">
      <w:start w:val="1"/>
      <w:numFmt w:val="bullet"/>
      <w:lvlText w:val=""/>
      <w:lvlJc w:val="left"/>
      <w:pPr>
        <w:tabs>
          <w:tab w:val="num" w:pos="1587"/>
        </w:tabs>
        <w:ind w:left="1587" w:hanging="396"/>
      </w:pPr>
      <w:rPr>
        <w:rFonts w:hint="default" w:ascii="Symbol" w:hAnsi="Symbol"/>
      </w:rPr>
    </w:lvl>
    <w:lvl w:ilvl="4">
      <w:start w:val="1"/>
      <w:numFmt w:val="bullet"/>
      <w:lvlText w:val=""/>
      <w:lvlJc w:val="left"/>
      <w:pPr>
        <w:tabs>
          <w:tab w:val="num" w:pos="1984"/>
        </w:tabs>
        <w:ind w:left="1984" w:hanging="397"/>
      </w:pPr>
      <w:rPr>
        <w:rFonts w:hint="default" w:ascii="Symbol" w:hAnsi="Symbol"/>
        <w:color w:val="auto"/>
      </w:rPr>
    </w:lvl>
    <w:lvl w:ilvl="5">
      <w:start w:val="1"/>
      <w:numFmt w:val="bullet"/>
      <w:lvlText w:val=""/>
      <w:lvlJc w:val="left"/>
      <w:pPr>
        <w:tabs>
          <w:tab w:val="num" w:pos="2381"/>
        </w:tabs>
        <w:ind w:left="2381" w:hanging="397"/>
      </w:pPr>
      <w:rPr>
        <w:rFonts w:hint="default" w:ascii="Symbol" w:hAnsi="Symbol"/>
      </w:rPr>
    </w:lvl>
    <w:lvl w:ilvl="6">
      <w:start w:val="1"/>
      <w:numFmt w:val="bullet"/>
      <w:lvlText w:val=""/>
      <w:lvlJc w:val="left"/>
      <w:pPr>
        <w:tabs>
          <w:tab w:val="num" w:pos="2778"/>
        </w:tabs>
        <w:ind w:left="2778" w:hanging="397"/>
      </w:pPr>
      <w:rPr>
        <w:rFonts w:hint="default" w:ascii="Symbol" w:hAnsi="Symbol"/>
        <w:color w:val="auto"/>
      </w:rPr>
    </w:lvl>
    <w:lvl w:ilvl="7">
      <w:start w:val="1"/>
      <w:numFmt w:val="bullet"/>
      <w:lvlText w:val=""/>
      <w:lvlJc w:val="left"/>
      <w:pPr>
        <w:tabs>
          <w:tab w:val="num" w:pos="3175"/>
        </w:tabs>
        <w:ind w:left="3175" w:hanging="397"/>
      </w:pPr>
      <w:rPr>
        <w:rFonts w:hint="default" w:ascii="Symbol" w:hAnsi="Symbol"/>
      </w:rPr>
    </w:lvl>
    <w:lvl w:ilvl="8">
      <w:start w:val="1"/>
      <w:numFmt w:val="bullet"/>
      <w:lvlText w:val=""/>
      <w:lvlJc w:val="left"/>
      <w:pPr>
        <w:tabs>
          <w:tab w:val="num" w:pos="3572"/>
        </w:tabs>
        <w:ind w:left="3572" w:hanging="397"/>
      </w:pPr>
      <w:rPr>
        <w:rFonts w:hint="default" w:ascii="Symbol" w:hAnsi="Symbol"/>
        <w:color w:val="auto"/>
      </w:rPr>
    </w:lvl>
  </w:abstractNum>
  <w:abstractNum w:abstractNumId="39" w15:restartNumberingAfterBreak="0">
    <w:nsid w:val="47BE7AAC"/>
    <w:multiLevelType w:val="multilevel"/>
    <w:tmpl w:val="30C0B4A6"/>
    <w:name w:val="Attachment"/>
    <w:lvl w:ilvl="0">
      <w:start w:val="1"/>
      <w:numFmt w:val="decimal"/>
      <w:lvlRestart w:val="0"/>
      <w:pStyle w:val="Attachment1"/>
      <w:suff w:val="nothing"/>
      <w:lvlText w:val="Attachment %1"/>
      <w:lvlJc w:val="left"/>
      <w:pPr>
        <w:ind w:left="0" w:firstLine="0"/>
      </w:pPr>
    </w:lvl>
    <w:lvl w:ilvl="1">
      <w:start w:val="1"/>
      <w:numFmt w:val="decimal"/>
      <w:pStyle w:val="Attachment2"/>
      <w:suff w:val="space"/>
      <w:lvlText w:val="%1.%2"/>
      <w:lvlJc w:val="left"/>
      <w:pPr>
        <w:ind w:left="397" w:hanging="397"/>
      </w:pPr>
    </w:lvl>
    <w:lvl w:ilvl="2">
      <w:start w:val="1"/>
      <w:numFmt w:val="decimal"/>
      <w:pStyle w:val="Attachment3"/>
      <w:suff w:val="space"/>
      <w:lvlText w:val="%1.%2.%3"/>
      <w:lvlJc w:val="left"/>
      <w:pPr>
        <w:ind w:left="397" w:hanging="397"/>
      </w:pPr>
    </w:lvl>
    <w:lvl w:ilvl="3">
      <w:start w:val="1"/>
      <w:numFmt w:val="decimal"/>
      <w:pStyle w:val="Attachment4"/>
      <w:suff w:val="space"/>
      <w:lvlText w:val="%1.%2.%3.%4"/>
      <w:lvlJc w:val="left"/>
      <w:pPr>
        <w:ind w:left="397" w:hanging="397"/>
      </w:pPr>
    </w:lvl>
    <w:lvl w:ilvl="4">
      <w:start w:val="1"/>
      <w:numFmt w:val="decimal"/>
      <w:pStyle w:val="Attachment1"/>
      <w:suff w:val="space"/>
      <w:lvlText w:val="%1.%2.%3.%4.%5"/>
      <w:lvlJc w:val="left"/>
      <w:pPr>
        <w:ind w:left="397" w:hanging="397"/>
      </w:pPr>
    </w:lvl>
    <w:lvl w:ilvl="5">
      <w:start w:val="1"/>
      <w:numFmt w:val="lowerLetter"/>
      <w:pStyle w:val="Attachment6"/>
      <w:lvlText w:val="%6."/>
      <w:lvlJc w:val="left"/>
      <w:pPr>
        <w:tabs>
          <w:tab w:val="num" w:pos="397"/>
        </w:tabs>
        <w:ind w:left="397" w:hanging="397"/>
      </w:pPr>
    </w:lvl>
    <w:lvl w:ilvl="6">
      <w:start w:val="1"/>
      <w:numFmt w:val="lowerRoman"/>
      <w:pStyle w:val="Attachment2"/>
      <w:lvlText w:val="%7."/>
      <w:lvlJc w:val="left"/>
      <w:pPr>
        <w:tabs>
          <w:tab w:val="num" w:pos="907"/>
        </w:tabs>
        <w:ind w:left="907" w:hanging="510"/>
      </w:pPr>
    </w:lvl>
    <w:lvl w:ilvl="7">
      <w:start w:val="1"/>
      <w:numFmt w:val="bullet"/>
      <w:pStyle w:val="Attachment3"/>
      <w:lvlText w:val=""/>
      <w:lvlJc w:val="left"/>
      <w:pPr>
        <w:tabs>
          <w:tab w:val="num" w:pos="1304"/>
        </w:tabs>
        <w:ind w:left="1304" w:hanging="397"/>
      </w:pPr>
      <w:rPr>
        <w:rFonts w:hint="default" w:ascii="Symbol" w:hAnsi="Symbol"/>
      </w:rPr>
    </w:lvl>
    <w:lvl w:ilvl="8">
      <w:start w:val="1"/>
      <w:numFmt w:val="bullet"/>
      <w:pStyle w:val="Attachment4"/>
      <w:lvlText w:val=""/>
      <w:lvlJc w:val="left"/>
      <w:pPr>
        <w:tabs>
          <w:tab w:val="num" w:pos="1701"/>
        </w:tabs>
        <w:ind w:left="1701" w:hanging="397"/>
      </w:pPr>
      <w:rPr>
        <w:rFonts w:hint="default" w:ascii="Symbol" w:hAnsi="Symbol"/>
        <w:color w:val="auto"/>
      </w:rPr>
    </w:lvl>
  </w:abstractNum>
  <w:abstractNum w:abstractNumId="40" w15:restartNumberingAfterBreak="0">
    <w:nsid w:val="49C96743"/>
    <w:multiLevelType w:val="multilevel"/>
    <w:tmpl w:val="917853F2"/>
    <w:name w:val="Appendix"/>
    <w:lvl w:ilvl="0">
      <w:start w:val="1"/>
      <w:numFmt w:val="upperLetter"/>
      <w:lvlRestart w:val="0"/>
      <w:pStyle w:val="Appendix1"/>
      <w:suff w:val="nothing"/>
      <w:lvlText w:val="Appendix %1"/>
      <w:lvlJc w:val="left"/>
      <w:pPr>
        <w:ind w:left="0" w:firstLine="0"/>
      </w:pPr>
    </w:lvl>
    <w:lvl w:ilvl="1">
      <w:start w:val="1"/>
      <w:numFmt w:val="decimal"/>
      <w:pStyle w:val="Appendix2"/>
      <w:suff w:val="space"/>
      <w:lvlText w:val="%1.%2"/>
      <w:lvlJc w:val="left"/>
      <w:pPr>
        <w:ind w:left="-4849" w:hanging="397"/>
      </w:pPr>
    </w:lvl>
    <w:lvl w:ilvl="2">
      <w:start w:val="1"/>
      <w:numFmt w:val="decimal"/>
      <w:pStyle w:val="Appendix3"/>
      <w:suff w:val="space"/>
      <w:lvlText w:val="%1.%2.%3"/>
      <w:lvlJc w:val="left"/>
      <w:pPr>
        <w:ind w:left="-4849" w:hanging="397"/>
      </w:pPr>
    </w:lvl>
    <w:lvl w:ilvl="3">
      <w:start w:val="1"/>
      <w:numFmt w:val="decimal"/>
      <w:pStyle w:val="Appendix4"/>
      <w:suff w:val="space"/>
      <w:lvlText w:val="%1.%2.%3.%4"/>
      <w:lvlJc w:val="left"/>
      <w:pPr>
        <w:ind w:left="-4849" w:hanging="397"/>
      </w:pPr>
    </w:lvl>
    <w:lvl w:ilvl="4">
      <w:start w:val="1"/>
      <w:numFmt w:val="decimal"/>
      <w:pStyle w:val="Appendix5"/>
      <w:suff w:val="space"/>
      <w:lvlText w:val="%1.%2.%3.%4.%5"/>
      <w:lvlJc w:val="left"/>
      <w:pPr>
        <w:ind w:left="-4849" w:hanging="397"/>
      </w:pPr>
    </w:lvl>
    <w:lvl w:ilvl="5">
      <w:start w:val="1"/>
      <w:numFmt w:val="lowerLetter"/>
      <w:pStyle w:val="Appendix6"/>
      <w:lvlText w:val="%6."/>
      <w:lvlJc w:val="left"/>
      <w:pPr>
        <w:tabs>
          <w:tab w:val="num" w:pos="-4849"/>
        </w:tabs>
        <w:ind w:left="-4849" w:hanging="397"/>
      </w:pPr>
    </w:lvl>
    <w:lvl w:ilvl="6">
      <w:start w:val="1"/>
      <w:numFmt w:val="lowerRoman"/>
      <w:pStyle w:val="Appendix1"/>
      <w:lvlText w:val="%7."/>
      <w:lvlJc w:val="left"/>
      <w:pPr>
        <w:tabs>
          <w:tab w:val="num" w:pos="-4339"/>
        </w:tabs>
        <w:ind w:left="-4339" w:hanging="510"/>
      </w:pPr>
    </w:lvl>
    <w:lvl w:ilvl="7">
      <w:start w:val="1"/>
      <w:numFmt w:val="bullet"/>
      <w:pStyle w:val="Appendix2"/>
      <w:lvlText w:val=""/>
      <w:lvlJc w:val="left"/>
      <w:pPr>
        <w:tabs>
          <w:tab w:val="num" w:pos="-3942"/>
        </w:tabs>
        <w:ind w:left="-3942" w:hanging="397"/>
      </w:pPr>
      <w:rPr>
        <w:rFonts w:hint="default" w:ascii="Symbol" w:hAnsi="Symbol"/>
      </w:rPr>
    </w:lvl>
    <w:lvl w:ilvl="8">
      <w:start w:val="1"/>
      <w:numFmt w:val="bullet"/>
      <w:pStyle w:val="Appendix3"/>
      <w:lvlText w:val=""/>
      <w:lvlJc w:val="left"/>
      <w:pPr>
        <w:tabs>
          <w:tab w:val="num" w:pos="-3545"/>
        </w:tabs>
        <w:ind w:left="-3545" w:hanging="397"/>
      </w:pPr>
      <w:rPr>
        <w:rFonts w:hint="default" w:ascii="Symbol" w:hAnsi="Symbol"/>
        <w:color w:val="auto"/>
      </w:rPr>
    </w:lvl>
  </w:abstractNum>
  <w:abstractNum w:abstractNumId="41" w15:restartNumberingAfterBreak="0">
    <w:nsid w:val="4C1D30C7"/>
    <w:multiLevelType w:val="hybridMultilevel"/>
    <w:tmpl w:val="0E6A5A80"/>
    <w:lvl w:ilvl="0" w:tplc="1C090001">
      <w:start w:val="1"/>
      <w:numFmt w:val="bullet"/>
      <w:lvlText w:val=""/>
      <w:lvlJc w:val="left"/>
      <w:pPr>
        <w:ind w:left="720" w:hanging="360"/>
      </w:pPr>
      <w:rPr>
        <w:rFonts w:hint="default" w:ascii="Symbol" w:hAnsi="Symbol"/>
      </w:rPr>
    </w:lvl>
    <w:lvl w:ilvl="1" w:tplc="1C090003">
      <w:start w:val="1"/>
      <w:numFmt w:val="bullet"/>
      <w:lvlText w:val="o"/>
      <w:lvlJc w:val="left"/>
      <w:pPr>
        <w:ind w:left="1440" w:hanging="360"/>
      </w:pPr>
      <w:rPr>
        <w:rFonts w:hint="default" w:ascii="Courier New" w:hAnsi="Courier New" w:cs="Courier New"/>
      </w:rPr>
    </w:lvl>
    <w:lvl w:ilvl="2" w:tplc="1C090005">
      <w:start w:val="1"/>
      <w:numFmt w:val="bullet"/>
      <w:lvlText w:val=""/>
      <w:lvlJc w:val="left"/>
      <w:pPr>
        <w:ind w:left="2160" w:hanging="360"/>
      </w:pPr>
      <w:rPr>
        <w:rFonts w:hint="default" w:ascii="Wingdings" w:hAnsi="Wingdings"/>
      </w:rPr>
    </w:lvl>
    <w:lvl w:ilvl="3" w:tplc="1C090001">
      <w:start w:val="1"/>
      <w:numFmt w:val="bullet"/>
      <w:lvlText w:val=""/>
      <w:lvlJc w:val="left"/>
      <w:pPr>
        <w:ind w:left="2880" w:hanging="360"/>
      </w:pPr>
      <w:rPr>
        <w:rFonts w:hint="default" w:ascii="Symbol" w:hAnsi="Symbol"/>
      </w:rPr>
    </w:lvl>
    <w:lvl w:ilvl="4" w:tplc="1C090003">
      <w:start w:val="1"/>
      <w:numFmt w:val="bullet"/>
      <w:lvlText w:val="o"/>
      <w:lvlJc w:val="left"/>
      <w:pPr>
        <w:ind w:left="3600" w:hanging="360"/>
      </w:pPr>
      <w:rPr>
        <w:rFonts w:hint="default" w:ascii="Courier New" w:hAnsi="Courier New" w:cs="Courier New"/>
      </w:rPr>
    </w:lvl>
    <w:lvl w:ilvl="5" w:tplc="1C090005">
      <w:start w:val="1"/>
      <w:numFmt w:val="bullet"/>
      <w:lvlText w:val=""/>
      <w:lvlJc w:val="left"/>
      <w:pPr>
        <w:ind w:left="4320" w:hanging="360"/>
      </w:pPr>
      <w:rPr>
        <w:rFonts w:hint="default" w:ascii="Wingdings" w:hAnsi="Wingdings"/>
      </w:rPr>
    </w:lvl>
    <w:lvl w:ilvl="6" w:tplc="1C090001">
      <w:start w:val="1"/>
      <w:numFmt w:val="bullet"/>
      <w:lvlText w:val=""/>
      <w:lvlJc w:val="left"/>
      <w:pPr>
        <w:ind w:left="5040" w:hanging="360"/>
      </w:pPr>
      <w:rPr>
        <w:rFonts w:hint="default" w:ascii="Symbol" w:hAnsi="Symbol"/>
      </w:rPr>
    </w:lvl>
    <w:lvl w:ilvl="7" w:tplc="1C090003">
      <w:start w:val="1"/>
      <w:numFmt w:val="bullet"/>
      <w:lvlText w:val="o"/>
      <w:lvlJc w:val="left"/>
      <w:pPr>
        <w:ind w:left="5760" w:hanging="360"/>
      </w:pPr>
      <w:rPr>
        <w:rFonts w:hint="default" w:ascii="Courier New" w:hAnsi="Courier New" w:cs="Courier New"/>
      </w:rPr>
    </w:lvl>
    <w:lvl w:ilvl="8" w:tplc="1C090005">
      <w:start w:val="1"/>
      <w:numFmt w:val="bullet"/>
      <w:lvlText w:val=""/>
      <w:lvlJc w:val="left"/>
      <w:pPr>
        <w:ind w:left="6480" w:hanging="360"/>
      </w:pPr>
      <w:rPr>
        <w:rFonts w:hint="default" w:ascii="Wingdings" w:hAnsi="Wingdings"/>
      </w:rPr>
    </w:lvl>
  </w:abstractNum>
  <w:abstractNum w:abstractNumId="42" w15:restartNumberingAfterBreak="0">
    <w:nsid w:val="509955E3"/>
    <w:multiLevelType w:val="hybridMultilevel"/>
    <w:tmpl w:val="4CD4F32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3" w15:restartNumberingAfterBreak="0">
    <w:nsid w:val="50F16FB2"/>
    <w:multiLevelType w:val="multilevel"/>
    <w:tmpl w:val="42529B26"/>
    <w:lvl w:ilvl="0">
      <w:start w:val="1"/>
      <w:numFmt w:val="decimal"/>
      <w:lvlRestart w:val="0"/>
      <w:pStyle w:val="TableOutline1"/>
      <w:suff w:val="space"/>
      <w:lvlText w:val="%1."/>
      <w:lvlJc w:val="left"/>
      <w:pPr>
        <w:ind w:left="397" w:hanging="397"/>
      </w:pPr>
    </w:lvl>
    <w:lvl w:ilvl="1">
      <w:start w:val="1"/>
      <w:numFmt w:val="decimal"/>
      <w:pStyle w:val="TableOutline2"/>
      <w:suff w:val="space"/>
      <w:lvlText w:val="%1.%2"/>
      <w:lvlJc w:val="left"/>
      <w:pPr>
        <w:ind w:left="794" w:hanging="397"/>
      </w:pPr>
    </w:lvl>
    <w:lvl w:ilvl="2">
      <w:start w:val="1"/>
      <w:numFmt w:val="decimal"/>
      <w:pStyle w:val="TableOutline3"/>
      <w:suff w:val="space"/>
      <w:lvlText w:val="%1.%2.%3"/>
      <w:lvlJc w:val="left"/>
      <w:pPr>
        <w:ind w:left="1191" w:hanging="397"/>
      </w:pPr>
    </w:lvl>
    <w:lvl w:ilvl="3">
      <w:start w:val="1"/>
      <w:numFmt w:val="decimal"/>
      <w:pStyle w:val="TableOutline4"/>
      <w:suff w:val="space"/>
      <w:lvlText w:val="%1.%2.%3.%4"/>
      <w:lvlJc w:val="left"/>
      <w:pPr>
        <w:ind w:left="1587" w:hanging="396"/>
      </w:pPr>
    </w:lvl>
    <w:lvl w:ilvl="4">
      <w:start w:val="1"/>
      <w:numFmt w:val="decimal"/>
      <w:pStyle w:val="TableOutline5"/>
      <w:suff w:val="space"/>
      <w:lvlText w:val="%1.%2.%3.%4.%5"/>
      <w:lvlJc w:val="left"/>
      <w:pPr>
        <w:ind w:left="1984" w:hanging="397"/>
      </w:pPr>
    </w:lvl>
    <w:lvl w:ilvl="5">
      <w:start w:val="1"/>
      <w:numFmt w:val="decimal"/>
      <w:pStyle w:val="TableOutline6"/>
      <w:suff w:val="space"/>
      <w:lvlText w:val="%1.%2.%3.%4.%5.%6"/>
      <w:lvlJc w:val="left"/>
      <w:pPr>
        <w:ind w:left="2381" w:hanging="397"/>
      </w:pPr>
    </w:lvl>
    <w:lvl w:ilvl="6">
      <w:start w:val="1"/>
      <w:numFmt w:val="decimal"/>
      <w:pStyle w:val="TableOutline7"/>
      <w:suff w:val="space"/>
      <w:lvlText w:val="%1.%2.%3.%4.%5.%6.%7"/>
      <w:lvlJc w:val="left"/>
      <w:pPr>
        <w:ind w:left="2778" w:hanging="397"/>
      </w:pPr>
    </w:lvl>
    <w:lvl w:ilvl="7">
      <w:start w:val="1"/>
      <w:numFmt w:val="decimal"/>
      <w:lvlText w:val="%1.%2.%3.%4.%5.%6.%7.%8"/>
      <w:lvlJc w:val="left"/>
      <w:pPr>
        <w:tabs>
          <w:tab w:val="num" w:pos="3175"/>
        </w:tabs>
        <w:ind w:left="3175" w:hanging="397"/>
      </w:pPr>
    </w:lvl>
    <w:lvl w:ilvl="8">
      <w:start w:val="1"/>
      <w:numFmt w:val="decimal"/>
      <w:lvlText w:val="%1.%2.%3.%4.%5.%6.%7.%8.%9"/>
      <w:lvlJc w:val="left"/>
      <w:pPr>
        <w:tabs>
          <w:tab w:val="num" w:pos="3572"/>
        </w:tabs>
        <w:ind w:left="3572" w:hanging="397"/>
      </w:pPr>
    </w:lvl>
  </w:abstractNum>
  <w:abstractNum w:abstractNumId="44" w15:restartNumberingAfterBreak="0">
    <w:nsid w:val="51197CEF"/>
    <w:multiLevelType w:val="hybridMultilevel"/>
    <w:tmpl w:val="574C5CFC"/>
    <w:lvl w:ilvl="0" w:tplc="1C090001">
      <w:start w:val="1"/>
      <w:numFmt w:val="bullet"/>
      <w:lvlText w:val=""/>
      <w:lvlJc w:val="left"/>
      <w:pPr>
        <w:ind w:left="720" w:hanging="360"/>
      </w:pPr>
      <w:rPr>
        <w:rFonts w:hint="default" w:ascii="Symbol" w:hAnsi="Symbol"/>
      </w:rPr>
    </w:lvl>
    <w:lvl w:ilvl="1" w:tplc="1C090003">
      <w:start w:val="1"/>
      <w:numFmt w:val="bullet"/>
      <w:lvlText w:val="o"/>
      <w:lvlJc w:val="left"/>
      <w:pPr>
        <w:ind w:left="1440" w:hanging="360"/>
      </w:pPr>
      <w:rPr>
        <w:rFonts w:hint="default" w:ascii="Courier New" w:hAnsi="Courier New" w:cs="Courier New"/>
      </w:rPr>
    </w:lvl>
    <w:lvl w:ilvl="2" w:tplc="1C090005">
      <w:start w:val="1"/>
      <w:numFmt w:val="bullet"/>
      <w:lvlText w:val=""/>
      <w:lvlJc w:val="left"/>
      <w:pPr>
        <w:ind w:left="2160" w:hanging="360"/>
      </w:pPr>
      <w:rPr>
        <w:rFonts w:hint="default" w:ascii="Wingdings" w:hAnsi="Wingdings"/>
      </w:rPr>
    </w:lvl>
    <w:lvl w:ilvl="3" w:tplc="1C090001">
      <w:start w:val="1"/>
      <w:numFmt w:val="bullet"/>
      <w:lvlText w:val=""/>
      <w:lvlJc w:val="left"/>
      <w:pPr>
        <w:ind w:left="2880" w:hanging="360"/>
      </w:pPr>
      <w:rPr>
        <w:rFonts w:hint="default" w:ascii="Symbol" w:hAnsi="Symbol"/>
      </w:rPr>
    </w:lvl>
    <w:lvl w:ilvl="4" w:tplc="1C090003">
      <w:start w:val="1"/>
      <w:numFmt w:val="bullet"/>
      <w:lvlText w:val="o"/>
      <w:lvlJc w:val="left"/>
      <w:pPr>
        <w:ind w:left="3600" w:hanging="360"/>
      </w:pPr>
      <w:rPr>
        <w:rFonts w:hint="default" w:ascii="Courier New" w:hAnsi="Courier New" w:cs="Courier New"/>
      </w:rPr>
    </w:lvl>
    <w:lvl w:ilvl="5" w:tplc="1C090005">
      <w:start w:val="1"/>
      <w:numFmt w:val="bullet"/>
      <w:lvlText w:val=""/>
      <w:lvlJc w:val="left"/>
      <w:pPr>
        <w:ind w:left="4320" w:hanging="360"/>
      </w:pPr>
      <w:rPr>
        <w:rFonts w:hint="default" w:ascii="Wingdings" w:hAnsi="Wingdings"/>
      </w:rPr>
    </w:lvl>
    <w:lvl w:ilvl="6" w:tplc="1C090001">
      <w:start w:val="1"/>
      <w:numFmt w:val="bullet"/>
      <w:lvlText w:val=""/>
      <w:lvlJc w:val="left"/>
      <w:pPr>
        <w:ind w:left="5040" w:hanging="360"/>
      </w:pPr>
      <w:rPr>
        <w:rFonts w:hint="default" w:ascii="Symbol" w:hAnsi="Symbol"/>
      </w:rPr>
    </w:lvl>
    <w:lvl w:ilvl="7" w:tplc="1C090003">
      <w:start w:val="1"/>
      <w:numFmt w:val="bullet"/>
      <w:lvlText w:val="o"/>
      <w:lvlJc w:val="left"/>
      <w:pPr>
        <w:ind w:left="5760" w:hanging="360"/>
      </w:pPr>
      <w:rPr>
        <w:rFonts w:hint="default" w:ascii="Courier New" w:hAnsi="Courier New" w:cs="Courier New"/>
      </w:rPr>
    </w:lvl>
    <w:lvl w:ilvl="8" w:tplc="1C090005">
      <w:start w:val="1"/>
      <w:numFmt w:val="bullet"/>
      <w:lvlText w:val=""/>
      <w:lvlJc w:val="left"/>
      <w:pPr>
        <w:ind w:left="6480" w:hanging="360"/>
      </w:pPr>
      <w:rPr>
        <w:rFonts w:hint="default" w:ascii="Wingdings" w:hAnsi="Wingdings"/>
      </w:rPr>
    </w:lvl>
  </w:abstractNum>
  <w:abstractNum w:abstractNumId="45" w15:restartNumberingAfterBreak="0">
    <w:nsid w:val="53BF05EE"/>
    <w:multiLevelType w:val="multilevel"/>
    <w:tmpl w:val="360AAF2C"/>
    <w:styleLink w:val="Style1"/>
    <w:lvl w:ilvl="0">
      <w:start w:val="1"/>
      <w:numFmt w:val="decimal"/>
      <w:lvlRestart w:val="0"/>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877"/>
        </w:tabs>
        <w:ind w:left="1304" w:hanging="510"/>
      </w:pPr>
      <w:rPr>
        <w:rFonts w:hint="default"/>
      </w:rPr>
    </w:lvl>
    <w:lvl w:ilvl="3">
      <w:start w:val="1"/>
      <w:numFmt w:val="bullet"/>
      <w:lvlText w:val="♦"/>
      <w:lvlJc w:val="left"/>
      <w:pPr>
        <w:tabs>
          <w:tab w:val="num" w:pos="1701"/>
        </w:tabs>
        <w:ind w:left="1701" w:hanging="397"/>
      </w:pPr>
      <w:rPr>
        <w:rFonts w:hint="default" w:ascii="Courier New" w:hAnsi="Courier New"/>
      </w:rPr>
    </w:lvl>
    <w:lvl w:ilvl="4">
      <w:start w:val="1"/>
      <w:numFmt w:val="bullet"/>
      <w:lvlText w:val=""/>
      <w:lvlJc w:val="left"/>
      <w:pPr>
        <w:tabs>
          <w:tab w:val="num" w:pos="2098"/>
        </w:tabs>
        <w:ind w:left="2098" w:hanging="397"/>
      </w:pPr>
      <w:rPr>
        <w:rFonts w:hint="default" w:ascii="Symbol" w:hAnsi="Symbol"/>
        <w:color w:val="auto"/>
      </w:rPr>
    </w:lvl>
    <w:lvl w:ilvl="5">
      <w:start w:val="1"/>
      <w:numFmt w:val="bullet"/>
      <w:lvlText w:val=""/>
      <w:lvlJc w:val="left"/>
      <w:pPr>
        <w:tabs>
          <w:tab w:val="num" w:pos="2721"/>
        </w:tabs>
        <w:ind w:left="2721" w:hanging="453"/>
      </w:pPr>
      <w:rPr>
        <w:rFonts w:hint="default" w:ascii="Symbol" w:hAnsi="Symbol"/>
        <w:color w:val="auto"/>
      </w:rPr>
    </w:lvl>
    <w:lvl w:ilvl="6">
      <w:start w:val="1"/>
      <w:numFmt w:val="bullet"/>
      <w:lvlText w:val=""/>
      <w:lvlJc w:val="left"/>
      <w:pPr>
        <w:tabs>
          <w:tab w:val="num" w:pos="3175"/>
        </w:tabs>
        <w:ind w:left="3175" w:hanging="454"/>
      </w:pPr>
      <w:rPr>
        <w:rFonts w:hint="default" w:ascii="Symbol" w:hAnsi="Symbol"/>
      </w:rPr>
    </w:lvl>
    <w:lvl w:ilvl="7">
      <w:start w:val="1"/>
      <w:numFmt w:val="bullet"/>
      <w:lvlText w:val=""/>
      <w:lvlJc w:val="left"/>
      <w:pPr>
        <w:tabs>
          <w:tab w:val="num" w:pos="3628"/>
        </w:tabs>
        <w:ind w:left="3628" w:hanging="453"/>
      </w:pPr>
      <w:rPr>
        <w:rFonts w:hint="default" w:ascii="Symbol" w:hAnsi="Symbol"/>
        <w:color w:val="auto"/>
      </w:rPr>
    </w:lvl>
    <w:lvl w:ilvl="8">
      <w:start w:val="1"/>
      <w:numFmt w:val="bullet"/>
      <w:lvlText w:val=""/>
      <w:lvlJc w:val="left"/>
      <w:pPr>
        <w:tabs>
          <w:tab w:val="num" w:pos="4082"/>
        </w:tabs>
        <w:ind w:left="4082" w:hanging="454"/>
      </w:pPr>
      <w:rPr>
        <w:rFonts w:hint="default" w:ascii="Symbol" w:hAnsi="Symbol"/>
        <w:color w:val="auto"/>
      </w:rPr>
    </w:lvl>
  </w:abstractNum>
  <w:abstractNum w:abstractNumId="46" w15:restartNumberingAfterBreak="0">
    <w:nsid w:val="55DF20D6"/>
    <w:multiLevelType w:val="multilevel"/>
    <w:tmpl w:val="B73CFD80"/>
    <w:lvl w:ilvl="0">
      <w:start w:val="1"/>
      <w:numFmt w:val="bullet"/>
      <w:lvlRestart w:val="0"/>
      <w:pStyle w:val="TableBullet1"/>
      <w:lvlText w:val=""/>
      <w:lvlJc w:val="left"/>
      <w:pPr>
        <w:tabs>
          <w:tab w:val="num" w:pos="397"/>
        </w:tabs>
        <w:ind w:left="397" w:hanging="397"/>
      </w:pPr>
      <w:rPr>
        <w:rFonts w:hint="default" w:ascii="Symbol" w:hAnsi="Symbol"/>
      </w:rPr>
    </w:lvl>
    <w:lvl w:ilvl="1">
      <w:start w:val="1"/>
      <w:numFmt w:val="bullet"/>
      <w:pStyle w:val="TableBullet1Indent"/>
      <w:lvlText w:val=""/>
      <w:lvlJc w:val="left"/>
      <w:pPr>
        <w:tabs>
          <w:tab w:val="num" w:pos="794"/>
        </w:tabs>
        <w:ind w:left="794" w:hanging="397"/>
      </w:pPr>
      <w:rPr>
        <w:rFonts w:hint="default" w:ascii="Symbol" w:hAnsi="Symbol"/>
      </w:rPr>
    </w:lvl>
    <w:lvl w:ilvl="2">
      <w:start w:val="1"/>
      <w:numFmt w:val="bullet"/>
      <w:pStyle w:val="TableBullet2"/>
      <w:lvlText w:val=""/>
      <w:lvlJc w:val="left"/>
      <w:pPr>
        <w:tabs>
          <w:tab w:val="num" w:pos="794"/>
        </w:tabs>
        <w:ind w:left="794" w:hanging="397"/>
      </w:pPr>
      <w:rPr>
        <w:rFonts w:hint="default" w:ascii="Symbol" w:hAnsi="Symbol"/>
      </w:rPr>
    </w:lvl>
    <w:lvl w:ilvl="3">
      <w:start w:val="1"/>
      <w:numFmt w:val="bullet"/>
      <w:pStyle w:val="TableBullet2Indent"/>
      <w:lvlText w:val=""/>
      <w:lvlJc w:val="left"/>
      <w:pPr>
        <w:tabs>
          <w:tab w:val="num" w:pos="1191"/>
        </w:tabs>
        <w:ind w:left="1191" w:hanging="397"/>
      </w:pPr>
      <w:rPr>
        <w:rFonts w:hint="default" w:ascii="Symbol" w:hAnsi="Symbol"/>
      </w:rPr>
    </w:lvl>
    <w:lvl w:ilvl="4">
      <w:start w:val="1"/>
      <w:numFmt w:val="bullet"/>
      <w:pStyle w:val="TableBullet3"/>
      <w:lvlText w:val=""/>
      <w:lvlJc w:val="left"/>
      <w:pPr>
        <w:tabs>
          <w:tab w:val="num" w:pos="1191"/>
        </w:tabs>
        <w:ind w:left="1191" w:hanging="397"/>
      </w:pPr>
      <w:rPr>
        <w:rFonts w:hint="default" w:ascii="Symbol" w:hAnsi="Symbol"/>
      </w:rPr>
    </w:lvl>
    <w:lvl w:ilvl="5">
      <w:start w:val="1"/>
      <w:numFmt w:val="bullet"/>
      <w:pStyle w:val="TableBullet3Indent"/>
      <w:lvlText w:val=""/>
      <w:lvlJc w:val="left"/>
      <w:pPr>
        <w:tabs>
          <w:tab w:val="num" w:pos="1587"/>
        </w:tabs>
        <w:ind w:left="1587" w:hanging="396"/>
      </w:pPr>
      <w:rPr>
        <w:rFonts w:hint="default" w:ascii="Symbol" w:hAnsi="Symbol"/>
      </w:rPr>
    </w:lvl>
    <w:lvl w:ilvl="6">
      <w:start w:val="1"/>
      <w:numFmt w:val="bullet"/>
      <w:pStyle w:val="TableBullet4"/>
      <w:lvlText w:val=""/>
      <w:lvlJc w:val="left"/>
      <w:pPr>
        <w:tabs>
          <w:tab w:val="num" w:pos="1587"/>
        </w:tabs>
        <w:ind w:left="1587" w:hanging="396"/>
      </w:pPr>
      <w:rPr>
        <w:rFonts w:hint="default" w:ascii="Symbol" w:hAnsi="Symbol"/>
      </w:rPr>
    </w:lvl>
    <w:lvl w:ilvl="7">
      <w:start w:val="1"/>
      <w:numFmt w:val="bullet"/>
      <w:pStyle w:val="TableBullet4Indent"/>
      <w:lvlText w:val=""/>
      <w:lvlJc w:val="left"/>
      <w:pPr>
        <w:tabs>
          <w:tab w:val="num" w:pos="1984"/>
        </w:tabs>
        <w:ind w:left="1984" w:hanging="397"/>
      </w:pPr>
      <w:rPr>
        <w:rFonts w:hint="default" w:ascii="Symbol" w:hAnsi="Symbol"/>
      </w:rPr>
    </w:lvl>
    <w:lvl w:ilvl="8">
      <w:start w:val="1"/>
      <w:numFmt w:val="bullet"/>
      <w:lvlText w:val=""/>
      <w:lvlJc w:val="left"/>
      <w:pPr>
        <w:tabs>
          <w:tab w:val="num" w:pos="1984"/>
        </w:tabs>
        <w:ind w:left="1984" w:hanging="397"/>
      </w:pPr>
      <w:rPr>
        <w:rFonts w:hint="default" w:ascii="Symbol" w:hAnsi="Symbol"/>
      </w:rPr>
    </w:lvl>
  </w:abstractNum>
  <w:abstractNum w:abstractNumId="47" w15:restartNumberingAfterBreak="0">
    <w:nsid w:val="5D124387"/>
    <w:multiLevelType w:val="hybridMultilevel"/>
    <w:tmpl w:val="25967642"/>
    <w:lvl w:ilvl="0" w:tplc="FFFFFFFF">
      <w:numFmt w:val="decimal"/>
      <w:pStyle w:val="Style2"/>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15:restartNumberingAfterBreak="0">
    <w:nsid w:val="60283614"/>
    <w:multiLevelType w:val="hybridMultilevel"/>
    <w:tmpl w:val="CF3020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9" w15:restartNumberingAfterBreak="0">
    <w:nsid w:val="60B26237"/>
    <w:multiLevelType w:val="multilevel"/>
    <w:tmpl w:val="6F36E4A2"/>
    <w:name w:val="sub clauses"/>
    <w:lvl w:ilvl="0">
      <w:start w:val="1"/>
      <w:numFmt w:val="decimal"/>
      <w:pStyle w:val="Sec8Clauses"/>
      <w:lvlText w:val="%1."/>
      <w:lvlJc w:val="left"/>
      <w:pPr>
        <w:ind w:left="432" w:hanging="432"/>
      </w:pPr>
      <w:rPr>
        <w:rFonts w:hint="default"/>
      </w:rPr>
    </w:lvl>
    <w:lvl w:ilvl="1">
      <w:start w:val="1"/>
      <w:numFmt w:val="decimal"/>
      <w:isLgl/>
      <w:lvlText w:val="%1.%2"/>
      <w:lvlJc w:val="left"/>
      <w:pPr>
        <w:ind w:left="957" w:hanging="615"/>
      </w:pPr>
      <w:rPr>
        <w:rFonts w:hint="default"/>
      </w:rPr>
    </w:lvl>
    <w:lvl w:ilvl="2">
      <w:start w:val="1"/>
      <w:numFmt w:val="decimal"/>
      <w:isLgl/>
      <w:lvlText w:val="%1.%2.%3"/>
      <w:lvlJc w:val="left"/>
      <w:pPr>
        <w:ind w:left="1062" w:hanging="720"/>
      </w:pPr>
      <w:rPr>
        <w:rFonts w:hint="default"/>
      </w:rPr>
    </w:lvl>
    <w:lvl w:ilvl="3">
      <w:start w:val="1"/>
      <w:numFmt w:val="decimal"/>
      <w:isLgl/>
      <w:lvlText w:val="%1.%2.%3.%4"/>
      <w:lvlJc w:val="left"/>
      <w:pPr>
        <w:ind w:left="1062" w:hanging="720"/>
      </w:pPr>
      <w:rPr>
        <w:rFonts w:hint="default"/>
      </w:rPr>
    </w:lvl>
    <w:lvl w:ilvl="4">
      <w:start w:val="1"/>
      <w:numFmt w:val="decimal"/>
      <w:isLgl/>
      <w:lvlText w:val="%1.%2.%3.%4.%5"/>
      <w:lvlJc w:val="left"/>
      <w:pPr>
        <w:ind w:left="1422" w:hanging="1080"/>
      </w:pPr>
      <w:rPr>
        <w:rFonts w:hint="default"/>
      </w:rPr>
    </w:lvl>
    <w:lvl w:ilvl="5">
      <w:start w:val="1"/>
      <w:numFmt w:val="decimal"/>
      <w:isLgl/>
      <w:lvlText w:val="%1.%2.%3.%4.%5.%6"/>
      <w:lvlJc w:val="left"/>
      <w:pPr>
        <w:ind w:left="1422" w:hanging="1080"/>
      </w:pPr>
      <w:rPr>
        <w:rFonts w:hint="default"/>
      </w:rPr>
    </w:lvl>
    <w:lvl w:ilvl="6">
      <w:start w:val="1"/>
      <w:numFmt w:val="decimal"/>
      <w:isLgl/>
      <w:lvlText w:val="%1.%2.%3.%4.%5.%6.%7"/>
      <w:lvlJc w:val="left"/>
      <w:pPr>
        <w:ind w:left="1782" w:hanging="1440"/>
      </w:pPr>
      <w:rPr>
        <w:rFonts w:hint="default"/>
      </w:rPr>
    </w:lvl>
    <w:lvl w:ilvl="7">
      <w:start w:val="1"/>
      <w:numFmt w:val="decimal"/>
      <w:isLgl/>
      <w:lvlText w:val="%1.%2.%3.%4.%5.%6.%7.%8"/>
      <w:lvlJc w:val="left"/>
      <w:pPr>
        <w:ind w:left="1782" w:hanging="1440"/>
      </w:pPr>
      <w:rPr>
        <w:rFonts w:hint="default"/>
      </w:rPr>
    </w:lvl>
    <w:lvl w:ilvl="8">
      <w:start w:val="1"/>
      <w:numFmt w:val="decimal"/>
      <w:isLgl/>
      <w:lvlText w:val="%1.%2.%3.%4.%5.%6.%7.%8.%9"/>
      <w:lvlJc w:val="left"/>
      <w:pPr>
        <w:ind w:left="2142" w:hanging="1800"/>
      </w:pPr>
      <w:rPr>
        <w:rFonts w:hint="default"/>
      </w:rPr>
    </w:lvl>
  </w:abstractNum>
  <w:abstractNum w:abstractNumId="50" w15:restartNumberingAfterBreak="0">
    <w:nsid w:val="63270F99"/>
    <w:multiLevelType w:val="multilevel"/>
    <w:tmpl w:val="471A0B86"/>
    <w:lvl w:ilvl="0">
      <w:start w:val="1"/>
      <w:numFmt w:val="bullet"/>
      <w:lvlText w:val=""/>
      <w:lvlJc w:val="left"/>
      <w:pPr>
        <w:tabs>
          <w:tab w:val="num" w:pos="851"/>
        </w:tabs>
        <w:ind w:left="851" w:hanging="851"/>
      </w:pPr>
      <w:rPr>
        <w:rFonts w:hint="default" w:ascii="Symbol" w:hAnsi="Symbol"/>
        <w:b w:val="0"/>
        <w:i w:val="0"/>
        <w:u w:val="none"/>
      </w:rPr>
    </w:lvl>
    <w:lvl w:ilvl="1">
      <w:start w:val="1"/>
      <w:numFmt w:val="bullet"/>
      <w:lvlText w:val=""/>
      <w:lvlJc w:val="left"/>
      <w:pPr>
        <w:tabs>
          <w:tab w:val="num" w:pos="1843"/>
        </w:tabs>
        <w:ind w:left="1843" w:hanging="992"/>
      </w:pPr>
      <w:rPr>
        <w:rFonts w:hint="default" w:ascii="Symbol" w:hAnsi="Symbol"/>
        <w:b w:val="0"/>
        <w:i w:val="0"/>
        <w:u w:val="none"/>
      </w:rPr>
    </w:lvl>
    <w:lvl w:ilvl="2">
      <w:start w:val="1"/>
      <w:numFmt w:val="bullet"/>
      <w:lvlText w:val=""/>
      <w:lvlJc w:val="left"/>
      <w:pPr>
        <w:tabs>
          <w:tab w:val="num" w:pos="3119"/>
        </w:tabs>
        <w:ind w:left="3119" w:hanging="1276"/>
      </w:pPr>
      <w:rPr>
        <w:rFonts w:hint="default" w:ascii="Symbol" w:hAnsi="Symbol"/>
        <w:b w:val="0"/>
        <w:i w:val="0"/>
        <w:u w:val="none"/>
      </w:rPr>
    </w:lvl>
    <w:lvl w:ilvl="3">
      <w:start w:val="1"/>
      <w:numFmt w:val="lowerLetter"/>
      <w:isLgl/>
      <w:lvlText w:val="%1(Not Defined)"/>
      <w:lvlJc w:val="left"/>
      <w:pPr>
        <w:tabs>
          <w:tab w:val="num" w:pos="4505"/>
        </w:tabs>
        <w:ind w:left="4122" w:hanging="1417"/>
      </w:pPr>
      <w:rPr>
        <w:rFonts w:hint="default"/>
        <w:b w:val="0"/>
        <w:i w:val="0"/>
        <w:u w:val="none"/>
      </w:rPr>
    </w:lvl>
    <w:lvl w:ilvl="4">
      <w:start w:val="1"/>
      <w:numFmt w:val="none"/>
      <w:lvlText w:val="(Not Defined)"/>
      <w:lvlJc w:val="left"/>
      <w:pPr>
        <w:tabs>
          <w:tab w:val="num" w:pos="5562"/>
        </w:tabs>
        <w:ind w:left="4689" w:hanging="567"/>
      </w:pPr>
      <w:rPr>
        <w:rFonts w:hint="default"/>
        <w:b w:val="0"/>
        <w:i w:val="0"/>
        <w:u w:val="none"/>
      </w:rPr>
    </w:lvl>
    <w:lvl w:ilvl="5">
      <w:start w:val="1"/>
      <w:numFmt w:val="none"/>
      <w:lvlText w:val="(Not Defined)"/>
      <w:lvlJc w:val="left"/>
      <w:pPr>
        <w:tabs>
          <w:tab w:val="num" w:pos="6129"/>
        </w:tabs>
        <w:ind w:left="5256" w:hanging="567"/>
      </w:pPr>
      <w:rPr>
        <w:rFonts w:hint="default"/>
        <w:b w:val="0"/>
        <w:i w:val="0"/>
      </w:rPr>
    </w:lvl>
    <w:lvl w:ilvl="6">
      <w:start w:val="1"/>
      <w:numFmt w:val="none"/>
      <w:lvlText w:val="(Not Defined)"/>
      <w:lvlJc w:val="left"/>
      <w:pPr>
        <w:tabs>
          <w:tab w:val="num" w:pos="4320"/>
        </w:tabs>
        <w:ind w:left="3960" w:hanging="1080"/>
      </w:pPr>
      <w:rPr>
        <w:rFonts w:hint="default"/>
        <w:b w:val="0"/>
        <w:i w:val="0"/>
      </w:rPr>
    </w:lvl>
    <w:lvl w:ilvl="7">
      <w:start w:val="1"/>
      <w:numFmt w:val="none"/>
      <w:lvlText w:val="(Not Defined)"/>
      <w:lvlJc w:val="left"/>
      <w:pPr>
        <w:tabs>
          <w:tab w:val="num" w:pos="4680"/>
        </w:tabs>
        <w:ind w:left="4464" w:hanging="1224"/>
      </w:pPr>
      <w:rPr>
        <w:rFonts w:hint="default"/>
        <w:b w:val="0"/>
        <w:i w:val="0"/>
      </w:rPr>
    </w:lvl>
    <w:lvl w:ilvl="8">
      <w:start w:val="1"/>
      <w:numFmt w:val="none"/>
      <w:lvlText w:val="(Not Defined)"/>
      <w:lvlJc w:val="left"/>
      <w:pPr>
        <w:tabs>
          <w:tab w:val="num" w:pos="5040"/>
        </w:tabs>
        <w:ind w:left="5040" w:hanging="1440"/>
      </w:pPr>
      <w:rPr>
        <w:rFonts w:hint="default"/>
        <w:b w:val="0"/>
        <w:i w:val="0"/>
      </w:rPr>
    </w:lvl>
  </w:abstractNum>
  <w:abstractNum w:abstractNumId="51" w15:restartNumberingAfterBreak="0">
    <w:nsid w:val="64F42460"/>
    <w:multiLevelType w:val="multilevel"/>
    <w:tmpl w:val="8A8211A6"/>
    <w:lvl w:ilvl="0">
      <w:start w:val="1"/>
      <w:numFmt w:val="decimal"/>
      <w:lvlRestart w:val="0"/>
      <w:isLgl/>
      <w:lvlText w:val="%1."/>
      <w:lvlJc w:val="left"/>
      <w:pPr>
        <w:tabs>
          <w:tab w:val="num" w:pos="850"/>
        </w:tabs>
        <w:ind w:left="850" w:hanging="850"/>
      </w:pPr>
      <w:rPr>
        <w:rFonts w:hint="default" w:ascii="Arial" w:hAnsi="Arial" w:cs="Arial"/>
        <w:b w:val="0"/>
        <w:i w:val="0"/>
        <w:sz w:val="20"/>
        <w:szCs w:val="20"/>
        <w:u w:val="none"/>
      </w:rPr>
    </w:lvl>
    <w:lvl w:ilvl="1">
      <w:start w:val="1"/>
      <w:numFmt w:val="decimal"/>
      <w:isLgl/>
      <w:lvlText w:val="%1.%2"/>
      <w:lvlJc w:val="left"/>
      <w:pPr>
        <w:tabs>
          <w:tab w:val="num" w:pos="1134"/>
        </w:tabs>
        <w:ind w:left="1134" w:hanging="1134"/>
      </w:pPr>
      <w:rPr>
        <w:rFonts w:hint="default" w:ascii="Arial" w:hAnsi="Arial" w:cs="Arial"/>
        <w:b w:val="0"/>
        <w:i w:val="0"/>
        <w:sz w:val="20"/>
        <w:szCs w:val="20"/>
        <w:u w:val="none"/>
      </w:rPr>
    </w:lvl>
    <w:lvl w:ilvl="2">
      <w:start w:val="1"/>
      <w:numFmt w:val="decimal"/>
      <w:isLgl/>
      <w:lvlText w:val="%1.%2.%3"/>
      <w:lvlJc w:val="left"/>
      <w:pPr>
        <w:tabs>
          <w:tab w:val="num" w:pos="1417"/>
        </w:tabs>
        <w:ind w:left="1417" w:hanging="1417"/>
      </w:pPr>
      <w:rPr>
        <w:rFonts w:hint="default" w:ascii="Arial" w:hAnsi="Arial" w:cs="Arial"/>
        <w:b w:val="0"/>
        <w:i w:val="0"/>
        <w:sz w:val="22"/>
        <w:u w:val="none"/>
      </w:rPr>
    </w:lvl>
    <w:lvl w:ilvl="3">
      <w:start w:val="1"/>
      <w:numFmt w:val="decimal"/>
      <w:isLgl/>
      <w:lvlText w:val="%1.%2.%3.%4"/>
      <w:lvlJc w:val="left"/>
      <w:pPr>
        <w:tabs>
          <w:tab w:val="num" w:pos="1701"/>
        </w:tabs>
        <w:ind w:left="1701" w:hanging="1701"/>
      </w:pPr>
      <w:rPr>
        <w:rFonts w:hint="default" w:ascii="Arial" w:hAnsi="Arial" w:cs="Arial"/>
        <w:b w:val="0"/>
        <w:i w:val="0"/>
        <w:sz w:val="22"/>
        <w:u w:val="none"/>
      </w:rPr>
    </w:lvl>
    <w:lvl w:ilvl="4">
      <w:start w:val="1"/>
      <w:numFmt w:val="decimal"/>
      <w:isLgl/>
      <w:lvlText w:val="%1.%2.%3.%4.%5"/>
      <w:lvlJc w:val="left"/>
      <w:pPr>
        <w:tabs>
          <w:tab w:val="num" w:pos="1984"/>
        </w:tabs>
        <w:ind w:left="1984" w:hanging="1984"/>
      </w:pPr>
      <w:rPr>
        <w:rFonts w:hint="default" w:ascii="Arial" w:hAnsi="Arial" w:cs="Arial"/>
        <w:b w:val="0"/>
        <w:i w:val="0"/>
        <w:sz w:val="22"/>
        <w:u w:val="none"/>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2" w15:restartNumberingAfterBreak="0">
    <w:nsid w:val="6ADD6D43"/>
    <w:multiLevelType w:val="hybridMultilevel"/>
    <w:tmpl w:val="FD8205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CBA727D"/>
    <w:multiLevelType w:val="hybridMultilevel"/>
    <w:tmpl w:val="D45C472E"/>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54" w15:restartNumberingAfterBreak="0">
    <w:nsid w:val="6ED81E4E"/>
    <w:multiLevelType w:val="multilevel"/>
    <w:tmpl w:val="985221CC"/>
    <w:lvl w:ilvl="0">
      <w:start w:val="1"/>
      <w:numFmt w:val="bullet"/>
      <w:lvlRestart w:val="0"/>
      <w:pStyle w:val="Bullet1Indent"/>
      <w:lvlText w:val=""/>
      <w:lvlJc w:val="left"/>
      <w:pPr>
        <w:tabs>
          <w:tab w:val="num" w:pos="907"/>
        </w:tabs>
        <w:ind w:left="907" w:hanging="510"/>
      </w:pPr>
      <w:rPr>
        <w:rFonts w:hint="default" w:ascii="Symbol" w:hAnsi="Symbol"/>
        <w:color w:val="auto"/>
      </w:rPr>
    </w:lvl>
    <w:lvl w:ilvl="1">
      <w:start w:val="1"/>
      <w:numFmt w:val="bullet"/>
      <w:pStyle w:val="Bullet2Indent"/>
      <w:lvlText w:val=""/>
      <w:lvlJc w:val="left"/>
      <w:pPr>
        <w:tabs>
          <w:tab w:val="num" w:pos="1304"/>
        </w:tabs>
        <w:ind w:left="1304" w:hanging="397"/>
      </w:pPr>
      <w:rPr>
        <w:rFonts w:hint="default" w:ascii="Symbol" w:hAnsi="Symbol"/>
      </w:rPr>
    </w:lvl>
    <w:lvl w:ilvl="2">
      <w:start w:val="1"/>
      <w:numFmt w:val="bullet"/>
      <w:pStyle w:val="Bullet3Indent"/>
      <w:lvlText w:val=""/>
      <w:lvlJc w:val="left"/>
      <w:pPr>
        <w:tabs>
          <w:tab w:val="num" w:pos="1701"/>
        </w:tabs>
        <w:ind w:left="1701" w:hanging="397"/>
      </w:pPr>
      <w:rPr>
        <w:rFonts w:hint="default" w:ascii="Symbol" w:hAnsi="Symbol"/>
      </w:rPr>
    </w:lvl>
    <w:lvl w:ilvl="3">
      <w:start w:val="1"/>
      <w:numFmt w:val="bullet"/>
      <w:pStyle w:val="Bullet1Indent"/>
      <w:lvlText w:val=""/>
      <w:lvlJc w:val="left"/>
      <w:pPr>
        <w:tabs>
          <w:tab w:val="num" w:pos="2098"/>
        </w:tabs>
        <w:ind w:left="2098" w:hanging="397"/>
      </w:pPr>
      <w:rPr>
        <w:rFonts w:hint="default" w:ascii="Symbol" w:hAnsi="Symbol"/>
      </w:rPr>
    </w:lvl>
    <w:lvl w:ilvl="4">
      <w:start w:val="1"/>
      <w:numFmt w:val="bullet"/>
      <w:pStyle w:val="Bullet2Indent"/>
      <w:lvlText w:val=""/>
      <w:lvlJc w:val="left"/>
      <w:pPr>
        <w:tabs>
          <w:tab w:val="num" w:pos="2494"/>
        </w:tabs>
        <w:ind w:left="2494" w:hanging="396"/>
      </w:pPr>
      <w:rPr>
        <w:rFonts w:hint="default" w:ascii="Symbol" w:hAnsi="Symbol"/>
      </w:rPr>
    </w:lvl>
    <w:lvl w:ilvl="5">
      <w:start w:val="1"/>
      <w:numFmt w:val="bullet"/>
      <w:pStyle w:val="Bullet3Indent"/>
      <w:lvlText w:val=""/>
      <w:lvlJc w:val="left"/>
      <w:pPr>
        <w:tabs>
          <w:tab w:val="num" w:pos="2891"/>
        </w:tabs>
        <w:ind w:left="2891" w:hanging="397"/>
      </w:pPr>
      <w:rPr>
        <w:rFonts w:hint="default" w:ascii="Symbol" w:hAnsi="Symbol"/>
      </w:rPr>
    </w:lvl>
    <w:lvl w:ilvl="6">
      <w:start w:val="1"/>
      <w:numFmt w:val="bullet"/>
      <w:suff w:val="nothing"/>
      <w:lvlText w:val=""/>
      <w:lvlJc w:val="left"/>
      <w:pPr>
        <w:ind w:left="3288" w:hanging="397"/>
      </w:pPr>
      <w:rPr>
        <w:rFonts w:hint="default" w:ascii="Symbol" w:hAnsi="Symbol"/>
      </w:rPr>
    </w:lvl>
    <w:lvl w:ilvl="7">
      <w:start w:val="1"/>
      <w:numFmt w:val="bullet"/>
      <w:suff w:val="nothing"/>
      <w:lvlText w:val=""/>
      <w:lvlJc w:val="left"/>
      <w:pPr>
        <w:ind w:left="3685" w:hanging="397"/>
      </w:pPr>
      <w:rPr>
        <w:rFonts w:hint="default" w:ascii="Symbol" w:hAnsi="Symbol"/>
      </w:rPr>
    </w:lvl>
    <w:lvl w:ilvl="8">
      <w:start w:val="1"/>
      <w:numFmt w:val="bullet"/>
      <w:suff w:val="nothing"/>
      <w:lvlText w:val=""/>
      <w:lvlJc w:val="left"/>
      <w:pPr>
        <w:ind w:left="4082" w:hanging="397"/>
      </w:pPr>
      <w:rPr>
        <w:rFonts w:hint="default" w:ascii="Symbol" w:hAnsi="Symbol"/>
      </w:rPr>
    </w:lvl>
  </w:abstractNum>
  <w:abstractNum w:abstractNumId="55" w15:restartNumberingAfterBreak="0">
    <w:nsid w:val="6F5D1193"/>
    <w:multiLevelType w:val="hybridMultilevel"/>
    <w:tmpl w:val="C5527F6E"/>
    <w:styleLink w:val="AMAIN11"/>
    <w:lvl w:ilvl="0" w:tplc="1C090001">
      <w:start w:val="1"/>
      <w:numFmt w:val="bullet"/>
      <w:lvlText w:val=""/>
      <w:lvlJc w:val="left"/>
      <w:pPr>
        <w:ind w:left="720" w:hanging="360"/>
      </w:pPr>
      <w:rPr>
        <w:rFonts w:hint="default" w:ascii="Symbol" w:hAnsi="Symbol"/>
      </w:rPr>
    </w:lvl>
    <w:lvl w:ilvl="1" w:tplc="1C090003" w:tentative="1">
      <w:start w:val="1"/>
      <w:numFmt w:val="bullet"/>
      <w:lvlText w:val="o"/>
      <w:lvlJc w:val="left"/>
      <w:pPr>
        <w:ind w:left="1440" w:hanging="360"/>
      </w:pPr>
      <w:rPr>
        <w:rFonts w:hint="default" w:ascii="Courier New" w:hAnsi="Courier New" w:cs="Courier New"/>
      </w:rPr>
    </w:lvl>
    <w:lvl w:ilvl="2" w:tplc="1C090005" w:tentative="1">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56" w15:restartNumberingAfterBreak="0">
    <w:nsid w:val="78593DE8"/>
    <w:multiLevelType w:val="multilevel"/>
    <w:tmpl w:val="D05026B2"/>
    <w:lvl w:ilvl="0">
      <w:start w:val="1"/>
      <w:numFmt w:val="decimal"/>
      <w:lvlRestart w:val="0"/>
      <w:pStyle w:val="Reference"/>
      <w:lvlText w:val="[%1]"/>
      <w:lvlJc w:val="left"/>
      <w:pPr>
        <w:tabs>
          <w:tab w:val="num" w:pos="567"/>
        </w:tabs>
        <w:ind w:left="567" w:hanging="567"/>
      </w:pPr>
    </w:lvl>
    <w:lvl w:ilvl="1">
      <w:start w:val="1"/>
      <w:numFmt w:val="none"/>
      <w:lvlText w:val="[%1]"/>
      <w:lvlJc w:val="left"/>
      <w:pPr>
        <w:tabs>
          <w:tab w:val="num" w:pos="567"/>
        </w:tabs>
        <w:ind w:left="567" w:hanging="567"/>
      </w:pPr>
    </w:lvl>
    <w:lvl w:ilvl="2">
      <w:start w:val="1"/>
      <w:numFmt w:val="none"/>
      <w:lvlText w:val="[%1]"/>
      <w:lvlJc w:val="left"/>
      <w:pPr>
        <w:tabs>
          <w:tab w:val="num" w:pos="567"/>
        </w:tabs>
        <w:ind w:left="567" w:hanging="567"/>
      </w:pPr>
    </w:lvl>
    <w:lvl w:ilvl="3">
      <w:start w:val="1"/>
      <w:numFmt w:val="none"/>
      <w:lvlText w:val="[%1]"/>
      <w:lvlJc w:val="left"/>
      <w:pPr>
        <w:tabs>
          <w:tab w:val="num" w:pos="567"/>
        </w:tabs>
        <w:ind w:left="567" w:hanging="567"/>
      </w:pPr>
    </w:lvl>
    <w:lvl w:ilvl="4">
      <w:start w:val="1"/>
      <w:numFmt w:val="none"/>
      <w:lvlText w:val="[%1]"/>
      <w:lvlJc w:val="left"/>
      <w:pPr>
        <w:tabs>
          <w:tab w:val="num" w:pos="567"/>
        </w:tabs>
        <w:ind w:left="567" w:hanging="567"/>
      </w:pPr>
    </w:lvl>
    <w:lvl w:ilvl="5">
      <w:start w:val="1"/>
      <w:numFmt w:val="none"/>
      <w:lvlText w:val="[%1]"/>
      <w:lvlJc w:val="left"/>
      <w:pPr>
        <w:tabs>
          <w:tab w:val="num" w:pos="567"/>
        </w:tabs>
        <w:ind w:left="567" w:hanging="567"/>
      </w:pPr>
    </w:lvl>
    <w:lvl w:ilvl="6">
      <w:start w:val="1"/>
      <w:numFmt w:val="none"/>
      <w:lvlText w:val="[%1]"/>
      <w:lvlJc w:val="left"/>
      <w:pPr>
        <w:tabs>
          <w:tab w:val="num" w:pos="567"/>
        </w:tabs>
        <w:ind w:left="567" w:hanging="567"/>
      </w:pPr>
    </w:lvl>
    <w:lvl w:ilvl="7">
      <w:start w:val="1"/>
      <w:numFmt w:val="none"/>
      <w:lvlRestart w:val="5"/>
      <w:lvlText w:val="[%1]"/>
      <w:lvlJc w:val="left"/>
      <w:pPr>
        <w:tabs>
          <w:tab w:val="num" w:pos="567"/>
        </w:tabs>
        <w:ind w:left="567" w:hanging="567"/>
      </w:pPr>
    </w:lvl>
    <w:lvl w:ilvl="8">
      <w:start w:val="1"/>
      <w:numFmt w:val="none"/>
      <w:lvlText w:val="[%1]"/>
      <w:lvlJc w:val="left"/>
      <w:pPr>
        <w:tabs>
          <w:tab w:val="num" w:pos="567"/>
        </w:tabs>
        <w:ind w:left="567" w:hanging="567"/>
      </w:pPr>
    </w:lvl>
  </w:abstractNum>
  <w:abstractNum w:abstractNumId="57" w15:restartNumberingAfterBreak="0">
    <w:nsid w:val="7CFA671A"/>
    <w:multiLevelType w:val="hybridMultilevel"/>
    <w:tmpl w:val="5C105F0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644967367">
    <w:abstractNumId w:val="9"/>
  </w:num>
  <w:num w:numId="2" w16cid:durableId="1196389175">
    <w:abstractNumId w:val="7"/>
  </w:num>
  <w:num w:numId="3" w16cid:durableId="96028582">
    <w:abstractNumId w:val="6"/>
  </w:num>
  <w:num w:numId="4" w16cid:durableId="1489128568">
    <w:abstractNumId w:val="5"/>
  </w:num>
  <w:num w:numId="5" w16cid:durableId="178007144">
    <w:abstractNumId w:val="4"/>
  </w:num>
  <w:num w:numId="6" w16cid:durableId="1111784333">
    <w:abstractNumId w:val="8"/>
  </w:num>
  <w:num w:numId="7" w16cid:durableId="200899522">
    <w:abstractNumId w:val="3"/>
  </w:num>
  <w:num w:numId="8" w16cid:durableId="882252132">
    <w:abstractNumId w:val="2"/>
  </w:num>
  <w:num w:numId="9" w16cid:durableId="1090546336">
    <w:abstractNumId w:val="1"/>
  </w:num>
  <w:num w:numId="10" w16cid:durableId="1836720184">
    <w:abstractNumId w:val="0"/>
  </w:num>
  <w:num w:numId="11" w16cid:durableId="168907087">
    <w:abstractNumId w:val="36"/>
  </w:num>
  <w:num w:numId="12" w16cid:durableId="2011061219">
    <w:abstractNumId w:val="15"/>
  </w:num>
  <w:num w:numId="13" w16cid:durableId="1310087517">
    <w:abstractNumId w:val="57"/>
  </w:num>
  <w:num w:numId="14" w16cid:durableId="1075007074">
    <w:abstractNumId w:val="42"/>
  </w:num>
  <w:num w:numId="15" w16cid:durableId="1990211585">
    <w:abstractNumId w:val="16"/>
  </w:num>
  <w:num w:numId="16" w16cid:durableId="1081026095">
    <w:abstractNumId w:val="53"/>
  </w:num>
  <w:num w:numId="17" w16cid:durableId="695347093">
    <w:abstractNumId w:val="52"/>
  </w:num>
  <w:num w:numId="18" w16cid:durableId="567884580">
    <w:abstractNumId w:val="13"/>
  </w:num>
  <w:num w:numId="19" w16cid:durableId="632104808">
    <w:abstractNumId w:val="51"/>
  </w:num>
  <w:num w:numId="20" w16cid:durableId="1264605149">
    <w:abstractNumId w:val="48"/>
  </w:num>
  <w:num w:numId="21" w16cid:durableId="53936811">
    <w:abstractNumId w:val="27"/>
  </w:num>
  <w:num w:numId="22" w16cid:durableId="1252205342">
    <w:abstractNumId w:val="25"/>
  </w:num>
  <w:num w:numId="23" w16cid:durableId="898907362">
    <w:abstractNumId w:val="40"/>
  </w:num>
  <w:num w:numId="24" w16cid:durableId="500388774">
    <w:abstractNumId w:val="39"/>
  </w:num>
  <w:num w:numId="25" w16cid:durableId="1126852283">
    <w:abstractNumId w:val="30"/>
  </w:num>
  <w:num w:numId="26" w16cid:durableId="763770756">
    <w:abstractNumId w:val="54"/>
  </w:num>
  <w:num w:numId="27" w16cid:durableId="1449473469">
    <w:abstractNumId w:val="14"/>
  </w:num>
  <w:num w:numId="28" w16cid:durableId="1702625775">
    <w:abstractNumId w:val="56"/>
  </w:num>
  <w:num w:numId="29" w16cid:durableId="1268851713">
    <w:abstractNumId w:val="38"/>
  </w:num>
  <w:num w:numId="30" w16cid:durableId="2137292778">
    <w:abstractNumId w:val="46"/>
  </w:num>
  <w:num w:numId="31" w16cid:durableId="107360988">
    <w:abstractNumId w:val="43"/>
  </w:num>
  <w:num w:numId="32" w16cid:durableId="1403061474">
    <w:abstractNumId w:val="23"/>
  </w:num>
  <w:num w:numId="33" w16cid:durableId="1623070084">
    <w:abstractNumId w:val="11"/>
  </w:num>
  <w:num w:numId="34" w16cid:durableId="1887722139">
    <w:abstractNumId w:val="45"/>
  </w:num>
  <w:num w:numId="35" w16cid:durableId="1123116693">
    <w:abstractNumId w:val="49"/>
  </w:num>
  <w:num w:numId="36" w16cid:durableId="838931293">
    <w:abstractNumId w:val="47"/>
  </w:num>
  <w:num w:numId="37" w16cid:durableId="361366080">
    <w:abstractNumId w:val="17"/>
  </w:num>
  <w:num w:numId="38" w16cid:durableId="2095542388">
    <w:abstractNumId w:val="21"/>
  </w:num>
  <w:num w:numId="39" w16cid:durableId="1676033249">
    <w:abstractNumId w:val="55"/>
  </w:num>
  <w:num w:numId="40" w16cid:durableId="1315719363">
    <w:abstractNumId w:val="31"/>
  </w:num>
  <w:num w:numId="41" w16cid:durableId="336422253">
    <w:abstractNumId w:val="18"/>
  </w:num>
  <w:num w:numId="42" w16cid:durableId="1093864198">
    <w:abstractNumId w:val="41"/>
  </w:num>
  <w:num w:numId="43" w16cid:durableId="508445108">
    <w:abstractNumId w:val="44"/>
  </w:num>
  <w:num w:numId="44" w16cid:durableId="1676221868">
    <w:abstractNumId w:val="29"/>
  </w:num>
  <w:num w:numId="45" w16cid:durableId="215631696">
    <w:abstractNumId w:val="34"/>
  </w:num>
  <w:num w:numId="46" w16cid:durableId="1992371362">
    <w:abstractNumId w:val="22"/>
    <w:lvlOverride w:ilvl="0">
      <w:startOverride w:val="1"/>
    </w:lvlOverride>
    <w:lvlOverride w:ilvl="1"/>
    <w:lvlOverride w:ilvl="2"/>
    <w:lvlOverride w:ilvl="3"/>
    <w:lvlOverride w:ilvl="4"/>
    <w:lvlOverride w:ilvl="5"/>
    <w:lvlOverride w:ilvl="6"/>
    <w:lvlOverride w:ilvl="7"/>
    <w:lvlOverride w:ilvl="8"/>
  </w:num>
  <w:num w:numId="47" w16cid:durableId="76754278">
    <w:abstractNumId w:val="35"/>
  </w:num>
  <w:num w:numId="48" w16cid:durableId="1652831226">
    <w:abstractNumId w:val="12"/>
  </w:num>
  <w:num w:numId="49" w16cid:durableId="1001199634">
    <w:abstractNumId w:val="28"/>
  </w:num>
  <w:num w:numId="50" w16cid:durableId="658265341">
    <w:abstractNumId w:val="32"/>
  </w:num>
  <w:num w:numId="51" w16cid:durableId="60662421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549533949">
    <w:abstractNumId w:val="37"/>
  </w:num>
  <w:num w:numId="53" w16cid:durableId="923143742">
    <w:abstractNumId w:val="10"/>
  </w:num>
  <w:num w:numId="54" w16cid:durableId="1082721204">
    <w:abstractNumId w:val="33"/>
  </w:num>
  <w:num w:numId="55" w16cid:durableId="952977626">
    <w:abstractNumId w:val="26"/>
  </w:num>
  <w:num w:numId="56" w16cid:durableId="523634341">
    <w:abstractNumId w:val="20"/>
  </w:num>
  <w:num w:numId="57" w16cid:durableId="1717851681">
    <w:abstractNumId w:val="50"/>
  </w:num>
  <w:num w:numId="58" w16cid:durableId="1732120761">
    <w:abstractNumId w:val="24"/>
  </w:num>
  <w:num w:numId="59" w16cid:durableId="1749695004">
    <w:abstractNumId w:val="19"/>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bo Memela">
    <w15:presenceInfo w15:providerId="AD" w15:userId="S::MemelaLT@eskom.co.za::fd819eb6-f2d2-42c3-b8c3-76a10a97bee5"/>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10"/>
  <w:embedSystemFonts/>
  <w:activeWritingStyle w:lang="en-GB" w:vendorID="64" w:dllVersion="0" w:nlCheck="1" w:checkStyle="0" w:appName="MSWord"/>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noPunctuationKerning/>
  <w:characterSpacingControl w:val="doNotCompress"/>
  <w:hdrShapeDefaults>
    <o:shapedefaults v:ext="edit" spidmax="2050"/>
  </w:hdrShapeDefaults>
  <w:footnotePr>
    <w:footnote w:id="-1"/>
    <w:footnote w:id="0"/>
    <w:footnote w:id="1"/>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7BBA"/>
    <w:rsid w:val="00000948"/>
    <w:rsid w:val="00001E16"/>
    <w:rsid w:val="0000586E"/>
    <w:rsid w:val="00006EF9"/>
    <w:rsid w:val="00010804"/>
    <w:rsid w:val="00011550"/>
    <w:rsid w:val="00014D88"/>
    <w:rsid w:val="00017B73"/>
    <w:rsid w:val="00020F00"/>
    <w:rsid w:val="000327EB"/>
    <w:rsid w:val="00033B8B"/>
    <w:rsid w:val="00034932"/>
    <w:rsid w:val="000357F1"/>
    <w:rsid w:val="00044040"/>
    <w:rsid w:val="000477EF"/>
    <w:rsid w:val="00051226"/>
    <w:rsid w:val="00051635"/>
    <w:rsid w:val="00053D16"/>
    <w:rsid w:val="000545CC"/>
    <w:rsid w:val="0005726B"/>
    <w:rsid w:val="00057EA7"/>
    <w:rsid w:val="0006058A"/>
    <w:rsid w:val="00061DBE"/>
    <w:rsid w:val="00062762"/>
    <w:rsid w:val="00063957"/>
    <w:rsid w:val="000675CF"/>
    <w:rsid w:val="00067B8B"/>
    <w:rsid w:val="00070730"/>
    <w:rsid w:val="0007395D"/>
    <w:rsid w:val="00073D50"/>
    <w:rsid w:val="00074E92"/>
    <w:rsid w:val="00081EE7"/>
    <w:rsid w:val="000877D0"/>
    <w:rsid w:val="00090AE6"/>
    <w:rsid w:val="0009695A"/>
    <w:rsid w:val="00096B28"/>
    <w:rsid w:val="000A080C"/>
    <w:rsid w:val="000A1869"/>
    <w:rsid w:val="000A36AD"/>
    <w:rsid w:val="000B10E7"/>
    <w:rsid w:val="000B1116"/>
    <w:rsid w:val="000B3920"/>
    <w:rsid w:val="000B4DAA"/>
    <w:rsid w:val="000B7BC7"/>
    <w:rsid w:val="000C04A2"/>
    <w:rsid w:val="000C13F0"/>
    <w:rsid w:val="000C3306"/>
    <w:rsid w:val="000C340D"/>
    <w:rsid w:val="000C6FD0"/>
    <w:rsid w:val="000C74B0"/>
    <w:rsid w:val="000D03C6"/>
    <w:rsid w:val="000D3F37"/>
    <w:rsid w:val="000D428F"/>
    <w:rsid w:val="000D47CF"/>
    <w:rsid w:val="000E01C0"/>
    <w:rsid w:val="000E0C15"/>
    <w:rsid w:val="000E335E"/>
    <w:rsid w:val="000E5199"/>
    <w:rsid w:val="000F2032"/>
    <w:rsid w:val="000F36A3"/>
    <w:rsid w:val="000F5523"/>
    <w:rsid w:val="00100A7F"/>
    <w:rsid w:val="00102CF9"/>
    <w:rsid w:val="0010322A"/>
    <w:rsid w:val="001047B8"/>
    <w:rsid w:val="0010729F"/>
    <w:rsid w:val="00111CFF"/>
    <w:rsid w:val="00111EAB"/>
    <w:rsid w:val="00114436"/>
    <w:rsid w:val="0012090F"/>
    <w:rsid w:val="0012261E"/>
    <w:rsid w:val="0012796F"/>
    <w:rsid w:val="001304D4"/>
    <w:rsid w:val="001371F3"/>
    <w:rsid w:val="00137945"/>
    <w:rsid w:val="00137AC4"/>
    <w:rsid w:val="0014144E"/>
    <w:rsid w:val="00143803"/>
    <w:rsid w:val="00145088"/>
    <w:rsid w:val="00145412"/>
    <w:rsid w:val="0014696F"/>
    <w:rsid w:val="00152D95"/>
    <w:rsid w:val="00154BFD"/>
    <w:rsid w:val="001642EC"/>
    <w:rsid w:val="00165694"/>
    <w:rsid w:val="00171922"/>
    <w:rsid w:val="00177C66"/>
    <w:rsid w:val="0018190B"/>
    <w:rsid w:val="001831A2"/>
    <w:rsid w:val="00184ADD"/>
    <w:rsid w:val="00195C2B"/>
    <w:rsid w:val="001B036E"/>
    <w:rsid w:val="001B5F44"/>
    <w:rsid w:val="001B60C9"/>
    <w:rsid w:val="001B6190"/>
    <w:rsid w:val="001C2B7D"/>
    <w:rsid w:val="001C2FA5"/>
    <w:rsid w:val="001C50DC"/>
    <w:rsid w:val="001D0ACF"/>
    <w:rsid w:val="001D0D44"/>
    <w:rsid w:val="001D11AE"/>
    <w:rsid w:val="001D4C9B"/>
    <w:rsid w:val="001D6754"/>
    <w:rsid w:val="001D73DA"/>
    <w:rsid w:val="001E19C0"/>
    <w:rsid w:val="001E2F3C"/>
    <w:rsid w:val="001E5BB3"/>
    <w:rsid w:val="001E78C0"/>
    <w:rsid w:val="001F130B"/>
    <w:rsid w:val="001F3AC0"/>
    <w:rsid w:val="001F5F2C"/>
    <w:rsid w:val="001F6200"/>
    <w:rsid w:val="001F6B14"/>
    <w:rsid w:val="00201466"/>
    <w:rsid w:val="00203D7A"/>
    <w:rsid w:val="00204CB0"/>
    <w:rsid w:val="00205D5E"/>
    <w:rsid w:val="00215906"/>
    <w:rsid w:val="00215A00"/>
    <w:rsid w:val="0022061F"/>
    <w:rsid w:val="002225AF"/>
    <w:rsid w:val="00226684"/>
    <w:rsid w:val="00233413"/>
    <w:rsid w:val="002334A3"/>
    <w:rsid w:val="002348D5"/>
    <w:rsid w:val="00236544"/>
    <w:rsid w:val="0024250E"/>
    <w:rsid w:val="0024326D"/>
    <w:rsid w:val="00243731"/>
    <w:rsid w:val="0024621E"/>
    <w:rsid w:val="00253B73"/>
    <w:rsid w:val="00255041"/>
    <w:rsid w:val="00256E91"/>
    <w:rsid w:val="00257614"/>
    <w:rsid w:val="00260436"/>
    <w:rsid w:val="00262280"/>
    <w:rsid w:val="00265682"/>
    <w:rsid w:val="00266603"/>
    <w:rsid w:val="00266619"/>
    <w:rsid w:val="0027054A"/>
    <w:rsid w:val="00272CD6"/>
    <w:rsid w:val="00274597"/>
    <w:rsid w:val="00275D14"/>
    <w:rsid w:val="0027623E"/>
    <w:rsid w:val="00276B9F"/>
    <w:rsid w:val="00277BD3"/>
    <w:rsid w:val="0028217B"/>
    <w:rsid w:val="00285DA2"/>
    <w:rsid w:val="0028749F"/>
    <w:rsid w:val="002874B4"/>
    <w:rsid w:val="0029142E"/>
    <w:rsid w:val="002941B9"/>
    <w:rsid w:val="00295A0E"/>
    <w:rsid w:val="00296D91"/>
    <w:rsid w:val="00297843"/>
    <w:rsid w:val="002A61DE"/>
    <w:rsid w:val="002A68BC"/>
    <w:rsid w:val="002A78C3"/>
    <w:rsid w:val="002B0A4F"/>
    <w:rsid w:val="002B2029"/>
    <w:rsid w:val="002B7032"/>
    <w:rsid w:val="002C0B83"/>
    <w:rsid w:val="002C1B6F"/>
    <w:rsid w:val="002C5BCD"/>
    <w:rsid w:val="002C6721"/>
    <w:rsid w:val="002C73FB"/>
    <w:rsid w:val="002D0312"/>
    <w:rsid w:val="002D1F7C"/>
    <w:rsid w:val="002D2017"/>
    <w:rsid w:val="002D2092"/>
    <w:rsid w:val="002D2CAD"/>
    <w:rsid w:val="002D3FF0"/>
    <w:rsid w:val="002D539F"/>
    <w:rsid w:val="002D6EA3"/>
    <w:rsid w:val="002E204E"/>
    <w:rsid w:val="002E476A"/>
    <w:rsid w:val="002E4D34"/>
    <w:rsid w:val="00303A39"/>
    <w:rsid w:val="00303BF2"/>
    <w:rsid w:val="0030631A"/>
    <w:rsid w:val="00311F17"/>
    <w:rsid w:val="00313460"/>
    <w:rsid w:val="003217B3"/>
    <w:rsid w:val="003309CA"/>
    <w:rsid w:val="003330DF"/>
    <w:rsid w:val="003363F3"/>
    <w:rsid w:val="0033644A"/>
    <w:rsid w:val="00337FBA"/>
    <w:rsid w:val="00340DB4"/>
    <w:rsid w:val="00341663"/>
    <w:rsid w:val="00342314"/>
    <w:rsid w:val="00342AF6"/>
    <w:rsid w:val="0035169C"/>
    <w:rsid w:val="003526AB"/>
    <w:rsid w:val="00352D0D"/>
    <w:rsid w:val="00353A20"/>
    <w:rsid w:val="00354A92"/>
    <w:rsid w:val="0035501B"/>
    <w:rsid w:val="0035515E"/>
    <w:rsid w:val="00360E50"/>
    <w:rsid w:val="003610CD"/>
    <w:rsid w:val="00362AF1"/>
    <w:rsid w:val="003634C6"/>
    <w:rsid w:val="00363810"/>
    <w:rsid w:val="003649A5"/>
    <w:rsid w:val="00370A66"/>
    <w:rsid w:val="00371265"/>
    <w:rsid w:val="003715DE"/>
    <w:rsid w:val="00372663"/>
    <w:rsid w:val="00377375"/>
    <w:rsid w:val="0039506D"/>
    <w:rsid w:val="00395476"/>
    <w:rsid w:val="003960AC"/>
    <w:rsid w:val="003B0A1C"/>
    <w:rsid w:val="003B1DEA"/>
    <w:rsid w:val="003B3728"/>
    <w:rsid w:val="003C0F88"/>
    <w:rsid w:val="003C1F7B"/>
    <w:rsid w:val="003C6FD6"/>
    <w:rsid w:val="003C78CD"/>
    <w:rsid w:val="003D1AF6"/>
    <w:rsid w:val="003D1BFE"/>
    <w:rsid w:val="003D4BF8"/>
    <w:rsid w:val="003E093A"/>
    <w:rsid w:val="003E3FED"/>
    <w:rsid w:val="003E58F3"/>
    <w:rsid w:val="003F042A"/>
    <w:rsid w:val="003F070A"/>
    <w:rsid w:val="003F1A27"/>
    <w:rsid w:val="003F221F"/>
    <w:rsid w:val="003F3E65"/>
    <w:rsid w:val="003F65F0"/>
    <w:rsid w:val="003F687F"/>
    <w:rsid w:val="003F6A2B"/>
    <w:rsid w:val="00401309"/>
    <w:rsid w:val="00401A98"/>
    <w:rsid w:val="00410CDB"/>
    <w:rsid w:val="004149E4"/>
    <w:rsid w:val="0041590D"/>
    <w:rsid w:val="004208D3"/>
    <w:rsid w:val="00420C6D"/>
    <w:rsid w:val="00420D27"/>
    <w:rsid w:val="00426F8F"/>
    <w:rsid w:val="00434324"/>
    <w:rsid w:val="00434721"/>
    <w:rsid w:val="0044026D"/>
    <w:rsid w:val="0044154A"/>
    <w:rsid w:val="004418F7"/>
    <w:rsid w:val="004425EF"/>
    <w:rsid w:val="0044329A"/>
    <w:rsid w:val="004441A0"/>
    <w:rsid w:val="00444B99"/>
    <w:rsid w:val="004451A5"/>
    <w:rsid w:val="004506B1"/>
    <w:rsid w:val="004522F8"/>
    <w:rsid w:val="0045490B"/>
    <w:rsid w:val="00454BAE"/>
    <w:rsid w:val="0045699D"/>
    <w:rsid w:val="004636B1"/>
    <w:rsid w:val="004641A0"/>
    <w:rsid w:val="00465812"/>
    <w:rsid w:val="00466755"/>
    <w:rsid w:val="00471246"/>
    <w:rsid w:val="00473C23"/>
    <w:rsid w:val="004749A1"/>
    <w:rsid w:val="00477CCE"/>
    <w:rsid w:val="00477E84"/>
    <w:rsid w:val="004801E2"/>
    <w:rsid w:val="00480A40"/>
    <w:rsid w:val="00480D87"/>
    <w:rsid w:val="00480FC6"/>
    <w:rsid w:val="0048256C"/>
    <w:rsid w:val="004833ED"/>
    <w:rsid w:val="00487750"/>
    <w:rsid w:val="004957CF"/>
    <w:rsid w:val="0049767F"/>
    <w:rsid w:val="004A3687"/>
    <w:rsid w:val="004A50C0"/>
    <w:rsid w:val="004A729D"/>
    <w:rsid w:val="004B04B7"/>
    <w:rsid w:val="004B0CBC"/>
    <w:rsid w:val="004B152B"/>
    <w:rsid w:val="004B3455"/>
    <w:rsid w:val="004C3FBE"/>
    <w:rsid w:val="004C422C"/>
    <w:rsid w:val="004D2F19"/>
    <w:rsid w:val="004D3585"/>
    <w:rsid w:val="004D382C"/>
    <w:rsid w:val="004E0774"/>
    <w:rsid w:val="004E479F"/>
    <w:rsid w:val="004F075F"/>
    <w:rsid w:val="004F2123"/>
    <w:rsid w:val="004F50DF"/>
    <w:rsid w:val="004F5A6D"/>
    <w:rsid w:val="004F6B40"/>
    <w:rsid w:val="004F702F"/>
    <w:rsid w:val="004F72F8"/>
    <w:rsid w:val="005079C5"/>
    <w:rsid w:val="0051574B"/>
    <w:rsid w:val="00515B64"/>
    <w:rsid w:val="0051788E"/>
    <w:rsid w:val="0052312E"/>
    <w:rsid w:val="0052442A"/>
    <w:rsid w:val="005252E2"/>
    <w:rsid w:val="005260C2"/>
    <w:rsid w:val="00526AD9"/>
    <w:rsid w:val="00527798"/>
    <w:rsid w:val="0053270D"/>
    <w:rsid w:val="00544636"/>
    <w:rsid w:val="00546BE5"/>
    <w:rsid w:val="005518CB"/>
    <w:rsid w:val="00551D6C"/>
    <w:rsid w:val="00553CEA"/>
    <w:rsid w:val="005547D2"/>
    <w:rsid w:val="005552F4"/>
    <w:rsid w:val="00556663"/>
    <w:rsid w:val="00560342"/>
    <w:rsid w:val="00560CF3"/>
    <w:rsid w:val="00562263"/>
    <w:rsid w:val="0056485B"/>
    <w:rsid w:val="00572269"/>
    <w:rsid w:val="00575286"/>
    <w:rsid w:val="005752A1"/>
    <w:rsid w:val="00577A6D"/>
    <w:rsid w:val="00582CD9"/>
    <w:rsid w:val="00583EBF"/>
    <w:rsid w:val="005846C5"/>
    <w:rsid w:val="005867C2"/>
    <w:rsid w:val="005918F8"/>
    <w:rsid w:val="00594801"/>
    <w:rsid w:val="00596508"/>
    <w:rsid w:val="005A0988"/>
    <w:rsid w:val="005A2399"/>
    <w:rsid w:val="005A35BE"/>
    <w:rsid w:val="005A5B50"/>
    <w:rsid w:val="005A5D67"/>
    <w:rsid w:val="005B02F9"/>
    <w:rsid w:val="005B0C01"/>
    <w:rsid w:val="005B31E8"/>
    <w:rsid w:val="005B3689"/>
    <w:rsid w:val="005B7826"/>
    <w:rsid w:val="005B7C55"/>
    <w:rsid w:val="005C2ED9"/>
    <w:rsid w:val="005D0069"/>
    <w:rsid w:val="005D641D"/>
    <w:rsid w:val="005D70A1"/>
    <w:rsid w:val="005E5C5D"/>
    <w:rsid w:val="005E5D3F"/>
    <w:rsid w:val="005F480B"/>
    <w:rsid w:val="005F4848"/>
    <w:rsid w:val="005F5783"/>
    <w:rsid w:val="00600390"/>
    <w:rsid w:val="00600E1E"/>
    <w:rsid w:val="006061B8"/>
    <w:rsid w:val="006111A0"/>
    <w:rsid w:val="00613551"/>
    <w:rsid w:val="006157D2"/>
    <w:rsid w:val="006165A1"/>
    <w:rsid w:val="00616944"/>
    <w:rsid w:val="006177AD"/>
    <w:rsid w:val="00620183"/>
    <w:rsid w:val="00621271"/>
    <w:rsid w:val="00622B31"/>
    <w:rsid w:val="00633ADC"/>
    <w:rsid w:val="006348C3"/>
    <w:rsid w:val="00637C55"/>
    <w:rsid w:val="006405C0"/>
    <w:rsid w:val="00640BE8"/>
    <w:rsid w:val="006461EF"/>
    <w:rsid w:val="006509A8"/>
    <w:rsid w:val="00653C90"/>
    <w:rsid w:val="006548DE"/>
    <w:rsid w:val="00654D14"/>
    <w:rsid w:val="0065575F"/>
    <w:rsid w:val="00657268"/>
    <w:rsid w:val="00657B03"/>
    <w:rsid w:val="00663147"/>
    <w:rsid w:val="00670010"/>
    <w:rsid w:val="00671434"/>
    <w:rsid w:val="0067366D"/>
    <w:rsid w:val="00674AD4"/>
    <w:rsid w:val="006765EC"/>
    <w:rsid w:val="00677B20"/>
    <w:rsid w:val="00681F29"/>
    <w:rsid w:val="00684023"/>
    <w:rsid w:val="0068508A"/>
    <w:rsid w:val="00685892"/>
    <w:rsid w:val="006919B6"/>
    <w:rsid w:val="006938A6"/>
    <w:rsid w:val="006A3880"/>
    <w:rsid w:val="006A7D12"/>
    <w:rsid w:val="006B1B0C"/>
    <w:rsid w:val="006B3B64"/>
    <w:rsid w:val="006B3D5C"/>
    <w:rsid w:val="006B3FAB"/>
    <w:rsid w:val="006C0B7A"/>
    <w:rsid w:val="006C3688"/>
    <w:rsid w:val="006C48F7"/>
    <w:rsid w:val="006C5FDA"/>
    <w:rsid w:val="006C6E5E"/>
    <w:rsid w:val="006C7200"/>
    <w:rsid w:val="006C7223"/>
    <w:rsid w:val="006D0485"/>
    <w:rsid w:val="006D7910"/>
    <w:rsid w:val="006E27E7"/>
    <w:rsid w:val="006E7FD0"/>
    <w:rsid w:val="006F0714"/>
    <w:rsid w:val="006F13DC"/>
    <w:rsid w:val="006F3B9D"/>
    <w:rsid w:val="006F4516"/>
    <w:rsid w:val="006F5428"/>
    <w:rsid w:val="00700B56"/>
    <w:rsid w:val="00701AF1"/>
    <w:rsid w:val="00701CED"/>
    <w:rsid w:val="0070274F"/>
    <w:rsid w:val="007027D1"/>
    <w:rsid w:val="007258C2"/>
    <w:rsid w:val="00735150"/>
    <w:rsid w:val="00740677"/>
    <w:rsid w:val="00740E0D"/>
    <w:rsid w:val="00741019"/>
    <w:rsid w:val="0074732B"/>
    <w:rsid w:val="00747703"/>
    <w:rsid w:val="00752B59"/>
    <w:rsid w:val="0075560E"/>
    <w:rsid w:val="00755F9E"/>
    <w:rsid w:val="00765926"/>
    <w:rsid w:val="0076637B"/>
    <w:rsid w:val="00766AE2"/>
    <w:rsid w:val="00773C7D"/>
    <w:rsid w:val="00774D2F"/>
    <w:rsid w:val="00774F36"/>
    <w:rsid w:val="0078128E"/>
    <w:rsid w:val="007812BA"/>
    <w:rsid w:val="00783CC0"/>
    <w:rsid w:val="00786623"/>
    <w:rsid w:val="00786857"/>
    <w:rsid w:val="00791635"/>
    <w:rsid w:val="00793C23"/>
    <w:rsid w:val="007A0EB8"/>
    <w:rsid w:val="007A2A11"/>
    <w:rsid w:val="007A38B0"/>
    <w:rsid w:val="007B4831"/>
    <w:rsid w:val="007B5481"/>
    <w:rsid w:val="007B75B8"/>
    <w:rsid w:val="007C227D"/>
    <w:rsid w:val="007D30EC"/>
    <w:rsid w:val="007D6BB4"/>
    <w:rsid w:val="007D7B14"/>
    <w:rsid w:val="007E6760"/>
    <w:rsid w:val="007E7B92"/>
    <w:rsid w:val="007F2391"/>
    <w:rsid w:val="007F2654"/>
    <w:rsid w:val="007F522B"/>
    <w:rsid w:val="007F794C"/>
    <w:rsid w:val="00801F96"/>
    <w:rsid w:val="00803A68"/>
    <w:rsid w:val="008066E8"/>
    <w:rsid w:val="0080782B"/>
    <w:rsid w:val="00807E74"/>
    <w:rsid w:val="00820D31"/>
    <w:rsid w:val="00822E3A"/>
    <w:rsid w:val="00824287"/>
    <w:rsid w:val="0083053C"/>
    <w:rsid w:val="00831712"/>
    <w:rsid w:val="008354E6"/>
    <w:rsid w:val="0083591B"/>
    <w:rsid w:val="0083621E"/>
    <w:rsid w:val="00836E11"/>
    <w:rsid w:val="0084716A"/>
    <w:rsid w:val="0085070A"/>
    <w:rsid w:val="00852B93"/>
    <w:rsid w:val="0085332E"/>
    <w:rsid w:val="00854134"/>
    <w:rsid w:val="008624D8"/>
    <w:rsid w:val="00864D80"/>
    <w:rsid w:val="00872814"/>
    <w:rsid w:val="00872AD6"/>
    <w:rsid w:val="008811DC"/>
    <w:rsid w:val="00883B46"/>
    <w:rsid w:val="00887A4E"/>
    <w:rsid w:val="008906DA"/>
    <w:rsid w:val="0089252C"/>
    <w:rsid w:val="00892E34"/>
    <w:rsid w:val="00893A39"/>
    <w:rsid w:val="00894666"/>
    <w:rsid w:val="008A1BEC"/>
    <w:rsid w:val="008A72ED"/>
    <w:rsid w:val="008B15CB"/>
    <w:rsid w:val="008B63A1"/>
    <w:rsid w:val="008C2309"/>
    <w:rsid w:val="008C5369"/>
    <w:rsid w:val="008C6912"/>
    <w:rsid w:val="008D20C9"/>
    <w:rsid w:val="008D6E4E"/>
    <w:rsid w:val="008D7376"/>
    <w:rsid w:val="008E15DE"/>
    <w:rsid w:val="008E4ADD"/>
    <w:rsid w:val="008E63FF"/>
    <w:rsid w:val="008F49C8"/>
    <w:rsid w:val="0090020A"/>
    <w:rsid w:val="00901137"/>
    <w:rsid w:val="00903255"/>
    <w:rsid w:val="00903B74"/>
    <w:rsid w:val="009141E3"/>
    <w:rsid w:val="00914D0F"/>
    <w:rsid w:val="00915D99"/>
    <w:rsid w:val="00917F27"/>
    <w:rsid w:val="0092129A"/>
    <w:rsid w:val="00923261"/>
    <w:rsid w:val="009238A7"/>
    <w:rsid w:val="00923BFD"/>
    <w:rsid w:val="00930616"/>
    <w:rsid w:val="00933B95"/>
    <w:rsid w:val="00935338"/>
    <w:rsid w:val="00935871"/>
    <w:rsid w:val="009406A4"/>
    <w:rsid w:val="0095052B"/>
    <w:rsid w:val="00951B6C"/>
    <w:rsid w:val="00952B66"/>
    <w:rsid w:val="00953F19"/>
    <w:rsid w:val="00954618"/>
    <w:rsid w:val="00954F2F"/>
    <w:rsid w:val="009556CE"/>
    <w:rsid w:val="00955C4C"/>
    <w:rsid w:val="0095790F"/>
    <w:rsid w:val="00960BBB"/>
    <w:rsid w:val="00964D0D"/>
    <w:rsid w:val="009671D9"/>
    <w:rsid w:val="00974B79"/>
    <w:rsid w:val="0097520B"/>
    <w:rsid w:val="00975923"/>
    <w:rsid w:val="0098144C"/>
    <w:rsid w:val="009825CA"/>
    <w:rsid w:val="0098488C"/>
    <w:rsid w:val="00986E60"/>
    <w:rsid w:val="009915BC"/>
    <w:rsid w:val="0099264A"/>
    <w:rsid w:val="00995073"/>
    <w:rsid w:val="009953C4"/>
    <w:rsid w:val="00995B66"/>
    <w:rsid w:val="00997F2E"/>
    <w:rsid w:val="009A0EE1"/>
    <w:rsid w:val="009A26EB"/>
    <w:rsid w:val="009A2EA8"/>
    <w:rsid w:val="009A6740"/>
    <w:rsid w:val="009A7195"/>
    <w:rsid w:val="009B5CC6"/>
    <w:rsid w:val="009B7848"/>
    <w:rsid w:val="009D0821"/>
    <w:rsid w:val="009D0967"/>
    <w:rsid w:val="009D1CF9"/>
    <w:rsid w:val="009D31B4"/>
    <w:rsid w:val="009D4ED3"/>
    <w:rsid w:val="009E1832"/>
    <w:rsid w:val="009E1BAA"/>
    <w:rsid w:val="009E1FA3"/>
    <w:rsid w:val="009E64D8"/>
    <w:rsid w:val="009F1F2F"/>
    <w:rsid w:val="009F7ED3"/>
    <w:rsid w:val="00A01E59"/>
    <w:rsid w:val="00A02FFE"/>
    <w:rsid w:val="00A10DDD"/>
    <w:rsid w:val="00A14488"/>
    <w:rsid w:val="00A240E9"/>
    <w:rsid w:val="00A24A65"/>
    <w:rsid w:val="00A24DF9"/>
    <w:rsid w:val="00A27ADF"/>
    <w:rsid w:val="00A37133"/>
    <w:rsid w:val="00A406AF"/>
    <w:rsid w:val="00A45CE4"/>
    <w:rsid w:val="00A51DB1"/>
    <w:rsid w:val="00A5271A"/>
    <w:rsid w:val="00A52A8D"/>
    <w:rsid w:val="00A539C8"/>
    <w:rsid w:val="00A62A1E"/>
    <w:rsid w:val="00A65EBB"/>
    <w:rsid w:val="00A66399"/>
    <w:rsid w:val="00A6730D"/>
    <w:rsid w:val="00A710CB"/>
    <w:rsid w:val="00A734A4"/>
    <w:rsid w:val="00A74D9E"/>
    <w:rsid w:val="00A75DE0"/>
    <w:rsid w:val="00A76BBB"/>
    <w:rsid w:val="00A7790D"/>
    <w:rsid w:val="00A81B8D"/>
    <w:rsid w:val="00A83CC4"/>
    <w:rsid w:val="00A86BCB"/>
    <w:rsid w:val="00A92605"/>
    <w:rsid w:val="00A93B34"/>
    <w:rsid w:val="00A93FB8"/>
    <w:rsid w:val="00AA290E"/>
    <w:rsid w:val="00AA485D"/>
    <w:rsid w:val="00AA4A99"/>
    <w:rsid w:val="00AB05C4"/>
    <w:rsid w:val="00AB208D"/>
    <w:rsid w:val="00AB23E3"/>
    <w:rsid w:val="00AB4A33"/>
    <w:rsid w:val="00AC0128"/>
    <w:rsid w:val="00AC2C87"/>
    <w:rsid w:val="00AC4332"/>
    <w:rsid w:val="00AC4957"/>
    <w:rsid w:val="00AC5409"/>
    <w:rsid w:val="00AC7872"/>
    <w:rsid w:val="00AD582A"/>
    <w:rsid w:val="00AE2050"/>
    <w:rsid w:val="00AE2205"/>
    <w:rsid w:val="00AE3755"/>
    <w:rsid w:val="00AE4A65"/>
    <w:rsid w:val="00AE5F3A"/>
    <w:rsid w:val="00AF0B5E"/>
    <w:rsid w:val="00B03CF3"/>
    <w:rsid w:val="00B070D9"/>
    <w:rsid w:val="00B10788"/>
    <w:rsid w:val="00B133AF"/>
    <w:rsid w:val="00B138F3"/>
    <w:rsid w:val="00B14F62"/>
    <w:rsid w:val="00B160A8"/>
    <w:rsid w:val="00B175E3"/>
    <w:rsid w:val="00B21DA7"/>
    <w:rsid w:val="00B21E6C"/>
    <w:rsid w:val="00B2715C"/>
    <w:rsid w:val="00B275B2"/>
    <w:rsid w:val="00B31564"/>
    <w:rsid w:val="00B355A0"/>
    <w:rsid w:val="00B3655E"/>
    <w:rsid w:val="00B43DD2"/>
    <w:rsid w:val="00B45DEE"/>
    <w:rsid w:val="00B5593C"/>
    <w:rsid w:val="00B634BE"/>
    <w:rsid w:val="00B64A91"/>
    <w:rsid w:val="00B732E6"/>
    <w:rsid w:val="00B73D6A"/>
    <w:rsid w:val="00B82351"/>
    <w:rsid w:val="00B825AB"/>
    <w:rsid w:val="00B85BC8"/>
    <w:rsid w:val="00B87E7E"/>
    <w:rsid w:val="00B965D8"/>
    <w:rsid w:val="00BA2330"/>
    <w:rsid w:val="00BA2EA7"/>
    <w:rsid w:val="00BA4791"/>
    <w:rsid w:val="00BA554A"/>
    <w:rsid w:val="00BA77F8"/>
    <w:rsid w:val="00BB04BD"/>
    <w:rsid w:val="00BB4177"/>
    <w:rsid w:val="00BB5FEB"/>
    <w:rsid w:val="00BC07DD"/>
    <w:rsid w:val="00BC18E9"/>
    <w:rsid w:val="00BC203B"/>
    <w:rsid w:val="00BC6CB2"/>
    <w:rsid w:val="00BD0389"/>
    <w:rsid w:val="00BD1B89"/>
    <w:rsid w:val="00BD2033"/>
    <w:rsid w:val="00BD31EB"/>
    <w:rsid w:val="00BD4630"/>
    <w:rsid w:val="00BD6243"/>
    <w:rsid w:val="00BD6B30"/>
    <w:rsid w:val="00BE3E60"/>
    <w:rsid w:val="00BE436B"/>
    <w:rsid w:val="00BE5BA4"/>
    <w:rsid w:val="00BE6510"/>
    <w:rsid w:val="00BF09B3"/>
    <w:rsid w:val="00BF24B0"/>
    <w:rsid w:val="00BF2584"/>
    <w:rsid w:val="00BF4225"/>
    <w:rsid w:val="00C05A12"/>
    <w:rsid w:val="00C1621F"/>
    <w:rsid w:val="00C173A1"/>
    <w:rsid w:val="00C1786F"/>
    <w:rsid w:val="00C20664"/>
    <w:rsid w:val="00C22364"/>
    <w:rsid w:val="00C235AD"/>
    <w:rsid w:val="00C2558C"/>
    <w:rsid w:val="00C25E50"/>
    <w:rsid w:val="00C26412"/>
    <w:rsid w:val="00C26F50"/>
    <w:rsid w:val="00C2729E"/>
    <w:rsid w:val="00C30DF9"/>
    <w:rsid w:val="00C30EDA"/>
    <w:rsid w:val="00C31E80"/>
    <w:rsid w:val="00C33236"/>
    <w:rsid w:val="00C35B2D"/>
    <w:rsid w:val="00C40D6E"/>
    <w:rsid w:val="00C41E3D"/>
    <w:rsid w:val="00C421DC"/>
    <w:rsid w:val="00C42528"/>
    <w:rsid w:val="00C42A2A"/>
    <w:rsid w:val="00C43E30"/>
    <w:rsid w:val="00C45ECE"/>
    <w:rsid w:val="00C47797"/>
    <w:rsid w:val="00C502E2"/>
    <w:rsid w:val="00C51E09"/>
    <w:rsid w:val="00C538FC"/>
    <w:rsid w:val="00C56032"/>
    <w:rsid w:val="00C56644"/>
    <w:rsid w:val="00C56D6F"/>
    <w:rsid w:val="00C57E55"/>
    <w:rsid w:val="00C6016A"/>
    <w:rsid w:val="00C64771"/>
    <w:rsid w:val="00C722FB"/>
    <w:rsid w:val="00C72EAB"/>
    <w:rsid w:val="00C74FE3"/>
    <w:rsid w:val="00C80B6C"/>
    <w:rsid w:val="00C83EA2"/>
    <w:rsid w:val="00C852CE"/>
    <w:rsid w:val="00C87237"/>
    <w:rsid w:val="00C912D7"/>
    <w:rsid w:val="00C926B2"/>
    <w:rsid w:val="00C9549F"/>
    <w:rsid w:val="00C954E7"/>
    <w:rsid w:val="00C95D6A"/>
    <w:rsid w:val="00C962A8"/>
    <w:rsid w:val="00C96695"/>
    <w:rsid w:val="00CA0717"/>
    <w:rsid w:val="00CA19DD"/>
    <w:rsid w:val="00CA7007"/>
    <w:rsid w:val="00CB187E"/>
    <w:rsid w:val="00CB288C"/>
    <w:rsid w:val="00CB309C"/>
    <w:rsid w:val="00CB5A6D"/>
    <w:rsid w:val="00CB6D96"/>
    <w:rsid w:val="00CB7D38"/>
    <w:rsid w:val="00CB7F06"/>
    <w:rsid w:val="00CC0D23"/>
    <w:rsid w:val="00CC1B47"/>
    <w:rsid w:val="00CC6E5D"/>
    <w:rsid w:val="00CD57A8"/>
    <w:rsid w:val="00CE4F6E"/>
    <w:rsid w:val="00CE597B"/>
    <w:rsid w:val="00CE750A"/>
    <w:rsid w:val="00CE779E"/>
    <w:rsid w:val="00CF0771"/>
    <w:rsid w:val="00CF7E9B"/>
    <w:rsid w:val="00D01A02"/>
    <w:rsid w:val="00D05278"/>
    <w:rsid w:val="00D0791B"/>
    <w:rsid w:val="00D1047B"/>
    <w:rsid w:val="00D123FD"/>
    <w:rsid w:val="00D152B0"/>
    <w:rsid w:val="00D15DD7"/>
    <w:rsid w:val="00D23A34"/>
    <w:rsid w:val="00D2671F"/>
    <w:rsid w:val="00D27F1F"/>
    <w:rsid w:val="00D321C6"/>
    <w:rsid w:val="00D3482B"/>
    <w:rsid w:val="00D375C0"/>
    <w:rsid w:val="00D377C2"/>
    <w:rsid w:val="00D37EC5"/>
    <w:rsid w:val="00D50A42"/>
    <w:rsid w:val="00D520D0"/>
    <w:rsid w:val="00D5234B"/>
    <w:rsid w:val="00D5300C"/>
    <w:rsid w:val="00D53061"/>
    <w:rsid w:val="00D5501A"/>
    <w:rsid w:val="00D55EFE"/>
    <w:rsid w:val="00D731B8"/>
    <w:rsid w:val="00D73E3E"/>
    <w:rsid w:val="00D75456"/>
    <w:rsid w:val="00D800BD"/>
    <w:rsid w:val="00D815C3"/>
    <w:rsid w:val="00D82F6B"/>
    <w:rsid w:val="00D83384"/>
    <w:rsid w:val="00D83F1C"/>
    <w:rsid w:val="00D86A20"/>
    <w:rsid w:val="00DA1564"/>
    <w:rsid w:val="00DA23AC"/>
    <w:rsid w:val="00DA2DFF"/>
    <w:rsid w:val="00DA51E2"/>
    <w:rsid w:val="00DA69AD"/>
    <w:rsid w:val="00DB3348"/>
    <w:rsid w:val="00DB5A05"/>
    <w:rsid w:val="00DC182B"/>
    <w:rsid w:val="00DC1BCE"/>
    <w:rsid w:val="00DC2308"/>
    <w:rsid w:val="00DC57F1"/>
    <w:rsid w:val="00DD0EAC"/>
    <w:rsid w:val="00DD1349"/>
    <w:rsid w:val="00DD19E1"/>
    <w:rsid w:val="00DD4372"/>
    <w:rsid w:val="00DD57AA"/>
    <w:rsid w:val="00DE3209"/>
    <w:rsid w:val="00DE4BCB"/>
    <w:rsid w:val="00DE634F"/>
    <w:rsid w:val="00DE6A6E"/>
    <w:rsid w:val="00DE6D36"/>
    <w:rsid w:val="00DE7051"/>
    <w:rsid w:val="00DF0D74"/>
    <w:rsid w:val="00DF1F2E"/>
    <w:rsid w:val="00DF3565"/>
    <w:rsid w:val="00DF4A29"/>
    <w:rsid w:val="00DF4DAD"/>
    <w:rsid w:val="00DF6965"/>
    <w:rsid w:val="00E01360"/>
    <w:rsid w:val="00E02A19"/>
    <w:rsid w:val="00E11565"/>
    <w:rsid w:val="00E11DD9"/>
    <w:rsid w:val="00E13066"/>
    <w:rsid w:val="00E16850"/>
    <w:rsid w:val="00E16EFC"/>
    <w:rsid w:val="00E25437"/>
    <w:rsid w:val="00E26CE8"/>
    <w:rsid w:val="00E2788E"/>
    <w:rsid w:val="00E34E34"/>
    <w:rsid w:val="00E35F5C"/>
    <w:rsid w:val="00E40A64"/>
    <w:rsid w:val="00E40C56"/>
    <w:rsid w:val="00E44835"/>
    <w:rsid w:val="00E50342"/>
    <w:rsid w:val="00E50694"/>
    <w:rsid w:val="00E53BAB"/>
    <w:rsid w:val="00E54961"/>
    <w:rsid w:val="00E54CF1"/>
    <w:rsid w:val="00E55E7A"/>
    <w:rsid w:val="00E565D0"/>
    <w:rsid w:val="00E6505B"/>
    <w:rsid w:val="00E67429"/>
    <w:rsid w:val="00E6793D"/>
    <w:rsid w:val="00E720AB"/>
    <w:rsid w:val="00E737EF"/>
    <w:rsid w:val="00E74A67"/>
    <w:rsid w:val="00E77D66"/>
    <w:rsid w:val="00E77E52"/>
    <w:rsid w:val="00E80389"/>
    <w:rsid w:val="00E8081C"/>
    <w:rsid w:val="00E81F79"/>
    <w:rsid w:val="00E91A91"/>
    <w:rsid w:val="00E92A62"/>
    <w:rsid w:val="00E94CA0"/>
    <w:rsid w:val="00E95AE6"/>
    <w:rsid w:val="00E96CD1"/>
    <w:rsid w:val="00E97D88"/>
    <w:rsid w:val="00EA00AC"/>
    <w:rsid w:val="00EA0B0B"/>
    <w:rsid w:val="00EA2736"/>
    <w:rsid w:val="00EA37B1"/>
    <w:rsid w:val="00EA5FF8"/>
    <w:rsid w:val="00EA69B2"/>
    <w:rsid w:val="00EA6B2D"/>
    <w:rsid w:val="00EB227F"/>
    <w:rsid w:val="00EB4808"/>
    <w:rsid w:val="00EB4A1D"/>
    <w:rsid w:val="00EB7607"/>
    <w:rsid w:val="00EC0F7F"/>
    <w:rsid w:val="00EC2DCD"/>
    <w:rsid w:val="00EC3E9F"/>
    <w:rsid w:val="00EC4D26"/>
    <w:rsid w:val="00EC5CBA"/>
    <w:rsid w:val="00ED1407"/>
    <w:rsid w:val="00ED5754"/>
    <w:rsid w:val="00EE0A19"/>
    <w:rsid w:val="00EE214F"/>
    <w:rsid w:val="00EE6DC3"/>
    <w:rsid w:val="00EF25CC"/>
    <w:rsid w:val="00EF3BA2"/>
    <w:rsid w:val="00EF558A"/>
    <w:rsid w:val="00F03853"/>
    <w:rsid w:val="00F0482E"/>
    <w:rsid w:val="00F055A4"/>
    <w:rsid w:val="00F05F7F"/>
    <w:rsid w:val="00F06E77"/>
    <w:rsid w:val="00F07972"/>
    <w:rsid w:val="00F13319"/>
    <w:rsid w:val="00F14FD5"/>
    <w:rsid w:val="00F21417"/>
    <w:rsid w:val="00F21EDB"/>
    <w:rsid w:val="00F230BD"/>
    <w:rsid w:val="00F245E5"/>
    <w:rsid w:val="00F24712"/>
    <w:rsid w:val="00F30A7A"/>
    <w:rsid w:val="00F340D1"/>
    <w:rsid w:val="00F352F3"/>
    <w:rsid w:val="00F3764A"/>
    <w:rsid w:val="00F471C0"/>
    <w:rsid w:val="00F56CA4"/>
    <w:rsid w:val="00F56EEF"/>
    <w:rsid w:val="00F6091B"/>
    <w:rsid w:val="00F63360"/>
    <w:rsid w:val="00F727CE"/>
    <w:rsid w:val="00F75B10"/>
    <w:rsid w:val="00F762AB"/>
    <w:rsid w:val="00F82E27"/>
    <w:rsid w:val="00F84079"/>
    <w:rsid w:val="00F8522A"/>
    <w:rsid w:val="00F8580C"/>
    <w:rsid w:val="00F86474"/>
    <w:rsid w:val="00F87E25"/>
    <w:rsid w:val="00F947AE"/>
    <w:rsid w:val="00F97AF7"/>
    <w:rsid w:val="00FA3C8C"/>
    <w:rsid w:val="00FA78AE"/>
    <w:rsid w:val="00FB5058"/>
    <w:rsid w:val="00FB52F7"/>
    <w:rsid w:val="00FB6BCC"/>
    <w:rsid w:val="00FB7BBA"/>
    <w:rsid w:val="00FB7C72"/>
    <w:rsid w:val="00FC4AE2"/>
    <w:rsid w:val="00FC4B7E"/>
    <w:rsid w:val="00FC7C00"/>
    <w:rsid w:val="00FD1064"/>
    <w:rsid w:val="00FD65B0"/>
    <w:rsid w:val="00FD6C4E"/>
    <w:rsid w:val="00FE097A"/>
    <w:rsid w:val="00FF3DB2"/>
    <w:rsid w:val="00FF4268"/>
    <w:rsid w:val="00FF4874"/>
    <w:rsid w:val="00FF57BC"/>
    <w:rsid w:val="00FF714D"/>
    <w:rsid w:val="022CA66B"/>
    <w:rsid w:val="02361778"/>
    <w:rsid w:val="02D43267"/>
    <w:rsid w:val="04433321"/>
    <w:rsid w:val="078996B0"/>
    <w:rsid w:val="09828C40"/>
    <w:rsid w:val="09D7BFA9"/>
    <w:rsid w:val="0AA032C2"/>
    <w:rsid w:val="0C25F475"/>
    <w:rsid w:val="0D9C67D4"/>
    <w:rsid w:val="0F0D9633"/>
    <w:rsid w:val="0FBCA016"/>
    <w:rsid w:val="103B6441"/>
    <w:rsid w:val="10D090FC"/>
    <w:rsid w:val="129FAC1C"/>
    <w:rsid w:val="13039436"/>
    <w:rsid w:val="1304F957"/>
    <w:rsid w:val="1311B446"/>
    <w:rsid w:val="13EA3A7C"/>
    <w:rsid w:val="13FA95E1"/>
    <w:rsid w:val="1491A6C6"/>
    <w:rsid w:val="16EC0912"/>
    <w:rsid w:val="16ED0FBB"/>
    <w:rsid w:val="189ADB23"/>
    <w:rsid w:val="18E62A26"/>
    <w:rsid w:val="1971D402"/>
    <w:rsid w:val="1AD837DF"/>
    <w:rsid w:val="1AECBD24"/>
    <w:rsid w:val="1C8D3D6A"/>
    <w:rsid w:val="1E1BB480"/>
    <w:rsid w:val="1F92E08A"/>
    <w:rsid w:val="22086981"/>
    <w:rsid w:val="23066791"/>
    <w:rsid w:val="23100B69"/>
    <w:rsid w:val="246B7D8A"/>
    <w:rsid w:val="262FD557"/>
    <w:rsid w:val="26B42B26"/>
    <w:rsid w:val="2956346C"/>
    <w:rsid w:val="2ADCB97A"/>
    <w:rsid w:val="2D38409F"/>
    <w:rsid w:val="2D535076"/>
    <w:rsid w:val="31E080A7"/>
    <w:rsid w:val="34DA9600"/>
    <w:rsid w:val="34DECACC"/>
    <w:rsid w:val="3576DD4A"/>
    <w:rsid w:val="372F42FD"/>
    <w:rsid w:val="3813880E"/>
    <w:rsid w:val="383921D0"/>
    <w:rsid w:val="38FCBE9C"/>
    <w:rsid w:val="396819D3"/>
    <w:rsid w:val="3A024619"/>
    <w:rsid w:val="3B5580A7"/>
    <w:rsid w:val="3B831F0B"/>
    <w:rsid w:val="3B8B9C0C"/>
    <w:rsid w:val="3CF970DE"/>
    <w:rsid w:val="3F25687B"/>
    <w:rsid w:val="3F989EDC"/>
    <w:rsid w:val="3FFD986A"/>
    <w:rsid w:val="413DE801"/>
    <w:rsid w:val="44A35968"/>
    <w:rsid w:val="4521F660"/>
    <w:rsid w:val="4765A8F6"/>
    <w:rsid w:val="48599B40"/>
    <w:rsid w:val="48A95AF0"/>
    <w:rsid w:val="48CD67FE"/>
    <w:rsid w:val="48E2940D"/>
    <w:rsid w:val="4A731C84"/>
    <w:rsid w:val="4BBFB06D"/>
    <w:rsid w:val="4EDB2F30"/>
    <w:rsid w:val="510E1622"/>
    <w:rsid w:val="522F6E6B"/>
    <w:rsid w:val="52A7251A"/>
    <w:rsid w:val="53E7A7A7"/>
    <w:rsid w:val="54F12EE4"/>
    <w:rsid w:val="550DFA6D"/>
    <w:rsid w:val="5597B854"/>
    <w:rsid w:val="5602058C"/>
    <w:rsid w:val="570E00E2"/>
    <w:rsid w:val="577C224D"/>
    <w:rsid w:val="57BFD1E4"/>
    <w:rsid w:val="580356E6"/>
    <w:rsid w:val="58E6C56E"/>
    <w:rsid w:val="5A66A8CF"/>
    <w:rsid w:val="5BA85B86"/>
    <w:rsid w:val="5CB913C5"/>
    <w:rsid w:val="5E9A1793"/>
    <w:rsid w:val="5FC5600D"/>
    <w:rsid w:val="5FFC2441"/>
    <w:rsid w:val="63662792"/>
    <w:rsid w:val="637C73E0"/>
    <w:rsid w:val="6517A17E"/>
    <w:rsid w:val="679CC735"/>
    <w:rsid w:val="69B965F7"/>
    <w:rsid w:val="69E25343"/>
    <w:rsid w:val="70BF29EF"/>
    <w:rsid w:val="73BAB286"/>
    <w:rsid w:val="742230CC"/>
    <w:rsid w:val="7475FDB0"/>
    <w:rsid w:val="75AE03F4"/>
    <w:rsid w:val="773310CE"/>
    <w:rsid w:val="7752E28E"/>
    <w:rsid w:val="78DF9164"/>
    <w:rsid w:val="791312F8"/>
    <w:rsid w:val="79633D09"/>
    <w:rsid w:val="7A53ECF5"/>
    <w:rsid w:val="7B09728F"/>
    <w:rsid w:val="7BEC5C73"/>
    <w:rsid w:val="7CB81DA2"/>
    <w:rsid w:val="7CC9EF0D"/>
    <w:rsid w:val="7CF13E71"/>
    <w:rsid w:val="7D609743"/>
    <w:rsid w:val="7E558505"/>
    <w:rsid w:val="7EAD336F"/>
    <w:rsid w:val="7FC5B148"/>
  </w:rsids>
  <m:mathPr>
    <m:mathFont m:val="Cambria Math"/>
    <m:brkBin m:val="before"/>
    <m:brkBinSub m:val="--"/>
    <m:smallFrac m:val="0"/>
    <m:dispDef/>
    <m:lMargin m:val="0"/>
    <m:rMargin m:val="0"/>
    <m:defJc m:val="centerGroup"/>
    <m:wrapIndent m:val="1440"/>
    <m:intLim m:val="subSup"/>
    <m:naryLim m:val="undOvr"/>
  </m:mathPr>
  <w:themeFontLang w:val="en-ZA"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188B63"/>
  <w15:docId w15:val="{193869BB-6E29-4C85-82AF-38E963EEB4A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qFormat="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2D0312"/>
    <w:pPr>
      <w:tabs>
        <w:tab w:val="left" w:pos="357"/>
      </w:tabs>
    </w:pPr>
    <w:rPr>
      <w:rFonts w:ascii="Arial" w:hAnsi="Arial"/>
      <w:szCs w:val="24"/>
      <w:lang w:val="en-GB" w:eastAsia="en-US"/>
    </w:rPr>
  </w:style>
  <w:style w:type="paragraph" w:styleId="Heading1">
    <w:name w:val="heading 1"/>
    <w:basedOn w:val="Normal"/>
    <w:next w:val="Normal"/>
    <w:link w:val="Heading1Char"/>
    <w:qFormat/>
    <w:pPr>
      <w:keepNext/>
      <w:outlineLvl w:val="0"/>
    </w:pPr>
    <w:rPr>
      <w:b/>
      <w:sz w:val="26"/>
    </w:rPr>
  </w:style>
  <w:style w:type="paragraph" w:styleId="Heading2">
    <w:name w:val="heading 2"/>
    <w:basedOn w:val="Normal"/>
    <w:next w:val="Normal"/>
    <w:link w:val="Heading2Char"/>
    <w:qFormat/>
    <w:rsid w:val="00B5593C"/>
    <w:pPr>
      <w:outlineLvl w:val="1"/>
    </w:pPr>
    <w:rPr>
      <w:b/>
      <w:bCs/>
      <w:sz w:val="24"/>
    </w:rPr>
  </w:style>
  <w:style w:type="paragraph" w:styleId="Heading3">
    <w:name w:val="heading 3"/>
    <w:basedOn w:val="Normal"/>
    <w:next w:val="Normal"/>
    <w:link w:val="Heading3Char"/>
    <w:qFormat/>
    <w:pPr>
      <w:tabs>
        <w:tab w:val="left" w:pos="-720"/>
      </w:tabs>
      <w:spacing w:before="120" w:after="120"/>
      <w:outlineLvl w:val="2"/>
    </w:pPr>
    <w:rPr>
      <w:b/>
    </w:rPr>
  </w:style>
  <w:style w:type="paragraph" w:styleId="Heading4">
    <w:name w:val="heading 4"/>
    <w:basedOn w:val="Normal"/>
    <w:next w:val="Normal"/>
    <w:link w:val="Heading4Char"/>
    <w:qFormat/>
    <w:pPr>
      <w:keepNext/>
      <w:widowControl w:val="0"/>
      <w:tabs>
        <w:tab w:val="left" w:pos="-720"/>
      </w:tabs>
      <w:outlineLvl w:val="3"/>
    </w:pPr>
    <w:rPr>
      <w:b/>
      <w:sz w:val="24"/>
    </w:rPr>
  </w:style>
  <w:style w:type="paragraph" w:styleId="Heading5">
    <w:name w:val="heading 5"/>
    <w:basedOn w:val="Normal"/>
    <w:next w:val="Normal"/>
    <w:link w:val="Heading5Char"/>
    <w:qFormat/>
    <w:pPr>
      <w:keepNext/>
      <w:tabs>
        <w:tab w:val="left" w:pos="-720"/>
      </w:tabs>
      <w:suppressAutoHyphens/>
      <w:spacing w:before="120" w:after="120"/>
      <w:outlineLvl w:val="4"/>
    </w:pPr>
    <w:rPr>
      <w:i/>
      <w:iCs/>
    </w:rPr>
  </w:style>
  <w:style w:type="paragraph" w:styleId="Heading6">
    <w:name w:val="heading 6"/>
    <w:aliases w:val="Doc Title bold"/>
    <w:basedOn w:val="Normal"/>
    <w:next w:val="Normal"/>
    <w:link w:val="Heading6Char"/>
    <w:qFormat/>
    <w:pPr>
      <w:tabs>
        <w:tab w:val="clear" w:pos="357"/>
        <w:tab w:val="left" w:pos="-720"/>
      </w:tabs>
      <w:suppressAutoHyphens/>
      <w:spacing w:before="120" w:after="120"/>
      <w:ind w:left="-23"/>
      <w:outlineLvl w:val="5"/>
    </w:pPr>
    <w:rPr>
      <w:b/>
    </w:rPr>
  </w:style>
  <w:style w:type="paragraph" w:styleId="Heading7">
    <w:name w:val="heading 7"/>
    <w:basedOn w:val="Normal"/>
    <w:next w:val="Normal"/>
    <w:link w:val="Heading7Char"/>
    <w:qFormat/>
    <w:pPr>
      <w:spacing w:before="240" w:after="60"/>
      <w:outlineLvl w:val="6"/>
    </w:pPr>
    <w:rPr>
      <w:rFonts w:ascii="Times New Roman" w:hAnsi="Times New Roman"/>
      <w:sz w:val="24"/>
    </w:rPr>
  </w:style>
  <w:style w:type="paragraph" w:styleId="Heading8">
    <w:name w:val="heading 8"/>
    <w:basedOn w:val="Normal"/>
    <w:next w:val="Normal"/>
    <w:link w:val="Heading8Char"/>
    <w:qFormat/>
    <w:pPr>
      <w:spacing w:before="240" w:after="60"/>
      <w:outlineLvl w:val="7"/>
    </w:pPr>
    <w:rPr>
      <w:rFonts w:ascii="Times New Roman" w:hAnsi="Times New Roman"/>
      <w:i/>
      <w:iCs/>
      <w:sz w:val="24"/>
    </w:rPr>
  </w:style>
  <w:style w:type="paragraph" w:styleId="Heading9">
    <w:name w:val="heading 9"/>
    <w:basedOn w:val="Normal"/>
    <w:next w:val="Normal"/>
    <w:link w:val="Heading9Char"/>
    <w:qFormat/>
    <w:pPr>
      <w:spacing w:before="240" w:after="60"/>
      <w:outlineLvl w:val="8"/>
    </w:pPr>
    <w:rPr>
      <w:rFonts w:cs="Arial"/>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rsid w:val="00E74A67"/>
    <w:pPr>
      <w:tabs>
        <w:tab w:val="clear" w:pos="357"/>
        <w:tab w:val="left" w:pos="0"/>
        <w:tab w:val="center" w:pos="4820"/>
        <w:tab w:val="right" w:pos="9639"/>
      </w:tabs>
    </w:pPr>
    <w:rPr>
      <w:sz w:val="18"/>
      <w:szCs w:val="20"/>
    </w:rPr>
  </w:style>
  <w:style w:type="paragraph" w:styleId="Footer">
    <w:name w:val="footer"/>
    <w:basedOn w:val="Normal"/>
    <w:link w:val="FooterChar"/>
    <w:uiPriority w:val="99"/>
    <w:rsid w:val="00B732E6"/>
    <w:pPr>
      <w:tabs>
        <w:tab w:val="clear" w:pos="357"/>
        <w:tab w:val="left" w:pos="0"/>
        <w:tab w:val="center" w:pos="4820"/>
        <w:tab w:val="right" w:pos="9639"/>
      </w:tabs>
    </w:pPr>
    <w:rPr>
      <w:b/>
      <w:sz w:val="18"/>
      <w:szCs w:val="20"/>
    </w:rPr>
  </w:style>
  <w:style w:type="character" w:styleId="PageNumber">
    <w:name w:val="page number"/>
    <w:basedOn w:val="DefaultParagraphFont"/>
  </w:style>
  <w:style w:type="character" w:styleId="CommentReference">
    <w:name w:val="annotation reference"/>
    <w:uiPriority w:val="99"/>
    <w:qFormat/>
    <w:rPr>
      <w:sz w:val="16"/>
    </w:rPr>
  </w:style>
  <w:style w:type="paragraph" w:styleId="StyleEndnoteTextBoldAfter0pt" w:customStyle="1">
    <w:name w:val="Style Endnote Text + Bold After:  0 pt"/>
    <w:basedOn w:val="EndnoteText"/>
    <w:rsid w:val="00F82E27"/>
    <w:pPr>
      <w:spacing w:after="0"/>
    </w:pPr>
    <w:rPr>
      <w:rFonts w:ascii="Arial Bold" w:hAnsi="Arial Bold"/>
      <w:b/>
      <w:bCs/>
      <w:vanish/>
      <w:spacing w:val="0"/>
    </w:rPr>
  </w:style>
  <w:style w:type="paragraph" w:styleId="EndnoteText">
    <w:name w:val="endnote text"/>
    <w:basedOn w:val="Normal"/>
    <w:link w:val="EndnoteTextChar"/>
    <w:semiHidden/>
    <w:rsid w:val="00F24712"/>
    <w:pPr>
      <w:spacing w:after="120"/>
      <w:ind w:left="357" w:hanging="357"/>
    </w:pPr>
    <w:rPr>
      <w:spacing w:val="-5"/>
      <w:szCs w:val="20"/>
    </w:rPr>
  </w:style>
  <w:style w:type="paragraph" w:styleId="CommentText">
    <w:name w:val="annotation text"/>
    <w:basedOn w:val="Normal"/>
    <w:link w:val="CommentTextChar"/>
    <w:uiPriority w:val="99"/>
    <w:qFormat/>
    <w:pPr>
      <w:spacing w:after="60"/>
      <w:ind w:left="737" w:hanging="737"/>
      <w:jc w:val="both"/>
    </w:pPr>
    <w:rPr>
      <w:szCs w:val="20"/>
    </w:rPr>
  </w:style>
  <w:style w:type="paragraph" w:styleId="BodyText2">
    <w:name w:val="Body Text 2"/>
    <w:basedOn w:val="Normal"/>
    <w:link w:val="BodyText2Char"/>
    <w:pPr>
      <w:widowControl w:val="0"/>
      <w:tabs>
        <w:tab w:val="left" w:pos="-720"/>
      </w:tabs>
      <w:spacing w:before="60"/>
    </w:pPr>
    <w:rPr>
      <w:b/>
      <w:bCs/>
    </w:rPr>
  </w:style>
  <w:style w:type="character" w:styleId="Hyperlink">
    <w:name w:val="Hyperlink"/>
    <w:rPr>
      <w:color w:val="0000FF"/>
      <w:u w:val="single"/>
    </w:rPr>
  </w:style>
  <w:style w:type="paragraph" w:styleId="ListBullet">
    <w:name w:val="List Bullet"/>
    <w:basedOn w:val="Normal"/>
    <w:rsid w:val="003217B3"/>
    <w:pPr>
      <w:tabs>
        <w:tab w:val="clear" w:pos="357"/>
        <w:tab w:val="num" w:pos="360"/>
      </w:tabs>
      <w:ind w:left="357" w:hanging="357"/>
    </w:pPr>
    <w:rPr>
      <w:szCs w:val="20"/>
    </w:rPr>
  </w:style>
  <w:style w:type="paragraph" w:styleId="BodyTextIndent">
    <w:name w:val="Body Text Indent"/>
    <w:basedOn w:val="Normal"/>
    <w:link w:val="BodyTextIndentChar"/>
    <w:pPr>
      <w:widowControl w:val="0"/>
      <w:tabs>
        <w:tab w:val="left" w:pos="-720"/>
      </w:tabs>
      <w:ind w:left="357"/>
    </w:pPr>
  </w:style>
  <w:style w:type="paragraph" w:styleId="StyleEndnoteText" w:customStyle="1">
    <w:name w:val="Style Endnote Text"/>
    <w:basedOn w:val="EndnoteText"/>
    <w:next w:val="EndnoteText"/>
    <w:rsid w:val="00E25437"/>
    <w:pPr>
      <w:spacing w:after="0"/>
    </w:pPr>
    <w:rPr>
      <w:vanish/>
      <w:spacing w:val="0"/>
    </w:rPr>
  </w:style>
  <w:style w:type="paragraph" w:styleId="FootnoteText">
    <w:name w:val="footnote text"/>
    <w:basedOn w:val="Normal"/>
    <w:link w:val="FootnoteTextChar"/>
    <w:semiHidden/>
    <w:rPr>
      <w:szCs w:val="20"/>
    </w:rPr>
  </w:style>
  <w:style w:type="character" w:styleId="FootnoteReference">
    <w:name w:val="footnote reference"/>
    <w:rPr>
      <w:vertAlign w:val="superscript"/>
    </w:rPr>
  </w:style>
  <w:style w:type="character" w:styleId="FollowedHyperlink">
    <w:name w:val="FollowedHyperlink"/>
    <w:rPr>
      <w:color w:val="800080"/>
      <w:u w:val="single"/>
    </w:rPr>
  </w:style>
  <w:style w:type="paragraph" w:styleId="BlockText">
    <w:name w:val="Block Text"/>
    <w:basedOn w:val="Normal"/>
    <w:qFormat/>
    <w:pPr>
      <w:spacing w:after="120"/>
      <w:ind w:left="1440" w:right="1440"/>
    </w:pPr>
  </w:style>
  <w:style w:type="paragraph" w:styleId="BodyText3">
    <w:name w:val="Body Text 3"/>
    <w:basedOn w:val="Normal"/>
    <w:link w:val="BodyText3Char"/>
    <w:rsid w:val="008A1BEC"/>
    <w:pPr>
      <w:spacing w:after="120"/>
    </w:pPr>
    <w:rPr>
      <w:sz w:val="16"/>
      <w:szCs w:val="16"/>
    </w:rPr>
  </w:style>
  <w:style w:type="paragraph" w:styleId="Style26ptTopSinglesolidlineAuto075ptLinewidthFr" w:customStyle="1">
    <w:name w:val="Style 26 pt Top: (Single solid line Auto  0.75 pt Line width Fr..."/>
    <w:basedOn w:val="Normal"/>
    <w:rsid w:val="008A1BEC"/>
    <w:pPr>
      <w:pBdr>
        <w:top w:val="single" w:color="auto" w:sz="6" w:space="5"/>
        <w:left w:val="single" w:color="auto" w:sz="6" w:space="5"/>
        <w:bottom w:val="single" w:color="auto" w:sz="6" w:space="5"/>
        <w:right w:val="single" w:color="auto" w:sz="6" w:space="0"/>
      </w:pBdr>
      <w:shd w:val="pct20" w:color="auto" w:fill="auto"/>
    </w:pPr>
    <w:rPr>
      <w:sz w:val="44"/>
      <w:szCs w:val="20"/>
    </w:rPr>
  </w:style>
  <w:style w:type="paragraph" w:styleId="BodyTextIndent2">
    <w:name w:val="Body Text Indent 2"/>
    <w:basedOn w:val="Normal"/>
    <w:link w:val="BodyTextIndent2Char"/>
    <w:pPr>
      <w:spacing w:after="120" w:line="480" w:lineRule="auto"/>
      <w:ind w:left="360"/>
    </w:pPr>
  </w:style>
  <w:style w:type="paragraph" w:styleId="BodyTextIndent3">
    <w:name w:val="Body Text Indent 3"/>
    <w:basedOn w:val="Normal"/>
    <w:link w:val="BodyTextIndent3Char"/>
    <w:pPr>
      <w:spacing w:after="120"/>
      <w:ind w:left="360"/>
    </w:pPr>
    <w:rPr>
      <w:sz w:val="16"/>
      <w:szCs w:val="16"/>
    </w:rPr>
  </w:style>
  <w:style w:type="paragraph" w:styleId="Caption">
    <w:name w:val="caption"/>
    <w:aliases w:val="Figure,Beschriftung Char Char,Abbeschriftung,Abb,Abbildungsbeschr.,Marginalie"/>
    <w:basedOn w:val="Normal"/>
    <w:next w:val="Normal"/>
    <w:link w:val="CaptionChar"/>
    <w:qFormat/>
    <w:pPr>
      <w:spacing w:before="120" w:after="120"/>
    </w:pPr>
    <w:rPr>
      <w:b/>
      <w:bCs/>
      <w:szCs w:val="20"/>
    </w:rPr>
  </w:style>
  <w:style w:type="paragraph" w:styleId="Closing">
    <w:name w:val="Closing"/>
    <w:basedOn w:val="Normal"/>
    <w:link w:val="ClosingChar"/>
    <w:pPr>
      <w:ind w:left="4320"/>
    </w:pPr>
  </w:style>
  <w:style w:type="paragraph" w:styleId="Date">
    <w:name w:val="Date"/>
    <w:basedOn w:val="Normal"/>
    <w:next w:val="Normal"/>
    <w:link w:val="DateChar"/>
  </w:style>
  <w:style w:type="paragraph" w:styleId="DocumentMap">
    <w:name w:val="Document Map"/>
    <w:basedOn w:val="Normal"/>
    <w:link w:val="DocumentMapChar"/>
    <w:semiHidden/>
    <w:pPr>
      <w:shd w:val="clear" w:color="auto" w:fill="000080"/>
    </w:pPr>
    <w:rPr>
      <w:rFonts w:ascii="Tahoma" w:hAnsi="Tahoma" w:cs="Tahoma"/>
    </w:rPr>
  </w:style>
  <w:style w:type="paragraph" w:styleId="E-mailSignature">
    <w:name w:val="E-mail Signature"/>
    <w:basedOn w:val="Normal"/>
    <w:link w:val="E-mailSignatureChar"/>
  </w:style>
  <w:style w:type="paragraph" w:styleId="EnvelopeAddress">
    <w:name w:val="envelope address"/>
    <w:basedOn w:val="Normal"/>
    <w:pPr>
      <w:framePr w:w="7920" w:h="1980" w:hSpace="180" w:wrap="auto" w:hAnchor="page" w:xAlign="center" w:yAlign="bottom" w:hRule="exact"/>
      <w:ind w:left="2880"/>
    </w:pPr>
    <w:rPr>
      <w:rFonts w:cs="Arial"/>
      <w:sz w:val="24"/>
    </w:rPr>
  </w:style>
  <w:style w:type="paragraph" w:styleId="EnvelopeReturn">
    <w:name w:val="envelope return"/>
    <w:basedOn w:val="Normal"/>
    <w:rPr>
      <w:rFonts w:cs="Arial"/>
      <w:szCs w:val="20"/>
    </w:rPr>
  </w:style>
  <w:style w:type="paragraph" w:styleId="HTMLAddress">
    <w:name w:val="HTML Address"/>
    <w:basedOn w:val="Normal"/>
    <w:link w:val="HTMLAddressChar"/>
    <w:rPr>
      <w:i/>
      <w:iCs/>
    </w:rPr>
  </w:style>
  <w:style w:type="paragraph" w:styleId="HTMLPreformatted">
    <w:name w:val="HTML Preformatted"/>
    <w:basedOn w:val="Normal"/>
    <w:link w:val="HTMLPreformattedChar"/>
    <w:rPr>
      <w:rFonts w:ascii="Courier New" w:hAnsi="Courier New" w:cs="Courier New"/>
      <w:szCs w:val="20"/>
    </w:rPr>
  </w:style>
  <w:style w:type="paragraph" w:styleId="Index1">
    <w:name w:val="index 1"/>
    <w:basedOn w:val="Normal"/>
    <w:next w:val="Normal"/>
    <w:autoRedefine/>
    <w:semiHidden/>
    <w:pPr>
      <w:tabs>
        <w:tab w:val="clear" w:pos="357"/>
      </w:tabs>
      <w:ind w:left="200" w:hanging="200"/>
    </w:pPr>
  </w:style>
  <w:style w:type="paragraph" w:styleId="Index2">
    <w:name w:val="index 2"/>
    <w:basedOn w:val="Normal"/>
    <w:next w:val="Normal"/>
    <w:autoRedefine/>
    <w:semiHidden/>
    <w:pPr>
      <w:tabs>
        <w:tab w:val="clear" w:pos="357"/>
      </w:tabs>
      <w:ind w:left="400" w:hanging="200"/>
    </w:pPr>
  </w:style>
  <w:style w:type="paragraph" w:styleId="Index3">
    <w:name w:val="index 3"/>
    <w:basedOn w:val="Normal"/>
    <w:next w:val="Normal"/>
    <w:autoRedefine/>
    <w:semiHidden/>
    <w:pPr>
      <w:tabs>
        <w:tab w:val="clear" w:pos="357"/>
      </w:tabs>
      <w:ind w:left="600" w:hanging="200"/>
    </w:pPr>
  </w:style>
  <w:style w:type="paragraph" w:styleId="Index4">
    <w:name w:val="index 4"/>
    <w:basedOn w:val="Normal"/>
    <w:next w:val="Normal"/>
    <w:autoRedefine/>
    <w:semiHidden/>
    <w:pPr>
      <w:tabs>
        <w:tab w:val="clear" w:pos="357"/>
      </w:tabs>
      <w:ind w:left="800" w:hanging="200"/>
    </w:pPr>
  </w:style>
  <w:style w:type="paragraph" w:styleId="Index5">
    <w:name w:val="index 5"/>
    <w:basedOn w:val="Normal"/>
    <w:next w:val="Normal"/>
    <w:autoRedefine/>
    <w:semiHidden/>
    <w:pPr>
      <w:tabs>
        <w:tab w:val="clear" w:pos="357"/>
      </w:tabs>
      <w:ind w:left="1000" w:hanging="200"/>
    </w:pPr>
  </w:style>
  <w:style w:type="paragraph" w:styleId="Index6">
    <w:name w:val="index 6"/>
    <w:basedOn w:val="Normal"/>
    <w:next w:val="Normal"/>
    <w:autoRedefine/>
    <w:semiHidden/>
    <w:pPr>
      <w:tabs>
        <w:tab w:val="clear" w:pos="357"/>
      </w:tabs>
      <w:ind w:left="1200" w:hanging="200"/>
    </w:pPr>
  </w:style>
  <w:style w:type="paragraph" w:styleId="Index7">
    <w:name w:val="index 7"/>
    <w:basedOn w:val="Normal"/>
    <w:next w:val="Normal"/>
    <w:autoRedefine/>
    <w:semiHidden/>
    <w:pPr>
      <w:tabs>
        <w:tab w:val="clear" w:pos="357"/>
      </w:tabs>
      <w:ind w:left="1400" w:hanging="200"/>
    </w:pPr>
  </w:style>
  <w:style w:type="paragraph" w:styleId="Index8">
    <w:name w:val="index 8"/>
    <w:basedOn w:val="Normal"/>
    <w:next w:val="Normal"/>
    <w:autoRedefine/>
    <w:semiHidden/>
    <w:pPr>
      <w:tabs>
        <w:tab w:val="clear" w:pos="357"/>
      </w:tabs>
      <w:ind w:left="1600" w:hanging="200"/>
    </w:pPr>
  </w:style>
  <w:style w:type="paragraph" w:styleId="Index9">
    <w:name w:val="index 9"/>
    <w:basedOn w:val="Normal"/>
    <w:next w:val="Normal"/>
    <w:autoRedefine/>
    <w:semiHidden/>
    <w:pPr>
      <w:tabs>
        <w:tab w:val="clear" w:pos="357"/>
      </w:tabs>
      <w:ind w:left="1800" w:hanging="200"/>
    </w:pPr>
  </w:style>
  <w:style w:type="paragraph" w:styleId="IndexHeading">
    <w:name w:val="index heading"/>
    <w:basedOn w:val="Normal"/>
    <w:next w:val="Index1"/>
    <w:semiHidden/>
    <w:rPr>
      <w:rFonts w:cs="Arial"/>
      <w:b/>
      <w:bCs/>
    </w:rPr>
  </w:style>
  <w:style w:type="paragraph" w:styleId="List">
    <w:name w:val="List"/>
    <w:basedOn w:val="Normal"/>
    <w:link w:val="ListChar"/>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tabs>
        <w:tab w:val="num" w:pos="720"/>
      </w:tabs>
      <w:ind w:left="720" w:hanging="360"/>
    </w:pPr>
  </w:style>
  <w:style w:type="paragraph" w:styleId="ListBullet3">
    <w:name w:val="List Bullet 3"/>
    <w:basedOn w:val="Normal"/>
    <w:autoRedefine/>
    <w:pPr>
      <w:tabs>
        <w:tab w:val="num" w:pos="1080"/>
      </w:tabs>
      <w:ind w:left="1080" w:hanging="360"/>
    </w:pPr>
  </w:style>
  <w:style w:type="paragraph" w:styleId="ListBullet4">
    <w:name w:val="List Bullet 4"/>
    <w:basedOn w:val="Normal"/>
    <w:autoRedefine/>
    <w:pPr>
      <w:tabs>
        <w:tab w:val="num" w:pos="1440"/>
      </w:tabs>
      <w:ind w:left="1440" w:hanging="360"/>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link w:val="ListNumberChar"/>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eastAsia="en-US"/>
    </w:rPr>
  </w:style>
  <w:style w:type="paragraph" w:styleId="MessageHeader">
    <w:name w:val="Message Header"/>
    <w:basedOn w:val="Normal"/>
    <w:link w:val="MessageHeaderChar"/>
    <w:pPr>
      <w:pBdr>
        <w:top w:val="single" w:color="auto" w:sz="6" w:space="1"/>
        <w:left w:val="single" w:color="auto" w:sz="6" w:space="1"/>
        <w:bottom w:val="single" w:color="auto" w:sz="6" w:space="1"/>
        <w:right w:val="single" w:color="auto" w:sz="6" w:space="1"/>
      </w:pBdr>
      <w:shd w:val="pct20" w:color="auto" w:fill="auto"/>
      <w:ind w:left="1080" w:hanging="1080"/>
    </w:pPr>
    <w:rPr>
      <w:rFonts w:cs="Arial"/>
      <w:sz w:val="24"/>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link w:val="NoteHeadingChar"/>
  </w:style>
  <w:style w:type="paragraph" w:styleId="PlainText">
    <w:name w:val="Plain Text"/>
    <w:basedOn w:val="Normal"/>
    <w:link w:val="PlainTextChar"/>
    <w:rPr>
      <w:rFonts w:ascii="Courier New" w:hAnsi="Courier New" w:cs="Courier New"/>
      <w:szCs w:val="20"/>
    </w:rPr>
  </w:style>
  <w:style w:type="paragraph" w:styleId="Salutation">
    <w:name w:val="Salutation"/>
    <w:basedOn w:val="Normal"/>
    <w:next w:val="Normal"/>
    <w:link w:val="SalutationChar"/>
  </w:style>
  <w:style w:type="paragraph" w:styleId="Signature">
    <w:name w:val="Signature"/>
    <w:basedOn w:val="Normal"/>
    <w:link w:val="SignatureChar"/>
    <w:pPr>
      <w:ind w:left="4320"/>
    </w:pPr>
  </w:style>
  <w:style w:type="paragraph" w:styleId="Subtitle">
    <w:name w:val="Subtitle"/>
    <w:basedOn w:val="Normal"/>
    <w:link w:val="SubtitleChar"/>
    <w:qFormat/>
    <w:pPr>
      <w:spacing w:after="60"/>
      <w:jc w:val="center"/>
      <w:outlineLvl w:val="1"/>
    </w:pPr>
    <w:rPr>
      <w:rFonts w:cs="Arial"/>
      <w:sz w:val="24"/>
    </w:rPr>
  </w:style>
  <w:style w:type="paragraph" w:styleId="TableofAuthorities">
    <w:name w:val="table of authorities"/>
    <w:basedOn w:val="Normal"/>
    <w:next w:val="Normal"/>
    <w:semiHidden/>
    <w:pPr>
      <w:tabs>
        <w:tab w:val="clear" w:pos="357"/>
      </w:tabs>
      <w:ind w:left="200" w:hanging="200"/>
    </w:pPr>
  </w:style>
  <w:style w:type="paragraph" w:styleId="TableofFigures">
    <w:name w:val="table of figures"/>
    <w:basedOn w:val="Normal"/>
    <w:next w:val="Normal"/>
    <w:pPr>
      <w:tabs>
        <w:tab w:val="clear" w:pos="357"/>
      </w:tabs>
      <w:ind w:left="400" w:hanging="400"/>
    </w:pPr>
  </w:style>
  <w:style w:type="paragraph" w:styleId="Title">
    <w:name w:val="Title"/>
    <w:basedOn w:val="Normal"/>
    <w:link w:val="TitleChar"/>
    <w:qFormat/>
    <w:rsid w:val="008A1BEC"/>
    <w:pPr>
      <w:spacing w:before="240" w:after="60"/>
      <w:outlineLvl w:val="0"/>
    </w:pPr>
    <w:rPr>
      <w:rFonts w:ascii="Arial Bold" w:hAnsi="Arial Bold" w:cs="Arial"/>
      <w:b/>
      <w:bCs/>
      <w:caps/>
      <w:kern w:val="28"/>
      <w:sz w:val="32"/>
      <w:szCs w:val="32"/>
    </w:r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uiPriority w:val="39"/>
    <w:pPr>
      <w:tabs>
        <w:tab w:val="clear" w:pos="357"/>
      </w:tabs>
    </w:pPr>
  </w:style>
  <w:style w:type="paragraph" w:styleId="TOC2">
    <w:name w:val="toc 2"/>
    <w:basedOn w:val="Normal"/>
    <w:next w:val="Normal"/>
    <w:autoRedefine/>
    <w:uiPriority w:val="39"/>
    <w:pPr>
      <w:tabs>
        <w:tab w:val="clear" w:pos="357"/>
      </w:tabs>
      <w:ind w:left="200"/>
    </w:pPr>
  </w:style>
  <w:style w:type="paragraph" w:styleId="TOC3">
    <w:name w:val="toc 3"/>
    <w:basedOn w:val="Normal"/>
    <w:next w:val="Normal"/>
    <w:autoRedefine/>
    <w:uiPriority w:val="39"/>
    <w:pPr>
      <w:tabs>
        <w:tab w:val="clear" w:pos="357"/>
      </w:tabs>
      <w:ind w:left="400"/>
    </w:pPr>
  </w:style>
  <w:style w:type="paragraph" w:styleId="TOC4">
    <w:name w:val="toc 4"/>
    <w:basedOn w:val="Normal"/>
    <w:next w:val="Normal"/>
    <w:autoRedefine/>
    <w:pPr>
      <w:tabs>
        <w:tab w:val="clear" w:pos="357"/>
      </w:tabs>
      <w:ind w:left="600"/>
    </w:pPr>
  </w:style>
  <w:style w:type="paragraph" w:styleId="TOC5">
    <w:name w:val="toc 5"/>
    <w:basedOn w:val="Normal"/>
    <w:next w:val="Normal"/>
    <w:autoRedefine/>
    <w:pPr>
      <w:tabs>
        <w:tab w:val="clear" w:pos="357"/>
      </w:tabs>
      <w:ind w:left="800"/>
    </w:pPr>
  </w:style>
  <w:style w:type="paragraph" w:styleId="TOC6">
    <w:name w:val="toc 6"/>
    <w:basedOn w:val="Normal"/>
    <w:next w:val="Normal"/>
    <w:autoRedefine/>
    <w:pPr>
      <w:tabs>
        <w:tab w:val="clear" w:pos="357"/>
      </w:tabs>
      <w:ind w:left="1000"/>
    </w:pPr>
  </w:style>
  <w:style w:type="paragraph" w:styleId="TOC7">
    <w:name w:val="toc 7"/>
    <w:basedOn w:val="Normal"/>
    <w:next w:val="Normal"/>
    <w:autoRedefine/>
    <w:pPr>
      <w:tabs>
        <w:tab w:val="clear" w:pos="357"/>
      </w:tabs>
      <w:ind w:left="1200"/>
    </w:pPr>
  </w:style>
  <w:style w:type="paragraph" w:styleId="TOC8">
    <w:name w:val="toc 8"/>
    <w:basedOn w:val="Normal"/>
    <w:next w:val="Normal"/>
    <w:autoRedefine/>
    <w:pPr>
      <w:tabs>
        <w:tab w:val="clear" w:pos="357"/>
      </w:tabs>
      <w:ind w:left="1400"/>
    </w:pPr>
  </w:style>
  <w:style w:type="paragraph" w:styleId="TOC9">
    <w:name w:val="toc 9"/>
    <w:basedOn w:val="Normal"/>
    <w:next w:val="Normal"/>
    <w:autoRedefine/>
    <w:pPr>
      <w:tabs>
        <w:tab w:val="clear" w:pos="357"/>
      </w:tabs>
      <w:ind w:left="1600"/>
    </w:pPr>
  </w:style>
  <w:style w:type="paragraph" w:styleId="BalloonText">
    <w:name w:val="Balloon Text"/>
    <w:basedOn w:val="Normal"/>
    <w:link w:val="BalloonTextChar"/>
    <w:semiHidden/>
    <w:rPr>
      <w:rFonts w:ascii="Tahoma" w:hAnsi="Tahoma" w:cs="Tahoma"/>
      <w:sz w:val="16"/>
      <w:szCs w:val="16"/>
    </w:rPr>
  </w:style>
  <w:style w:type="paragraph" w:styleId="CommentSubject">
    <w:name w:val="annotation subject"/>
    <w:basedOn w:val="CommentText"/>
    <w:next w:val="CommentText"/>
    <w:link w:val="CommentSubjectChar"/>
    <w:pPr>
      <w:spacing w:after="0"/>
      <w:ind w:left="0" w:firstLine="0"/>
      <w:jc w:val="left"/>
    </w:pPr>
    <w:rPr>
      <w:b/>
      <w:bCs/>
    </w:rPr>
  </w:style>
  <w:style w:type="paragraph" w:styleId="Style" w:customStyle="1">
    <w:name w:val="Style"/>
    <w:basedOn w:val="CommentText"/>
    <w:pPr>
      <w:spacing w:after="0"/>
      <w:ind w:left="0" w:firstLine="0"/>
    </w:pPr>
  </w:style>
  <w:style w:type="character" w:styleId="EndnoteReference">
    <w:name w:val="endnote reference"/>
    <w:semiHidden/>
    <w:rsid w:val="00836E11"/>
    <w:rPr>
      <w:rFonts w:ascii="Arial Bold" w:hAnsi="Arial Bold"/>
      <w:b/>
      <w:color w:val="auto"/>
      <w:sz w:val="20"/>
      <w:szCs w:val="20"/>
      <w:vertAlign w:val="superscript"/>
    </w:rPr>
  </w:style>
  <w:style w:type="paragraph" w:styleId="BodyText">
    <w:name w:val="Body Text"/>
    <w:aliases w:val="Body Text Char1,Body Text Char Char,Body Text Char1 Char Char,Body Text Char Char Char Char,Body Text Char2 Char Char Char Char,Body Text Char Char Char Char Char Char,Body Text Char1 Char Char Char Char Char Char,Body Text Char2 Char Char"/>
    <w:basedOn w:val="Normal"/>
    <w:link w:val="BodyTextChar2"/>
    <w:qFormat/>
    <w:rsid w:val="00C26F50"/>
    <w:pPr>
      <w:spacing w:after="120"/>
    </w:pPr>
  </w:style>
  <w:style w:type="character" w:styleId="BodyText3Char" w:customStyle="1">
    <w:name w:val="Body Text 3 Char"/>
    <w:link w:val="BodyText3"/>
    <w:rsid w:val="004D382C"/>
    <w:rPr>
      <w:rFonts w:ascii="Arial" w:hAnsi="Arial"/>
      <w:sz w:val="16"/>
      <w:szCs w:val="16"/>
      <w:lang w:val="en-GB" w:eastAsia="en-US" w:bidi="ar-SA"/>
    </w:rPr>
  </w:style>
  <w:style w:type="character" w:styleId="Heading2Char" w:customStyle="1">
    <w:name w:val="Heading 2 Char"/>
    <w:link w:val="Heading2"/>
    <w:rsid w:val="00FF3DB2"/>
    <w:rPr>
      <w:rFonts w:ascii="Arial" w:hAnsi="Arial"/>
      <w:b/>
      <w:bCs/>
      <w:sz w:val="24"/>
      <w:szCs w:val="24"/>
      <w:lang w:val="en-GB" w:eastAsia="en-US" w:bidi="ar-SA"/>
    </w:rPr>
  </w:style>
  <w:style w:type="paragraph" w:styleId="StyleItalicJustified" w:customStyle="1">
    <w:name w:val="Style Italic Justified"/>
    <w:basedOn w:val="Normal"/>
    <w:rsid w:val="007027D1"/>
    <w:pPr>
      <w:jc w:val="both"/>
    </w:pPr>
    <w:rPr>
      <w:i/>
      <w:iCs/>
      <w:szCs w:val="20"/>
    </w:rPr>
  </w:style>
  <w:style w:type="character" w:styleId="Style9ptItalic" w:customStyle="1">
    <w:name w:val="Style 9 pt Italic"/>
    <w:rsid w:val="00487750"/>
    <w:rPr>
      <w:i/>
      <w:iCs/>
      <w:vanish/>
      <w:sz w:val="18"/>
      <w:szCs w:val="18"/>
    </w:rPr>
  </w:style>
  <w:style w:type="paragraph" w:styleId="Revision">
    <w:name w:val="Revision"/>
    <w:hidden/>
    <w:uiPriority w:val="99"/>
    <w:semiHidden/>
    <w:rsid w:val="006A7D12"/>
    <w:rPr>
      <w:rFonts w:ascii="Arial" w:hAnsi="Arial"/>
      <w:szCs w:val="24"/>
      <w:lang w:val="en-GB" w:eastAsia="en-US"/>
    </w:rPr>
  </w:style>
  <w:style w:type="character" w:styleId="HeaderChar" w:customStyle="1">
    <w:name w:val="Header Char"/>
    <w:basedOn w:val="DefaultParagraphFont"/>
    <w:link w:val="Header"/>
    <w:rsid w:val="008D6E4E"/>
    <w:rPr>
      <w:rFonts w:ascii="Arial" w:hAnsi="Arial"/>
      <w:sz w:val="18"/>
      <w:lang w:val="en-GB" w:eastAsia="en-US"/>
    </w:rPr>
  </w:style>
  <w:style w:type="table" w:styleId="TableGrid">
    <w:name w:val="Table Grid"/>
    <w:basedOn w:val="TableNormal"/>
    <w:uiPriority w:val="39"/>
    <w:rsid w:val="00995073"/>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BGHeading1AltQ" w:customStyle="1">
    <w:name w:val="BGHeading1 Alt+Q"/>
    <w:basedOn w:val="Heading1"/>
    <w:link w:val="BGHeading1AltQChar"/>
    <w:rsid w:val="00FF4268"/>
    <w:pPr>
      <w:keepNext w:val="0"/>
      <w:widowControl w:val="0"/>
      <w:numPr>
        <w:numId w:val="18"/>
      </w:numPr>
      <w:tabs>
        <w:tab w:val="clear" w:pos="357"/>
      </w:tabs>
      <w:spacing w:line="360" w:lineRule="auto"/>
      <w:jc w:val="both"/>
    </w:pPr>
    <w:rPr>
      <w:rFonts w:cs="Arial"/>
      <w:b w:val="0"/>
      <w:bCs/>
      <w:kern w:val="32"/>
      <w:sz w:val="22"/>
      <w:szCs w:val="22"/>
      <w:lang w:val="en-ZA"/>
    </w:rPr>
  </w:style>
  <w:style w:type="paragraph" w:styleId="BGHeading2AltA" w:customStyle="1">
    <w:name w:val="BGHeading2 Alt+A"/>
    <w:basedOn w:val="Heading2"/>
    <w:rsid w:val="00FF4268"/>
    <w:pPr>
      <w:widowControl w:val="0"/>
      <w:numPr>
        <w:ilvl w:val="1"/>
        <w:numId w:val="18"/>
      </w:numPr>
      <w:tabs>
        <w:tab w:val="clear" w:pos="357"/>
      </w:tabs>
      <w:spacing w:line="360" w:lineRule="auto"/>
      <w:jc w:val="both"/>
    </w:pPr>
    <w:rPr>
      <w:rFonts w:cs="Arial"/>
      <w:b w:val="0"/>
      <w:iCs/>
      <w:sz w:val="22"/>
      <w:szCs w:val="22"/>
      <w:lang w:val="en-ZA"/>
    </w:rPr>
  </w:style>
  <w:style w:type="paragraph" w:styleId="BGHeading3AltZ" w:customStyle="1">
    <w:name w:val="BGHeading3 Alt+Z"/>
    <w:basedOn w:val="Heading3"/>
    <w:rsid w:val="00FF4268"/>
    <w:pPr>
      <w:widowControl w:val="0"/>
      <w:numPr>
        <w:ilvl w:val="2"/>
        <w:numId w:val="18"/>
      </w:numPr>
      <w:tabs>
        <w:tab w:val="clear" w:pos="-720"/>
        <w:tab w:val="clear" w:pos="357"/>
      </w:tabs>
      <w:spacing w:before="0" w:after="0" w:line="360" w:lineRule="auto"/>
      <w:jc w:val="both"/>
    </w:pPr>
    <w:rPr>
      <w:rFonts w:cs="Arial"/>
      <w:b w:val="0"/>
      <w:bCs/>
      <w:sz w:val="22"/>
      <w:szCs w:val="22"/>
      <w:lang w:val="en-ZA"/>
    </w:rPr>
  </w:style>
  <w:style w:type="paragraph" w:styleId="BGHeading4AltX" w:customStyle="1">
    <w:name w:val="BGHeading4 Alt+X"/>
    <w:basedOn w:val="Heading4"/>
    <w:rsid w:val="00FF4268"/>
    <w:pPr>
      <w:keepNext w:val="0"/>
      <w:numPr>
        <w:ilvl w:val="3"/>
        <w:numId w:val="18"/>
      </w:numPr>
      <w:tabs>
        <w:tab w:val="clear" w:pos="-720"/>
        <w:tab w:val="clear" w:pos="357"/>
      </w:tabs>
      <w:spacing w:line="360" w:lineRule="auto"/>
      <w:jc w:val="both"/>
    </w:pPr>
    <w:rPr>
      <w:b w:val="0"/>
      <w:bCs/>
      <w:sz w:val="22"/>
      <w:szCs w:val="22"/>
      <w:lang w:val="en-ZA"/>
    </w:rPr>
  </w:style>
  <w:style w:type="paragraph" w:styleId="BGHeading5AltC" w:customStyle="1">
    <w:name w:val="BGHeading5 Alt+C"/>
    <w:basedOn w:val="Heading5"/>
    <w:rsid w:val="00FF4268"/>
    <w:pPr>
      <w:keepNext w:val="0"/>
      <w:widowControl w:val="0"/>
      <w:numPr>
        <w:ilvl w:val="4"/>
        <w:numId w:val="18"/>
      </w:numPr>
      <w:tabs>
        <w:tab w:val="clear" w:pos="-720"/>
        <w:tab w:val="clear" w:pos="357"/>
      </w:tabs>
      <w:suppressAutoHyphens w:val="0"/>
      <w:spacing w:before="0" w:after="0" w:line="360" w:lineRule="auto"/>
      <w:jc w:val="both"/>
    </w:pPr>
    <w:rPr>
      <w:bCs/>
      <w:i w:val="0"/>
      <w:sz w:val="22"/>
      <w:szCs w:val="22"/>
      <w:lang w:val="en-ZA"/>
    </w:rPr>
  </w:style>
  <w:style w:type="character" w:styleId="BGHeading1AltQChar" w:customStyle="1">
    <w:name w:val="BGHeading1 Alt+Q Char"/>
    <w:link w:val="BGHeading1AltQ"/>
    <w:rsid w:val="00FF4268"/>
    <w:rPr>
      <w:rFonts w:ascii="Arial" w:hAnsi="Arial" w:cs="Arial"/>
      <w:bCs/>
      <w:kern w:val="32"/>
      <w:sz w:val="22"/>
      <w:szCs w:val="22"/>
      <w:lang w:eastAsia="en-US"/>
    </w:rPr>
  </w:style>
  <w:style w:type="paragraph" w:styleId="Style3" w:customStyle="1">
    <w:name w:val="Style3"/>
    <w:basedOn w:val="Normal"/>
    <w:rsid w:val="00E54961"/>
    <w:pPr>
      <w:numPr>
        <w:numId w:val="21"/>
      </w:numPr>
    </w:pPr>
    <w:rPr>
      <w:rFonts w:ascii="Times New Roman" w:hAnsi="Times New Roman"/>
      <w:sz w:val="22"/>
      <w:szCs w:val="20"/>
    </w:rPr>
  </w:style>
  <w:style w:type="paragraph" w:styleId="StyleStyle26ptTopSinglesolidlineAuto075ptLinewidth" w:customStyle="1">
    <w:name w:val="Style Style 26 pt Top: (Single solid line Auto  0.75 pt Line width ..."/>
    <w:basedOn w:val="Style26ptTopSinglesolidlineAuto075ptLinewidthFr"/>
    <w:rsid w:val="00E54961"/>
    <w:pPr>
      <w:pBdr>
        <w:right w:val="single" w:color="auto" w:sz="6" w:space="12"/>
      </w:pBdr>
      <w:jc w:val="both"/>
    </w:pPr>
  </w:style>
  <w:style w:type="paragraph" w:styleId="ThirdIndent" w:customStyle="1">
    <w:name w:val="Third Indent"/>
    <w:basedOn w:val="BodyText"/>
    <w:rsid w:val="00E54961"/>
    <w:pPr>
      <w:numPr>
        <w:ilvl w:val="2"/>
        <w:numId w:val="22"/>
      </w:numPr>
      <w:tabs>
        <w:tab w:val="clear" w:pos="357"/>
      </w:tabs>
      <w:spacing w:before="120"/>
      <w:jc w:val="both"/>
    </w:pPr>
    <w:rPr>
      <w:sz w:val="22"/>
      <w:lang w:val="en-US"/>
    </w:rPr>
  </w:style>
  <w:style w:type="paragraph" w:styleId="FourthIndent" w:customStyle="1">
    <w:name w:val="Fourth Indent"/>
    <w:basedOn w:val="ThirdIndent"/>
    <w:rsid w:val="00E54961"/>
    <w:pPr>
      <w:numPr>
        <w:ilvl w:val="3"/>
      </w:numPr>
      <w:spacing w:before="0"/>
    </w:pPr>
  </w:style>
  <w:style w:type="character" w:styleId="BodyTextChar" w:customStyle="1">
    <w:name w:val="Body Text Char"/>
    <w:aliases w:val="Body Text Char1 Char,Body Text Char Char Char,Body Text Char1 Char Char Char,Body Text Char Char Char Char Char,Body Text Char2 Char Char Char Char Char,Body Text Char Char Char Char Char Char Char,Body Text Char2 Char Char Char"/>
    <w:rsid w:val="00EF558A"/>
    <w:rPr>
      <w:rFonts w:ascii="Arial" w:hAnsi="Arial" w:cs="Arial"/>
      <w:sz w:val="22"/>
      <w:lang w:val="en-GB" w:eastAsia="en-US"/>
    </w:rPr>
  </w:style>
  <w:style w:type="paragraph" w:styleId="Appendix1" w:customStyle="1">
    <w:name w:val="Appendix 1"/>
    <w:basedOn w:val="BodyText"/>
    <w:next w:val="BodyText"/>
    <w:rsid w:val="00EF558A"/>
    <w:pPr>
      <w:keepNext/>
      <w:keepLines/>
      <w:pageBreakBefore/>
      <w:numPr>
        <w:ilvl w:val="6"/>
        <w:numId w:val="2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200"/>
      <w:jc w:val="center"/>
      <w:outlineLvl w:val="0"/>
    </w:pPr>
    <w:rPr>
      <w:rFonts w:ascii="Arial Bold" w:hAnsi="Arial Bold" w:cs="Arial"/>
      <w:b/>
      <w:caps/>
      <w:sz w:val="24"/>
      <w:szCs w:val="20"/>
    </w:rPr>
  </w:style>
  <w:style w:type="paragraph" w:styleId="Appendix2" w:customStyle="1">
    <w:name w:val="Appendix 2"/>
    <w:basedOn w:val="Appendix1"/>
    <w:next w:val="BodyText"/>
    <w:rsid w:val="00EF558A"/>
    <w:pPr>
      <w:pageBreakBefore w:val="0"/>
      <w:numPr>
        <w:ilvl w:val="7"/>
      </w:numPr>
      <w:spacing w:before="360"/>
      <w:jc w:val="left"/>
      <w:outlineLvl w:val="1"/>
    </w:pPr>
    <w:rPr>
      <w:sz w:val="22"/>
    </w:rPr>
  </w:style>
  <w:style w:type="paragraph" w:styleId="Appendix3" w:customStyle="1">
    <w:name w:val="Appendix 3"/>
    <w:basedOn w:val="Appendix2"/>
    <w:next w:val="BodyText"/>
    <w:rsid w:val="00EF558A"/>
    <w:pPr>
      <w:numPr>
        <w:ilvl w:val="8"/>
      </w:numPr>
      <w:spacing w:before="280"/>
      <w:outlineLvl w:val="2"/>
    </w:pPr>
    <w:rPr>
      <w:caps w:val="0"/>
    </w:rPr>
  </w:style>
  <w:style w:type="paragraph" w:styleId="Appendix4" w:customStyle="1">
    <w:name w:val="Appendix 4"/>
    <w:basedOn w:val="Appendix3"/>
    <w:next w:val="BodyText"/>
    <w:rsid w:val="00EF558A"/>
    <w:pPr>
      <w:numPr>
        <w:ilvl w:val="3"/>
      </w:numPr>
      <w:outlineLvl w:val="3"/>
    </w:pPr>
  </w:style>
  <w:style w:type="paragraph" w:styleId="Appendix5" w:customStyle="1">
    <w:name w:val="Appendix 5"/>
    <w:basedOn w:val="Appendix4"/>
    <w:next w:val="BodyText"/>
    <w:rsid w:val="00EF558A"/>
    <w:pPr>
      <w:numPr>
        <w:ilvl w:val="4"/>
      </w:numPr>
      <w:outlineLvl w:val="4"/>
    </w:pPr>
  </w:style>
  <w:style w:type="paragraph" w:styleId="Appendix6" w:customStyle="1">
    <w:name w:val="Appendix 6"/>
    <w:basedOn w:val="Appendix5"/>
    <w:next w:val="BodyText2"/>
    <w:rsid w:val="00EF558A"/>
    <w:pPr>
      <w:keepNext w:val="0"/>
      <w:numPr>
        <w:ilvl w:val="5"/>
      </w:numPr>
      <w:spacing w:before="0" w:after="120"/>
      <w:jc w:val="both"/>
      <w:outlineLvl w:val="5"/>
    </w:pPr>
    <w:rPr>
      <w:rFonts w:ascii="Arial" w:hAnsi="Arial"/>
      <w:b w:val="0"/>
    </w:rPr>
  </w:style>
  <w:style w:type="paragraph" w:styleId="Appendix7" w:customStyle="1">
    <w:name w:val="Appendix 7"/>
    <w:basedOn w:val="Appendix6"/>
    <w:next w:val="BodyText3"/>
    <w:rsid w:val="00EF558A"/>
    <w:pPr>
      <w:numPr>
        <w:ilvl w:val="6"/>
        <w:numId w:val="1"/>
      </w:numPr>
      <w:outlineLvl w:val="6"/>
    </w:pPr>
  </w:style>
  <w:style w:type="paragraph" w:styleId="Appendix8" w:customStyle="1">
    <w:name w:val="Appendix 8"/>
    <w:basedOn w:val="Appendix7"/>
    <w:rsid w:val="00EF558A"/>
    <w:pPr>
      <w:numPr>
        <w:ilvl w:val="7"/>
      </w:numPr>
      <w:outlineLvl w:val="7"/>
    </w:pPr>
  </w:style>
  <w:style w:type="paragraph" w:styleId="Appendix9" w:customStyle="1">
    <w:name w:val="Appendix 9"/>
    <w:basedOn w:val="Appendix8"/>
    <w:rsid w:val="00EF558A"/>
    <w:pPr>
      <w:numPr>
        <w:ilvl w:val="8"/>
      </w:numPr>
      <w:outlineLvl w:val="8"/>
    </w:pPr>
  </w:style>
  <w:style w:type="paragraph" w:styleId="Bullet1" w:customStyle="1">
    <w:name w:val="Bullet 1"/>
    <w:basedOn w:val="BodyText"/>
    <w:link w:val="Bullet1Char"/>
    <w:qFormat/>
    <w:rsid w:val="00EF558A"/>
    <w:pPr>
      <w:numPr>
        <w:ilvl w:val="3"/>
        <w:numId w:val="25"/>
      </w:numPr>
      <w:tabs>
        <w:tab w:val="clear" w:pos="357"/>
        <w:tab w:val="left" w:pos="397"/>
        <w:tab w:val="left" w:pos="907"/>
        <w:tab w:val="left" w:pos="1304"/>
        <w:tab w:val="left" w:pos="2098"/>
        <w:tab w:val="left" w:pos="2494"/>
        <w:tab w:val="left" w:pos="2891"/>
        <w:tab w:val="left" w:pos="3288"/>
        <w:tab w:val="left" w:pos="3685"/>
        <w:tab w:val="left" w:pos="4082"/>
        <w:tab w:val="left" w:pos="4479"/>
        <w:tab w:val="right" w:pos="10205"/>
      </w:tabs>
      <w:jc w:val="both"/>
    </w:pPr>
    <w:rPr>
      <w:rFonts w:cs="Arial"/>
      <w:sz w:val="22"/>
      <w:szCs w:val="20"/>
    </w:rPr>
  </w:style>
  <w:style w:type="paragraph" w:styleId="Bullet1Indent" w:customStyle="1">
    <w:name w:val="Bullet 1 Indent"/>
    <w:basedOn w:val="BodyText"/>
    <w:rsid w:val="00EF558A"/>
    <w:pPr>
      <w:numPr>
        <w:ilvl w:val="3"/>
        <w:numId w:val="26"/>
      </w:numPr>
      <w:tabs>
        <w:tab w:val="clear" w:pos="357"/>
        <w:tab w:val="left" w:pos="397"/>
        <w:tab w:val="left" w:pos="907"/>
        <w:tab w:val="left" w:pos="1304"/>
        <w:tab w:val="left" w:pos="1701"/>
        <w:tab w:val="left" w:pos="2494"/>
        <w:tab w:val="left" w:pos="2891"/>
        <w:tab w:val="left" w:pos="3288"/>
        <w:tab w:val="left" w:pos="3685"/>
        <w:tab w:val="left" w:pos="4082"/>
        <w:tab w:val="left" w:pos="4479"/>
        <w:tab w:val="right" w:pos="10205"/>
      </w:tabs>
      <w:jc w:val="both"/>
    </w:pPr>
    <w:rPr>
      <w:rFonts w:cs="Arial"/>
      <w:sz w:val="22"/>
      <w:szCs w:val="20"/>
    </w:rPr>
  </w:style>
  <w:style w:type="paragraph" w:styleId="Bullet2" w:customStyle="1">
    <w:name w:val="Bullet 2"/>
    <w:basedOn w:val="Bullet1"/>
    <w:qFormat/>
    <w:rsid w:val="00EF558A"/>
    <w:pPr>
      <w:numPr>
        <w:ilvl w:val="4"/>
      </w:numPr>
    </w:pPr>
  </w:style>
  <w:style w:type="paragraph" w:styleId="Bullet2Indent" w:customStyle="1">
    <w:name w:val="Bullet 2 Indent"/>
    <w:basedOn w:val="Bullet1Indent"/>
    <w:rsid w:val="00EF558A"/>
    <w:pPr>
      <w:numPr>
        <w:ilvl w:val="4"/>
      </w:numPr>
    </w:pPr>
  </w:style>
  <w:style w:type="paragraph" w:styleId="Bullet3" w:customStyle="1">
    <w:name w:val="Bullet 3"/>
    <w:basedOn w:val="Bullet2"/>
    <w:qFormat/>
    <w:rsid w:val="00EF558A"/>
    <w:pPr>
      <w:numPr>
        <w:ilvl w:val="5"/>
      </w:numPr>
    </w:pPr>
  </w:style>
  <w:style w:type="paragraph" w:styleId="Bullet3Indent" w:customStyle="1">
    <w:name w:val="Bullet 3 Indent"/>
    <w:basedOn w:val="Bullet2Indent"/>
    <w:rsid w:val="00EF558A"/>
    <w:pPr>
      <w:numPr>
        <w:ilvl w:val="5"/>
      </w:numPr>
    </w:pPr>
  </w:style>
  <w:style w:type="paragraph" w:styleId="Bullet4" w:customStyle="1">
    <w:name w:val="Bullet 4"/>
    <w:basedOn w:val="Bullet3"/>
    <w:rsid w:val="00EF558A"/>
    <w:pPr>
      <w:numPr>
        <w:ilvl w:val="3"/>
        <w:numId w:val="3"/>
      </w:numPr>
      <w:tabs>
        <w:tab w:val="left" w:pos="1701"/>
      </w:tabs>
    </w:pPr>
  </w:style>
  <w:style w:type="paragraph" w:styleId="Bullet4Indent" w:customStyle="1">
    <w:name w:val="Bullet 4 Indent"/>
    <w:basedOn w:val="Bullet3Indent"/>
    <w:rsid w:val="00EF558A"/>
    <w:pPr>
      <w:numPr>
        <w:ilvl w:val="3"/>
        <w:numId w:val="4"/>
      </w:numPr>
      <w:tabs>
        <w:tab w:val="left" w:pos="2098"/>
      </w:tabs>
    </w:pPr>
  </w:style>
  <w:style w:type="paragraph" w:styleId="Bullet5" w:customStyle="1">
    <w:name w:val="Bullet 5"/>
    <w:basedOn w:val="Bullet4"/>
    <w:rsid w:val="00EF558A"/>
    <w:pPr>
      <w:numPr>
        <w:ilvl w:val="4"/>
      </w:numPr>
      <w:tabs>
        <w:tab w:val="left" w:pos="2098"/>
      </w:tabs>
    </w:pPr>
  </w:style>
  <w:style w:type="paragraph" w:styleId="Bullet5Indent" w:customStyle="1">
    <w:name w:val="Bullet 5 Indent"/>
    <w:basedOn w:val="Bullet4Indent"/>
    <w:rsid w:val="00EF558A"/>
    <w:pPr>
      <w:numPr>
        <w:ilvl w:val="4"/>
      </w:numPr>
      <w:tabs>
        <w:tab w:val="left" w:pos="2494"/>
      </w:tabs>
      <w:ind w:hanging="397"/>
    </w:pPr>
  </w:style>
  <w:style w:type="paragraph" w:styleId="Bullet6" w:customStyle="1">
    <w:name w:val="Bullet 6"/>
    <w:basedOn w:val="Bullet5"/>
    <w:rsid w:val="00EF558A"/>
    <w:pPr>
      <w:numPr>
        <w:ilvl w:val="5"/>
      </w:numPr>
      <w:tabs>
        <w:tab w:val="left" w:pos="2494"/>
      </w:tabs>
      <w:ind w:hanging="397"/>
    </w:pPr>
  </w:style>
  <w:style w:type="paragraph" w:styleId="Bullet6Indent" w:customStyle="1">
    <w:name w:val="Bullet 6 Indent"/>
    <w:basedOn w:val="Bullet5Indent"/>
    <w:rsid w:val="00EF558A"/>
    <w:pPr>
      <w:numPr>
        <w:ilvl w:val="5"/>
      </w:numPr>
      <w:tabs>
        <w:tab w:val="left" w:pos="2891"/>
      </w:tabs>
    </w:pPr>
  </w:style>
  <w:style w:type="paragraph" w:styleId="CaptionTable" w:customStyle="1">
    <w:name w:val="Caption Table"/>
    <w:basedOn w:val="Caption"/>
    <w:next w:val="BodyText"/>
    <w:rsid w:val="00EF558A"/>
    <w:pPr>
      <w:keepNext/>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jc w:val="center"/>
    </w:pPr>
    <w:rPr>
      <w:rFonts w:ascii="Arial Bold" w:hAnsi="Arial Bold" w:cs="Arial"/>
      <w:bCs w:val="0"/>
      <w:sz w:val="22"/>
    </w:rPr>
  </w:style>
  <w:style w:type="character" w:styleId="CaptionChar" w:customStyle="1">
    <w:name w:val="Caption Char"/>
    <w:aliases w:val="Figure Char,Beschriftung Char Char Char,Abbeschriftung Char,Abb Char,Abbildungsbeschr. Char,Marginalie Char"/>
    <w:basedOn w:val="DefaultParagraphFont"/>
    <w:link w:val="Caption"/>
    <w:rsid w:val="00EF558A"/>
    <w:rPr>
      <w:rFonts w:ascii="Arial" w:hAnsi="Arial"/>
      <w:b/>
      <w:bCs/>
      <w:lang w:val="en-GB" w:eastAsia="en-US"/>
    </w:rPr>
  </w:style>
  <w:style w:type="paragraph" w:styleId="ListOutline" w:customStyle="1">
    <w:name w:val="List Outline"/>
    <w:basedOn w:val="List"/>
    <w:rsid w:val="00EF558A"/>
    <w:pPr>
      <w:numPr>
        <w:numId w:val="27"/>
      </w:numPr>
      <w:tabs>
        <w:tab w:val="clear" w:pos="357"/>
        <w:tab w:val="left" w:pos="397"/>
        <w:tab w:val="left" w:pos="794"/>
        <w:tab w:val="left" w:pos="1304"/>
        <w:tab w:val="left" w:pos="1701"/>
        <w:tab w:val="left" w:pos="2098"/>
        <w:tab w:val="left" w:pos="2494"/>
        <w:tab w:val="left" w:pos="2891"/>
        <w:tab w:val="left" w:pos="3288"/>
        <w:tab w:val="left" w:pos="3685"/>
        <w:tab w:val="left" w:pos="4082"/>
        <w:tab w:val="left" w:pos="4479"/>
      </w:tabs>
      <w:spacing w:after="120"/>
      <w:jc w:val="both"/>
    </w:pPr>
    <w:rPr>
      <w:rFonts w:cs="Arial"/>
      <w:sz w:val="22"/>
      <w:szCs w:val="20"/>
    </w:rPr>
  </w:style>
  <w:style w:type="paragraph" w:styleId="ListOutline2" w:customStyle="1">
    <w:name w:val="List Outline 2"/>
    <w:basedOn w:val="ListOutline"/>
    <w:rsid w:val="00EF558A"/>
    <w:pPr>
      <w:numPr>
        <w:ilvl w:val="1"/>
      </w:numPr>
    </w:pPr>
  </w:style>
  <w:style w:type="paragraph" w:styleId="ListOutline3" w:customStyle="1">
    <w:name w:val="List Outline 3"/>
    <w:basedOn w:val="ListOutline2"/>
    <w:rsid w:val="00EF558A"/>
    <w:pPr>
      <w:numPr>
        <w:ilvl w:val="2"/>
      </w:numPr>
    </w:pPr>
  </w:style>
  <w:style w:type="paragraph" w:styleId="ListOutline4" w:customStyle="1">
    <w:name w:val="List Outline 4"/>
    <w:basedOn w:val="ListOutline3"/>
    <w:rsid w:val="00EF558A"/>
    <w:pPr>
      <w:numPr>
        <w:ilvl w:val="3"/>
      </w:numPr>
    </w:pPr>
  </w:style>
  <w:style w:type="paragraph" w:styleId="ListOutline5" w:customStyle="1">
    <w:name w:val="List Outline 5"/>
    <w:basedOn w:val="ListOutline4"/>
    <w:rsid w:val="00EF558A"/>
    <w:pPr>
      <w:numPr>
        <w:ilvl w:val="4"/>
      </w:numPr>
    </w:pPr>
  </w:style>
  <w:style w:type="paragraph" w:styleId="Quote1" w:customStyle="1">
    <w:name w:val="Quote 1"/>
    <w:basedOn w:val="BodyText"/>
    <w:next w:val="BodyText"/>
    <w:rsid w:val="00EF558A"/>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ind w:left="397"/>
      <w:jc w:val="both"/>
    </w:pPr>
    <w:rPr>
      <w:rFonts w:cs="Arial"/>
      <w:szCs w:val="20"/>
    </w:rPr>
  </w:style>
  <w:style w:type="paragraph" w:styleId="Quote2" w:customStyle="1">
    <w:name w:val="Quote 2"/>
    <w:basedOn w:val="Quote1"/>
    <w:next w:val="BodyText"/>
    <w:rsid w:val="00EF558A"/>
    <w:pPr>
      <w:ind w:left="907"/>
    </w:pPr>
  </w:style>
  <w:style w:type="paragraph" w:styleId="Quote3" w:customStyle="1">
    <w:name w:val="Quote 3"/>
    <w:basedOn w:val="Quote2"/>
    <w:next w:val="BodyText"/>
    <w:rsid w:val="00EF558A"/>
    <w:pPr>
      <w:ind w:left="1304"/>
    </w:pPr>
  </w:style>
  <w:style w:type="paragraph" w:styleId="Reference" w:customStyle="1">
    <w:name w:val="Reference"/>
    <w:basedOn w:val="BodyText"/>
    <w:link w:val="ReferenceChar"/>
    <w:qFormat/>
    <w:rsid w:val="00EF558A"/>
    <w:pPr>
      <w:numPr>
        <w:numId w:val="28"/>
      </w:numPr>
      <w:tabs>
        <w:tab w:val="clear" w:pos="357"/>
      </w:tabs>
      <w:jc w:val="both"/>
    </w:pPr>
    <w:rPr>
      <w:rFonts w:cs="Arial"/>
      <w:sz w:val="22"/>
      <w:szCs w:val="20"/>
    </w:rPr>
  </w:style>
  <w:style w:type="paragraph" w:styleId="SubtitleLeft" w:customStyle="1">
    <w:name w:val="Subtitle Left"/>
    <w:basedOn w:val="Subtitle"/>
    <w:next w:val="BodyText"/>
    <w:rsid w:val="00EF558A"/>
    <w:pPr>
      <w:keepNext/>
      <w:keepLines/>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200"/>
      <w:jc w:val="left"/>
      <w:outlineLvl w:val="9"/>
    </w:pPr>
    <w:rPr>
      <w:rFonts w:ascii="Arial Bold" w:hAnsi="Arial Bold"/>
      <w:b/>
      <w:sz w:val="22"/>
      <w:szCs w:val="20"/>
    </w:rPr>
  </w:style>
  <w:style w:type="paragraph" w:styleId="TableBodyCentre" w:customStyle="1">
    <w:name w:val="Table Body Centre"/>
    <w:basedOn w:val="TableBodyLeft"/>
    <w:link w:val="TableBodyCentreChar"/>
    <w:rsid w:val="00EF558A"/>
    <w:pPr>
      <w:jc w:val="center"/>
    </w:pPr>
  </w:style>
  <w:style w:type="paragraph" w:styleId="TableBodyLeft" w:customStyle="1">
    <w:name w:val="Table Body Left"/>
    <w:basedOn w:val="BodyText"/>
    <w:link w:val="TableBodyLeftChar"/>
    <w:rsid w:val="00EF558A"/>
    <w:pPr>
      <w:tabs>
        <w:tab w:val="clear" w:pos="357"/>
        <w:tab w:val="left" w:pos="397"/>
        <w:tab w:val="left" w:pos="794"/>
        <w:tab w:val="left" w:pos="1191"/>
        <w:tab w:val="left" w:pos="1587"/>
        <w:tab w:val="left" w:pos="1984"/>
        <w:tab w:val="left" w:pos="2381"/>
        <w:tab w:val="left" w:pos="2778"/>
        <w:tab w:val="left" w:pos="3175"/>
        <w:tab w:val="left" w:pos="3572"/>
        <w:tab w:val="left" w:pos="3969"/>
      </w:tabs>
      <w:spacing w:before="40" w:after="40"/>
    </w:pPr>
    <w:rPr>
      <w:rFonts w:cs="Arial"/>
      <w:szCs w:val="20"/>
    </w:rPr>
  </w:style>
  <w:style w:type="character" w:styleId="TableBodyLeftChar" w:customStyle="1">
    <w:name w:val="Table Body Left Char"/>
    <w:link w:val="TableBodyLeft"/>
    <w:rsid w:val="00EF558A"/>
    <w:rPr>
      <w:rFonts w:ascii="Arial" w:hAnsi="Arial" w:cs="Arial"/>
      <w:lang w:val="en-GB" w:eastAsia="en-US"/>
    </w:rPr>
  </w:style>
  <w:style w:type="character" w:styleId="TableBodyCentreChar" w:customStyle="1">
    <w:name w:val="Table Body Centre Char"/>
    <w:link w:val="TableBodyCentre"/>
    <w:rsid w:val="00EF558A"/>
    <w:rPr>
      <w:rFonts w:ascii="Arial" w:hAnsi="Arial" w:cs="Arial"/>
      <w:lang w:val="en-GB" w:eastAsia="en-US"/>
    </w:rPr>
  </w:style>
  <w:style w:type="paragraph" w:styleId="TableBodyRight" w:customStyle="1">
    <w:name w:val="Table Body Right"/>
    <w:basedOn w:val="TableBodyLeft"/>
    <w:rsid w:val="00EF558A"/>
    <w:pPr>
      <w:jc w:val="right"/>
    </w:pPr>
  </w:style>
  <w:style w:type="paragraph" w:styleId="TableBullet1" w:customStyle="1">
    <w:name w:val="Table Bullet 1"/>
    <w:basedOn w:val="TableBodyLeft"/>
    <w:rsid w:val="00EF558A"/>
    <w:pPr>
      <w:numPr>
        <w:numId w:val="30"/>
      </w:numPr>
      <w:tabs>
        <w:tab w:val="left" w:pos="397"/>
        <w:tab w:val="num" w:pos="1800"/>
      </w:tabs>
      <w:ind w:left="1800" w:hanging="360"/>
    </w:pPr>
  </w:style>
  <w:style w:type="paragraph" w:styleId="TableBullet1Indent" w:customStyle="1">
    <w:name w:val="Table Bullet 1 Indent"/>
    <w:basedOn w:val="TableBullet1"/>
    <w:rsid w:val="00EF558A"/>
    <w:pPr>
      <w:numPr>
        <w:ilvl w:val="1"/>
      </w:numPr>
      <w:tabs>
        <w:tab w:val="left" w:pos="794"/>
        <w:tab w:val="num" w:pos="1800"/>
      </w:tabs>
      <w:ind w:left="1800" w:hanging="360"/>
    </w:pPr>
  </w:style>
  <w:style w:type="paragraph" w:styleId="TableBullet2" w:customStyle="1">
    <w:name w:val="Table Bullet 2"/>
    <w:basedOn w:val="TableBullet1"/>
    <w:rsid w:val="00EF558A"/>
    <w:pPr>
      <w:numPr>
        <w:ilvl w:val="2"/>
      </w:numPr>
      <w:tabs>
        <w:tab w:val="left" w:pos="794"/>
        <w:tab w:val="num" w:pos="1800"/>
      </w:tabs>
      <w:ind w:left="1800" w:hanging="360"/>
    </w:pPr>
  </w:style>
  <w:style w:type="paragraph" w:styleId="TableBullet2Indent" w:customStyle="1">
    <w:name w:val="Table Bullet 2 Indent"/>
    <w:basedOn w:val="TableBullet1Indent"/>
    <w:rsid w:val="00EF558A"/>
    <w:pPr>
      <w:numPr>
        <w:ilvl w:val="3"/>
      </w:numPr>
      <w:tabs>
        <w:tab w:val="left" w:pos="1191"/>
        <w:tab w:val="num" w:pos="1800"/>
      </w:tabs>
      <w:ind w:left="1800" w:hanging="360"/>
    </w:pPr>
  </w:style>
  <w:style w:type="paragraph" w:styleId="TableBullet3" w:customStyle="1">
    <w:name w:val="Table Bullet 3"/>
    <w:basedOn w:val="TableBullet2"/>
    <w:rsid w:val="00EF558A"/>
    <w:pPr>
      <w:numPr>
        <w:ilvl w:val="4"/>
      </w:numPr>
      <w:tabs>
        <w:tab w:val="left" w:pos="1191"/>
        <w:tab w:val="num" w:pos="1800"/>
      </w:tabs>
      <w:ind w:left="1800" w:hanging="360"/>
    </w:pPr>
  </w:style>
  <w:style w:type="paragraph" w:styleId="TableBullet3Indent" w:customStyle="1">
    <w:name w:val="Table Bullet 3 Indent"/>
    <w:basedOn w:val="TableBullet2Indent"/>
    <w:rsid w:val="00EF558A"/>
    <w:pPr>
      <w:numPr>
        <w:ilvl w:val="5"/>
      </w:numPr>
      <w:tabs>
        <w:tab w:val="left" w:pos="1587"/>
        <w:tab w:val="num" w:pos="1800"/>
      </w:tabs>
      <w:ind w:left="1800" w:hanging="360"/>
    </w:pPr>
  </w:style>
  <w:style w:type="paragraph" w:styleId="TableBullet4" w:customStyle="1">
    <w:name w:val="Table Bullet 4"/>
    <w:basedOn w:val="TableBullet3"/>
    <w:rsid w:val="00EF558A"/>
    <w:pPr>
      <w:numPr>
        <w:ilvl w:val="6"/>
      </w:numPr>
      <w:tabs>
        <w:tab w:val="left" w:pos="1587"/>
        <w:tab w:val="num" w:pos="1800"/>
      </w:tabs>
      <w:ind w:left="1800" w:hanging="360"/>
    </w:pPr>
  </w:style>
  <w:style w:type="paragraph" w:styleId="TableBullet4Indent" w:customStyle="1">
    <w:name w:val="Table Bullet 4 Indent"/>
    <w:basedOn w:val="TableBullet3Indent"/>
    <w:rsid w:val="00EF558A"/>
    <w:pPr>
      <w:numPr>
        <w:ilvl w:val="7"/>
      </w:numPr>
      <w:tabs>
        <w:tab w:val="num" w:pos="1800"/>
        <w:tab w:val="left" w:pos="1984"/>
      </w:tabs>
      <w:ind w:left="1800" w:hanging="360"/>
    </w:pPr>
  </w:style>
  <w:style w:type="paragraph" w:styleId="TableHeading" w:customStyle="1">
    <w:name w:val="Table Heading"/>
    <w:basedOn w:val="TableBodyLeft"/>
    <w:rsid w:val="00EF558A"/>
    <w:pPr>
      <w:keepNext/>
      <w:jc w:val="center"/>
    </w:pPr>
    <w:rPr>
      <w:rFonts w:ascii="Arial Bold" w:hAnsi="Arial Bold"/>
      <w:b/>
    </w:rPr>
  </w:style>
  <w:style w:type="paragraph" w:styleId="TableNumbered1" w:customStyle="1">
    <w:name w:val="Table Numbered 1"/>
    <w:basedOn w:val="TableBodyLeft"/>
    <w:rsid w:val="00EF558A"/>
    <w:pPr>
      <w:numPr>
        <w:numId w:val="29"/>
      </w:numPr>
      <w:tabs>
        <w:tab w:val="left" w:pos="397"/>
        <w:tab w:val="num" w:pos="1440"/>
      </w:tabs>
      <w:ind w:left="1440" w:hanging="360"/>
    </w:pPr>
  </w:style>
  <w:style w:type="paragraph" w:styleId="TableNumbered2" w:customStyle="1">
    <w:name w:val="Table Numbered 2"/>
    <w:basedOn w:val="TableNumbered1"/>
    <w:rsid w:val="00EF558A"/>
    <w:pPr>
      <w:numPr>
        <w:ilvl w:val="1"/>
      </w:numPr>
      <w:tabs>
        <w:tab w:val="left" w:pos="794"/>
        <w:tab w:val="num" w:pos="1440"/>
      </w:tabs>
      <w:ind w:left="1440" w:hanging="360"/>
    </w:pPr>
  </w:style>
  <w:style w:type="paragraph" w:styleId="TableNumbered3" w:customStyle="1">
    <w:name w:val="Table Numbered 3"/>
    <w:basedOn w:val="TableNumbered2"/>
    <w:rsid w:val="00EF558A"/>
    <w:pPr>
      <w:numPr>
        <w:ilvl w:val="2"/>
      </w:numPr>
      <w:tabs>
        <w:tab w:val="clear" w:pos="1514"/>
        <w:tab w:val="num" w:pos="1440"/>
      </w:tabs>
      <w:ind w:left="1440" w:hanging="360"/>
    </w:pPr>
  </w:style>
  <w:style w:type="paragraph" w:styleId="TableOutline1" w:customStyle="1">
    <w:name w:val="Table Outline 1"/>
    <w:basedOn w:val="TableBodyLeft"/>
    <w:rsid w:val="00EF558A"/>
    <w:pPr>
      <w:numPr>
        <w:numId w:val="31"/>
      </w:numPr>
      <w:tabs>
        <w:tab w:val="num" w:pos="720"/>
      </w:tabs>
      <w:ind w:left="720" w:hanging="360"/>
    </w:pPr>
  </w:style>
  <w:style w:type="paragraph" w:styleId="TableOutline2" w:customStyle="1">
    <w:name w:val="Table Outline 2"/>
    <w:basedOn w:val="TableOutline1"/>
    <w:rsid w:val="00EF558A"/>
    <w:pPr>
      <w:numPr>
        <w:ilvl w:val="1"/>
      </w:numPr>
      <w:tabs>
        <w:tab w:val="num" w:pos="1440"/>
      </w:tabs>
      <w:ind w:left="1440" w:hanging="360"/>
    </w:pPr>
  </w:style>
  <w:style w:type="paragraph" w:styleId="TableOutline3" w:customStyle="1">
    <w:name w:val="Table Outline 3"/>
    <w:basedOn w:val="TableOutline2"/>
    <w:rsid w:val="00EF558A"/>
    <w:pPr>
      <w:numPr>
        <w:ilvl w:val="2"/>
      </w:numPr>
      <w:tabs>
        <w:tab w:val="num" w:pos="2160"/>
      </w:tabs>
      <w:ind w:left="2160" w:hanging="180"/>
    </w:pPr>
  </w:style>
  <w:style w:type="paragraph" w:styleId="TableOutline4" w:customStyle="1">
    <w:name w:val="Table Outline 4"/>
    <w:basedOn w:val="TableOutline3"/>
    <w:rsid w:val="00EF558A"/>
    <w:pPr>
      <w:numPr>
        <w:ilvl w:val="3"/>
      </w:numPr>
      <w:tabs>
        <w:tab w:val="num" w:pos="2880"/>
      </w:tabs>
      <w:ind w:left="2880" w:hanging="360"/>
    </w:pPr>
  </w:style>
  <w:style w:type="paragraph" w:styleId="TableOutline5" w:customStyle="1">
    <w:name w:val="Table Outline 5"/>
    <w:basedOn w:val="TableOutline4"/>
    <w:rsid w:val="00EF558A"/>
    <w:pPr>
      <w:numPr>
        <w:ilvl w:val="4"/>
      </w:numPr>
      <w:tabs>
        <w:tab w:val="num" w:pos="3600"/>
      </w:tabs>
      <w:ind w:left="3600" w:hanging="360"/>
    </w:pPr>
  </w:style>
  <w:style w:type="paragraph" w:styleId="TableOutline6" w:customStyle="1">
    <w:name w:val="Table Outline 6"/>
    <w:basedOn w:val="TableOutline5"/>
    <w:rsid w:val="00EF558A"/>
    <w:pPr>
      <w:numPr>
        <w:ilvl w:val="5"/>
      </w:numPr>
      <w:tabs>
        <w:tab w:val="num" w:pos="4320"/>
      </w:tabs>
      <w:ind w:left="4320" w:hanging="180"/>
    </w:pPr>
  </w:style>
  <w:style w:type="paragraph" w:styleId="TableOutline7" w:customStyle="1">
    <w:name w:val="Table Outline 7"/>
    <w:basedOn w:val="TableOutline6"/>
    <w:rsid w:val="00EF558A"/>
    <w:pPr>
      <w:numPr>
        <w:ilvl w:val="6"/>
      </w:numPr>
      <w:tabs>
        <w:tab w:val="num" w:pos="5040"/>
      </w:tabs>
      <w:ind w:left="5040" w:hanging="360"/>
    </w:pPr>
  </w:style>
  <w:style w:type="paragraph" w:styleId="TitleLeft" w:customStyle="1">
    <w:name w:val="Title Left"/>
    <w:basedOn w:val="Title"/>
    <w:next w:val="BodyText"/>
    <w:rsid w:val="00EF558A"/>
    <w:pPr>
      <w:keepNext/>
      <w:keepLines/>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200"/>
      <w:outlineLvl w:val="9"/>
    </w:pPr>
    <w:rPr>
      <w:bCs w:val="0"/>
      <w:kern w:val="0"/>
      <w:sz w:val="24"/>
      <w:szCs w:val="20"/>
    </w:rPr>
  </w:style>
  <w:style w:type="paragraph" w:styleId="TitlePage" w:customStyle="1">
    <w:name w:val="Title Page"/>
    <w:basedOn w:val="Normal"/>
    <w:rsid w:val="00EF558A"/>
    <w:pPr>
      <w:tabs>
        <w:tab w:val="clear" w:pos="357"/>
      </w:tabs>
      <w:spacing w:before="120" w:after="120"/>
      <w:jc w:val="both"/>
    </w:pPr>
    <w:rPr>
      <w:rFonts w:cs="Arial"/>
      <w:sz w:val="22"/>
    </w:rPr>
  </w:style>
  <w:style w:type="paragraph" w:styleId="TitlePageBold" w:customStyle="1">
    <w:name w:val="Title Page Bold"/>
    <w:basedOn w:val="TitlePage"/>
    <w:rsid w:val="00EF558A"/>
    <w:rPr>
      <w:rFonts w:ascii="Arial Bold" w:hAnsi="Arial Bold"/>
      <w:b/>
    </w:rPr>
  </w:style>
  <w:style w:type="paragraph" w:styleId="TitlePageBoldCentre" w:customStyle="1">
    <w:name w:val="Title Page Bold Centre"/>
    <w:basedOn w:val="TitlePageBold"/>
    <w:rsid w:val="00EF558A"/>
    <w:pPr>
      <w:jc w:val="center"/>
    </w:pPr>
  </w:style>
  <w:style w:type="paragraph" w:styleId="TitlePageSmall" w:customStyle="1">
    <w:name w:val="Title Page Small"/>
    <w:basedOn w:val="TitlePage"/>
    <w:rsid w:val="00EF558A"/>
    <w:rPr>
      <w:sz w:val="18"/>
    </w:rPr>
  </w:style>
  <w:style w:type="paragraph" w:styleId="TitlePageSmallCentre" w:customStyle="1">
    <w:name w:val="Title Page Small Centre"/>
    <w:basedOn w:val="TitlePageSmall"/>
    <w:rsid w:val="00EF558A"/>
    <w:pPr>
      <w:jc w:val="center"/>
    </w:pPr>
  </w:style>
  <w:style w:type="paragraph" w:styleId="BodyTextFirstIndent">
    <w:name w:val="Body Text First Indent"/>
    <w:basedOn w:val="BodyTextIndent"/>
    <w:link w:val="BodyTextFirstIndentChar"/>
    <w:rsid w:val="00EF558A"/>
    <w:pPr>
      <w:widowControl/>
      <w:tabs>
        <w:tab w:val="clear" w:pos="-720"/>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ind w:left="397"/>
      <w:jc w:val="both"/>
    </w:pPr>
    <w:rPr>
      <w:rFonts w:cs="Arial"/>
      <w:sz w:val="22"/>
      <w:szCs w:val="20"/>
    </w:rPr>
  </w:style>
  <w:style w:type="character" w:styleId="BodyTextChar2" w:customStyle="1">
    <w:name w:val="Body Text Char2"/>
    <w:aliases w:val="Body Text Char1 Char1,Body Text Char Char Char1,Body Text Char1 Char Char Char1,Body Text Char Char Char Char Char1,Body Text Char2 Char Char Char Char Char1,Body Text Char Char Char Char Char Char Char1,Body Text Char2 Char Char Char1"/>
    <w:basedOn w:val="DefaultParagraphFont"/>
    <w:link w:val="BodyText"/>
    <w:rsid w:val="00EF558A"/>
    <w:rPr>
      <w:rFonts w:ascii="Arial" w:hAnsi="Arial"/>
      <w:szCs w:val="24"/>
      <w:lang w:val="en-GB" w:eastAsia="en-US"/>
    </w:rPr>
  </w:style>
  <w:style w:type="character" w:styleId="BodyTextFirstIndentChar" w:customStyle="1">
    <w:name w:val="Body Text First Indent Char"/>
    <w:basedOn w:val="BodyTextChar2"/>
    <w:link w:val="BodyTextFirstIndent"/>
    <w:rsid w:val="00EF558A"/>
    <w:rPr>
      <w:rFonts w:ascii="Arial" w:hAnsi="Arial" w:cs="Arial"/>
      <w:sz w:val="22"/>
      <w:szCs w:val="24"/>
      <w:lang w:val="en-GB" w:eastAsia="en-US"/>
    </w:rPr>
  </w:style>
  <w:style w:type="paragraph" w:styleId="BodyTextFirstIndent2">
    <w:name w:val="Body Text First Indent 2"/>
    <w:basedOn w:val="BodyTextIndent2"/>
    <w:link w:val="BodyTextFirstIndent2Char"/>
    <w:rsid w:val="00EF558A"/>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ind w:left="907"/>
      <w:jc w:val="both"/>
    </w:pPr>
    <w:rPr>
      <w:rFonts w:cs="Arial"/>
      <w:sz w:val="22"/>
      <w:szCs w:val="20"/>
    </w:rPr>
  </w:style>
  <w:style w:type="character" w:styleId="BodyTextIndentChar" w:customStyle="1">
    <w:name w:val="Body Text Indent Char"/>
    <w:basedOn w:val="DefaultParagraphFont"/>
    <w:link w:val="BodyTextIndent"/>
    <w:rsid w:val="00EF558A"/>
    <w:rPr>
      <w:rFonts w:ascii="Arial" w:hAnsi="Arial"/>
      <w:szCs w:val="24"/>
      <w:lang w:val="en-GB" w:eastAsia="en-US"/>
    </w:rPr>
  </w:style>
  <w:style w:type="character" w:styleId="BodyTextFirstIndent2Char" w:customStyle="1">
    <w:name w:val="Body Text First Indent 2 Char"/>
    <w:basedOn w:val="BodyTextIndentChar"/>
    <w:link w:val="BodyTextFirstIndent2"/>
    <w:rsid w:val="00EF558A"/>
    <w:rPr>
      <w:rFonts w:ascii="Arial" w:hAnsi="Arial" w:cs="Arial"/>
      <w:sz w:val="22"/>
      <w:szCs w:val="24"/>
      <w:lang w:val="en-GB" w:eastAsia="en-US"/>
    </w:rPr>
  </w:style>
  <w:style w:type="character" w:styleId="CommentTextChar" w:customStyle="1">
    <w:name w:val="Comment Text Char"/>
    <w:basedOn w:val="BodyTextChar"/>
    <w:link w:val="CommentText"/>
    <w:uiPriority w:val="99"/>
    <w:qFormat/>
    <w:rsid w:val="00EF558A"/>
    <w:rPr>
      <w:rFonts w:ascii="Arial" w:hAnsi="Arial" w:cs="Arial"/>
      <w:sz w:val="22"/>
      <w:lang w:val="en-GB" w:eastAsia="en-US"/>
    </w:rPr>
  </w:style>
  <w:style w:type="character" w:styleId="Emphasis">
    <w:name w:val="Emphasis"/>
    <w:uiPriority w:val="20"/>
    <w:qFormat/>
    <w:rsid w:val="00EF558A"/>
    <w:rPr>
      <w:b/>
      <w:i w:val="0"/>
      <w:iCs/>
      <w:lang w:val="en-GB"/>
    </w:rPr>
  </w:style>
  <w:style w:type="paragraph" w:styleId="Attachment1" w:customStyle="1">
    <w:name w:val="Attachment 1"/>
    <w:basedOn w:val="BodyText"/>
    <w:next w:val="BodyText"/>
    <w:rsid w:val="00EF558A"/>
    <w:pPr>
      <w:keepNext/>
      <w:keepLines/>
      <w:pageBreakBefore/>
      <w:numPr>
        <w:ilvl w:val="4"/>
        <w:numId w:val="24"/>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200"/>
      <w:jc w:val="center"/>
      <w:outlineLvl w:val="0"/>
    </w:pPr>
    <w:rPr>
      <w:rFonts w:ascii="Arial Bold" w:hAnsi="Arial Bold" w:cs="Arial"/>
      <w:b/>
      <w:caps/>
      <w:sz w:val="24"/>
      <w:szCs w:val="20"/>
    </w:rPr>
  </w:style>
  <w:style w:type="character" w:styleId="Formulae" w:customStyle="1">
    <w:name w:val="Formulae"/>
    <w:rsid w:val="00EF558A"/>
    <w:rPr>
      <w:position w:val="-10"/>
      <w:lang w:val="en-GB"/>
    </w:rPr>
  </w:style>
  <w:style w:type="paragraph" w:styleId="Attachment2" w:customStyle="1">
    <w:name w:val="Attachment 2"/>
    <w:basedOn w:val="Attachment1"/>
    <w:next w:val="BodyText"/>
    <w:rsid w:val="00EF558A"/>
    <w:pPr>
      <w:pageBreakBefore w:val="0"/>
      <w:numPr>
        <w:ilvl w:val="6"/>
      </w:numPr>
      <w:spacing w:before="360"/>
      <w:jc w:val="left"/>
      <w:outlineLvl w:val="1"/>
    </w:pPr>
    <w:rPr>
      <w:sz w:val="22"/>
    </w:rPr>
  </w:style>
  <w:style w:type="paragraph" w:styleId="Attachment3" w:customStyle="1">
    <w:name w:val="Attachment 3"/>
    <w:basedOn w:val="Attachment2"/>
    <w:next w:val="BodyText"/>
    <w:rsid w:val="00EF558A"/>
    <w:pPr>
      <w:numPr>
        <w:ilvl w:val="7"/>
      </w:numPr>
      <w:spacing w:before="280"/>
      <w:outlineLvl w:val="2"/>
    </w:pPr>
    <w:rPr>
      <w:caps w:val="0"/>
    </w:rPr>
  </w:style>
  <w:style w:type="paragraph" w:styleId="Attachment4" w:customStyle="1">
    <w:name w:val="Attachment 4"/>
    <w:basedOn w:val="Attachment3"/>
    <w:next w:val="BodyText"/>
    <w:rsid w:val="00EF558A"/>
    <w:pPr>
      <w:numPr>
        <w:ilvl w:val="8"/>
      </w:numPr>
      <w:outlineLvl w:val="3"/>
    </w:pPr>
  </w:style>
  <w:style w:type="paragraph" w:styleId="Attachment5" w:customStyle="1">
    <w:name w:val="Attachment 5"/>
    <w:basedOn w:val="Attachment4"/>
    <w:next w:val="BodyText"/>
    <w:rsid w:val="00EF558A"/>
    <w:pPr>
      <w:numPr>
        <w:ilvl w:val="4"/>
        <w:numId w:val="2"/>
      </w:numPr>
      <w:outlineLvl w:val="4"/>
    </w:pPr>
  </w:style>
  <w:style w:type="paragraph" w:styleId="Attachment6" w:customStyle="1">
    <w:name w:val="Attachment 6"/>
    <w:basedOn w:val="Attachment5"/>
    <w:next w:val="BodyText2"/>
    <w:rsid w:val="00EF558A"/>
    <w:pPr>
      <w:keepNext w:val="0"/>
      <w:numPr>
        <w:ilvl w:val="5"/>
        <w:numId w:val="24"/>
      </w:numPr>
      <w:tabs>
        <w:tab w:val="left" w:pos="397"/>
      </w:tabs>
      <w:spacing w:before="0" w:after="120"/>
      <w:jc w:val="both"/>
      <w:outlineLvl w:val="5"/>
    </w:pPr>
    <w:rPr>
      <w:rFonts w:ascii="Arial" w:hAnsi="Arial"/>
      <w:b w:val="0"/>
    </w:rPr>
  </w:style>
  <w:style w:type="paragraph" w:styleId="Attachment7" w:customStyle="1">
    <w:name w:val="Attachment 7"/>
    <w:basedOn w:val="Attachment6"/>
    <w:next w:val="BodyText3"/>
    <w:rsid w:val="00EF558A"/>
    <w:pPr>
      <w:numPr>
        <w:ilvl w:val="6"/>
        <w:numId w:val="2"/>
      </w:numPr>
      <w:tabs>
        <w:tab w:val="left" w:pos="907"/>
      </w:tabs>
      <w:outlineLvl w:val="6"/>
    </w:pPr>
  </w:style>
  <w:style w:type="paragraph" w:styleId="Attachment8" w:customStyle="1">
    <w:name w:val="Attachment 8"/>
    <w:basedOn w:val="Attachment7"/>
    <w:rsid w:val="00EF558A"/>
    <w:pPr>
      <w:numPr>
        <w:ilvl w:val="7"/>
      </w:numPr>
      <w:tabs>
        <w:tab w:val="left" w:pos="1304"/>
      </w:tabs>
      <w:outlineLvl w:val="7"/>
    </w:pPr>
  </w:style>
  <w:style w:type="paragraph" w:styleId="Attachment9" w:customStyle="1">
    <w:name w:val="Attachment 9"/>
    <w:basedOn w:val="Attachment8"/>
    <w:rsid w:val="00EF558A"/>
    <w:pPr>
      <w:numPr>
        <w:ilvl w:val="8"/>
      </w:numPr>
      <w:tabs>
        <w:tab w:val="left" w:pos="1701"/>
      </w:tabs>
      <w:outlineLvl w:val="8"/>
    </w:pPr>
  </w:style>
  <w:style w:type="character" w:styleId="Superscript" w:customStyle="1">
    <w:name w:val="Superscript"/>
    <w:rsid w:val="00EF558A"/>
    <w:rPr>
      <w:vertAlign w:val="superscript"/>
      <w:lang w:val="en-GB"/>
    </w:rPr>
  </w:style>
  <w:style w:type="character" w:styleId="Subscript" w:customStyle="1">
    <w:name w:val="Subscript"/>
    <w:rsid w:val="00EF558A"/>
    <w:rPr>
      <w:vertAlign w:val="subscript"/>
      <w:lang w:val="en-GB"/>
    </w:rPr>
  </w:style>
  <w:style w:type="character" w:styleId="Instruction" w:customStyle="1">
    <w:name w:val="Instruction"/>
    <w:rsid w:val="00EF558A"/>
    <w:rPr>
      <w:color w:val="0000FF"/>
      <w:lang w:val="en-GB"/>
    </w:rPr>
  </w:style>
  <w:style w:type="paragraph" w:styleId="FooterRed" w:customStyle="1">
    <w:name w:val="Footer Red"/>
    <w:basedOn w:val="Header"/>
    <w:rsid w:val="00EF558A"/>
    <w:pPr>
      <w:tabs>
        <w:tab w:val="clear" w:pos="0"/>
        <w:tab w:val="clear" w:pos="4820"/>
        <w:tab w:val="clear" w:pos="9639"/>
        <w:tab w:val="center" w:pos="5102"/>
        <w:tab w:val="right" w:pos="10205"/>
      </w:tabs>
      <w:spacing w:before="60"/>
      <w:jc w:val="center"/>
    </w:pPr>
    <w:rPr>
      <w:rFonts w:cs="Arial"/>
      <w:b/>
      <w:color w:val="FF0000"/>
      <w:sz w:val="20"/>
    </w:rPr>
  </w:style>
  <w:style w:type="paragraph" w:styleId="HeaderBold" w:customStyle="1">
    <w:name w:val="Header Bold"/>
    <w:basedOn w:val="Header"/>
    <w:rsid w:val="00EF558A"/>
    <w:pPr>
      <w:tabs>
        <w:tab w:val="clear" w:pos="0"/>
        <w:tab w:val="clear" w:pos="4820"/>
        <w:tab w:val="clear" w:pos="9639"/>
        <w:tab w:val="center" w:pos="5102"/>
        <w:tab w:val="right" w:pos="10205"/>
      </w:tabs>
      <w:spacing w:before="20"/>
      <w:jc w:val="both"/>
    </w:pPr>
    <w:rPr>
      <w:rFonts w:cs="Arial"/>
      <w:b/>
      <w:sz w:val="20"/>
    </w:rPr>
  </w:style>
  <w:style w:type="paragraph" w:styleId="TitlePageRed" w:customStyle="1">
    <w:name w:val="Title Page Red"/>
    <w:basedOn w:val="TitlePage"/>
    <w:rsid w:val="00EF558A"/>
    <w:rPr>
      <w:rFonts w:ascii="Arial Bold" w:hAnsi="Arial Bold"/>
      <w:b/>
      <w:color w:val="FF0000"/>
    </w:rPr>
  </w:style>
  <w:style w:type="paragraph" w:styleId="ListParagraph">
    <w:name w:val="List Paragraph"/>
    <w:aliases w:val="Liste puces 2,Paragraphe de liste1,Table/Figure Heading,numbers normal cal,List Paragraph1,Bullet List Paragraph,Use Case List Paragraph,Ref,List Paragraph11,List Paragraph111,FooterText,numbered,Paragraphe de liste,Normal Sentence,b1,lp1"/>
    <w:basedOn w:val="Normal"/>
    <w:link w:val="ListParagraphChar"/>
    <w:uiPriority w:val="34"/>
    <w:qFormat/>
    <w:rsid w:val="00EF558A"/>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ind w:left="737"/>
      <w:contextualSpacing/>
      <w:mirrorIndents/>
      <w:jc w:val="both"/>
    </w:pPr>
    <w:rPr>
      <w:rFonts w:cs="Arial"/>
      <w:sz w:val="22"/>
    </w:rPr>
  </w:style>
  <w:style w:type="character" w:styleId="CommentSubjectChar" w:customStyle="1">
    <w:name w:val="Comment Subject Char"/>
    <w:basedOn w:val="CommentTextChar"/>
    <w:link w:val="CommentSubject"/>
    <w:rsid w:val="00EF558A"/>
    <w:rPr>
      <w:rFonts w:ascii="Arial" w:hAnsi="Arial" w:cs="Arial"/>
      <w:b/>
      <w:bCs/>
      <w:sz w:val="22"/>
      <w:lang w:val="en-GB" w:eastAsia="en-US"/>
    </w:rPr>
  </w:style>
  <w:style w:type="paragraph" w:styleId="StyleLeft3cm" w:customStyle="1">
    <w:name w:val="Style Left:  3 cm"/>
    <w:basedOn w:val="Normal"/>
    <w:rsid w:val="00EF558A"/>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ind w:left="1701"/>
      <w:jc w:val="both"/>
    </w:pPr>
    <w:rPr>
      <w:sz w:val="22"/>
      <w:szCs w:val="20"/>
    </w:rPr>
  </w:style>
  <w:style w:type="paragraph" w:styleId="TableKahramaa" w:customStyle="1">
    <w:name w:val="Table Kahramaa"/>
    <w:basedOn w:val="Normal"/>
    <w:qFormat/>
    <w:rsid w:val="00EF558A"/>
    <w:pPr>
      <w:tabs>
        <w:tab w:val="clear" w:pos="357"/>
      </w:tabs>
      <w:spacing w:before="120" w:line="240" w:lineRule="atLeast"/>
      <w:jc w:val="both"/>
    </w:pPr>
    <w:rPr>
      <w:rFonts w:eastAsia="Calibri" w:cs="Arial"/>
      <w:sz w:val="22"/>
      <w:lang w:val="de-DE"/>
    </w:rPr>
  </w:style>
  <w:style w:type="paragraph" w:styleId="StyleTableBodyLeft11pt" w:customStyle="1">
    <w:name w:val="Style Table Body Left + 11 pt"/>
    <w:basedOn w:val="TableBodyLeft"/>
    <w:rsid w:val="00EF558A"/>
    <w:rPr>
      <w:sz w:val="22"/>
    </w:rPr>
  </w:style>
  <w:style w:type="paragraph" w:styleId="BodyTableTest" w:customStyle="1">
    <w:name w:val="Body Table Test"/>
    <w:basedOn w:val="Normal"/>
    <w:rsid w:val="00EF558A"/>
    <w:pPr>
      <w:tabs>
        <w:tab w:val="clear" w:pos="357"/>
      </w:tabs>
      <w:spacing w:after="120"/>
      <w:ind w:left="1701"/>
      <w:jc w:val="center"/>
    </w:pPr>
    <w:rPr>
      <w:lang w:val="en-US" w:eastAsia="en-GB"/>
    </w:rPr>
  </w:style>
  <w:style w:type="paragraph" w:styleId="CharChar" w:customStyle="1">
    <w:name w:val="Char Char"/>
    <w:basedOn w:val="Normal"/>
    <w:semiHidden/>
    <w:rsid w:val="00EF558A"/>
    <w:pPr>
      <w:tabs>
        <w:tab w:val="clear" w:pos="357"/>
      </w:tabs>
      <w:spacing w:after="240" w:line="24" w:lineRule="atLeast"/>
      <w:jc w:val="both"/>
    </w:pPr>
    <w:rPr>
      <w:rFonts w:cs="Arial"/>
      <w:sz w:val="22"/>
      <w:szCs w:val="22"/>
      <w:lang w:val="en-US"/>
    </w:rPr>
  </w:style>
  <w:style w:type="paragraph" w:styleId="Default" w:customStyle="1">
    <w:name w:val="Default"/>
    <w:rsid w:val="00EF558A"/>
    <w:pPr>
      <w:autoSpaceDE w:val="0"/>
      <w:autoSpaceDN w:val="0"/>
      <w:adjustRightInd w:val="0"/>
    </w:pPr>
    <w:rPr>
      <w:rFonts w:ascii="Arial" w:hAnsi="Arial" w:cs="Arial" w:eastAsiaTheme="minorHAnsi"/>
      <w:color w:val="000000"/>
      <w:sz w:val="24"/>
      <w:szCs w:val="24"/>
      <w:lang w:eastAsia="en-US"/>
    </w:rPr>
  </w:style>
  <w:style w:type="character" w:styleId="UnresolvedMention1" w:customStyle="1">
    <w:name w:val="Unresolved Mention1"/>
    <w:basedOn w:val="DefaultParagraphFont"/>
    <w:uiPriority w:val="99"/>
    <w:semiHidden/>
    <w:unhideWhenUsed/>
    <w:rsid w:val="00EF558A"/>
    <w:rPr>
      <w:color w:val="605E5C"/>
      <w:shd w:val="clear" w:color="auto" w:fill="E1DFDD"/>
    </w:rPr>
  </w:style>
  <w:style w:type="character" w:styleId="UnresolvedMention2" w:customStyle="1">
    <w:name w:val="Unresolved Mention2"/>
    <w:basedOn w:val="DefaultParagraphFont"/>
    <w:uiPriority w:val="99"/>
    <w:semiHidden/>
    <w:unhideWhenUsed/>
    <w:rsid w:val="00EF558A"/>
    <w:rPr>
      <w:color w:val="605E5C"/>
      <w:shd w:val="clear" w:color="auto" w:fill="E1DFDD"/>
    </w:rPr>
  </w:style>
  <w:style w:type="paragraph" w:styleId="MyBulletStyle" w:customStyle="1">
    <w:name w:val="MyBulletStyle"/>
    <w:basedOn w:val="ListNumber"/>
    <w:link w:val="MyBulletStyleChar"/>
    <w:qFormat/>
    <w:rsid w:val="00EF558A"/>
    <w:pPr>
      <w:numPr>
        <w:numId w:val="0"/>
      </w:numPr>
      <w:tabs>
        <w:tab w:val="left" w:pos="794"/>
        <w:tab w:val="left" w:pos="1304"/>
        <w:tab w:val="left" w:pos="1701"/>
        <w:tab w:val="left" w:pos="2098"/>
        <w:tab w:val="left" w:pos="2494"/>
        <w:tab w:val="left" w:pos="2891"/>
        <w:tab w:val="left" w:pos="3288"/>
        <w:tab w:val="left" w:pos="3685"/>
        <w:tab w:val="left" w:pos="4082"/>
        <w:tab w:val="left" w:pos="4479"/>
      </w:tabs>
      <w:spacing w:after="120"/>
      <w:ind w:left="360" w:hanging="360"/>
      <w:jc w:val="both"/>
    </w:pPr>
    <w:rPr>
      <w:rFonts w:cs="Arial"/>
      <w:sz w:val="22"/>
    </w:rPr>
  </w:style>
  <w:style w:type="character" w:styleId="ListChar" w:customStyle="1">
    <w:name w:val="List Char"/>
    <w:basedOn w:val="BodyTextChar"/>
    <w:link w:val="List"/>
    <w:rsid w:val="00EF558A"/>
    <w:rPr>
      <w:rFonts w:ascii="Arial" w:hAnsi="Arial" w:cs="Arial"/>
      <w:sz w:val="22"/>
      <w:szCs w:val="24"/>
      <w:lang w:val="en-GB" w:eastAsia="en-US"/>
    </w:rPr>
  </w:style>
  <w:style w:type="character" w:styleId="ListNumberChar" w:customStyle="1">
    <w:name w:val="List Number Char"/>
    <w:basedOn w:val="ListChar"/>
    <w:link w:val="ListNumber"/>
    <w:rsid w:val="00EF558A"/>
    <w:rPr>
      <w:rFonts w:ascii="Arial" w:hAnsi="Arial" w:cs="Arial"/>
      <w:sz w:val="22"/>
      <w:szCs w:val="24"/>
      <w:lang w:val="en-GB" w:eastAsia="en-US"/>
    </w:rPr>
  </w:style>
  <w:style w:type="character" w:styleId="MyBulletStyleChar" w:customStyle="1">
    <w:name w:val="MyBulletStyle Char"/>
    <w:basedOn w:val="ListNumberChar"/>
    <w:link w:val="MyBulletStyle"/>
    <w:rsid w:val="00EF558A"/>
    <w:rPr>
      <w:rFonts w:ascii="Arial" w:hAnsi="Arial" w:cs="Arial"/>
      <w:sz w:val="22"/>
      <w:szCs w:val="24"/>
      <w:lang w:val="en-GB" w:eastAsia="en-US"/>
    </w:rPr>
  </w:style>
  <w:style w:type="character" w:styleId="UnresolvedMention3" w:customStyle="1">
    <w:name w:val="Unresolved Mention3"/>
    <w:basedOn w:val="DefaultParagraphFont"/>
    <w:uiPriority w:val="99"/>
    <w:semiHidden/>
    <w:unhideWhenUsed/>
    <w:rsid w:val="00EF558A"/>
    <w:rPr>
      <w:color w:val="605E5C"/>
      <w:shd w:val="clear" w:color="auto" w:fill="E1DFDD"/>
    </w:rPr>
  </w:style>
  <w:style w:type="character" w:styleId="Heading1Char" w:customStyle="1">
    <w:name w:val="Heading 1 Char"/>
    <w:basedOn w:val="DefaultParagraphFont"/>
    <w:link w:val="Heading1"/>
    <w:rsid w:val="003960AC"/>
    <w:rPr>
      <w:rFonts w:ascii="Arial" w:hAnsi="Arial"/>
      <w:b/>
      <w:sz w:val="26"/>
      <w:szCs w:val="24"/>
      <w:lang w:val="en-GB" w:eastAsia="en-US"/>
    </w:rPr>
  </w:style>
  <w:style w:type="character" w:styleId="Heading3Char" w:customStyle="1">
    <w:name w:val="Heading 3 Char"/>
    <w:basedOn w:val="DefaultParagraphFont"/>
    <w:link w:val="Heading3"/>
    <w:rsid w:val="003960AC"/>
    <w:rPr>
      <w:rFonts w:ascii="Arial" w:hAnsi="Arial"/>
      <w:b/>
      <w:szCs w:val="24"/>
      <w:lang w:val="en-GB" w:eastAsia="en-US"/>
    </w:rPr>
  </w:style>
  <w:style w:type="character" w:styleId="Heading4Char" w:customStyle="1">
    <w:name w:val="Heading 4 Char"/>
    <w:basedOn w:val="DefaultParagraphFont"/>
    <w:link w:val="Heading4"/>
    <w:rsid w:val="003960AC"/>
    <w:rPr>
      <w:rFonts w:ascii="Arial" w:hAnsi="Arial"/>
      <w:b/>
      <w:sz w:val="24"/>
      <w:szCs w:val="24"/>
      <w:lang w:val="en-GB" w:eastAsia="en-US"/>
    </w:rPr>
  </w:style>
  <w:style w:type="character" w:styleId="Heading5Char" w:customStyle="1">
    <w:name w:val="Heading 5 Char"/>
    <w:basedOn w:val="DefaultParagraphFont"/>
    <w:link w:val="Heading5"/>
    <w:rsid w:val="003960AC"/>
    <w:rPr>
      <w:rFonts w:ascii="Arial" w:hAnsi="Arial"/>
      <w:i/>
      <w:iCs/>
      <w:szCs w:val="24"/>
      <w:lang w:val="en-GB" w:eastAsia="en-US"/>
    </w:rPr>
  </w:style>
  <w:style w:type="character" w:styleId="Heading6Char" w:customStyle="1">
    <w:name w:val="Heading 6 Char"/>
    <w:aliases w:val="Doc Title bold Char"/>
    <w:basedOn w:val="DefaultParagraphFont"/>
    <w:link w:val="Heading6"/>
    <w:rsid w:val="003960AC"/>
    <w:rPr>
      <w:rFonts w:ascii="Arial" w:hAnsi="Arial"/>
      <w:b/>
      <w:szCs w:val="24"/>
      <w:lang w:val="en-GB" w:eastAsia="en-US"/>
    </w:rPr>
  </w:style>
  <w:style w:type="character" w:styleId="Heading7Char" w:customStyle="1">
    <w:name w:val="Heading 7 Char"/>
    <w:basedOn w:val="DefaultParagraphFont"/>
    <w:link w:val="Heading7"/>
    <w:rsid w:val="003960AC"/>
    <w:rPr>
      <w:sz w:val="24"/>
      <w:szCs w:val="24"/>
      <w:lang w:val="en-GB" w:eastAsia="en-US"/>
    </w:rPr>
  </w:style>
  <w:style w:type="character" w:styleId="Heading8Char" w:customStyle="1">
    <w:name w:val="Heading 8 Char"/>
    <w:basedOn w:val="DefaultParagraphFont"/>
    <w:link w:val="Heading8"/>
    <w:rsid w:val="003960AC"/>
    <w:rPr>
      <w:i/>
      <w:iCs/>
      <w:sz w:val="24"/>
      <w:szCs w:val="24"/>
      <w:lang w:val="en-GB" w:eastAsia="en-US"/>
    </w:rPr>
  </w:style>
  <w:style w:type="character" w:styleId="Heading9Char" w:customStyle="1">
    <w:name w:val="Heading 9 Char"/>
    <w:basedOn w:val="DefaultParagraphFont"/>
    <w:link w:val="Heading9"/>
    <w:rsid w:val="003960AC"/>
    <w:rPr>
      <w:rFonts w:ascii="Arial" w:hAnsi="Arial" w:cs="Arial"/>
      <w:sz w:val="22"/>
      <w:szCs w:val="22"/>
      <w:lang w:val="en-GB" w:eastAsia="en-US"/>
    </w:rPr>
  </w:style>
  <w:style w:type="character" w:styleId="EndnoteTextChar" w:customStyle="1">
    <w:name w:val="Endnote Text Char"/>
    <w:basedOn w:val="DefaultParagraphFont"/>
    <w:link w:val="EndnoteText"/>
    <w:semiHidden/>
    <w:rsid w:val="003960AC"/>
    <w:rPr>
      <w:rFonts w:ascii="Arial" w:hAnsi="Arial"/>
      <w:spacing w:val="-5"/>
      <w:lang w:val="en-GB" w:eastAsia="en-US"/>
    </w:rPr>
  </w:style>
  <w:style w:type="character" w:styleId="FooterChar" w:customStyle="1">
    <w:name w:val="Footer Char"/>
    <w:basedOn w:val="DefaultParagraphFont"/>
    <w:link w:val="Footer"/>
    <w:uiPriority w:val="99"/>
    <w:rsid w:val="003960AC"/>
    <w:rPr>
      <w:rFonts w:ascii="Arial" w:hAnsi="Arial"/>
      <w:b/>
      <w:sz w:val="18"/>
      <w:lang w:val="en-GB" w:eastAsia="en-US"/>
    </w:rPr>
  </w:style>
  <w:style w:type="character" w:styleId="FootnoteTextChar" w:customStyle="1">
    <w:name w:val="Footnote Text Char"/>
    <w:basedOn w:val="DefaultParagraphFont"/>
    <w:link w:val="FootnoteText"/>
    <w:semiHidden/>
    <w:rsid w:val="003960AC"/>
    <w:rPr>
      <w:rFonts w:ascii="Arial" w:hAnsi="Arial"/>
      <w:lang w:val="en-GB" w:eastAsia="en-US"/>
    </w:rPr>
  </w:style>
  <w:style w:type="character" w:styleId="TitleChar" w:customStyle="1">
    <w:name w:val="Title Char"/>
    <w:basedOn w:val="DefaultParagraphFont"/>
    <w:link w:val="Title"/>
    <w:rsid w:val="003960AC"/>
    <w:rPr>
      <w:rFonts w:ascii="Arial Bold" w:hAnsi="Arial Bold" w:cs="Arial"/>
      <w:b/>
      <w:bCs/>
      <w:caps/>
      <w:kern w:val="28"/>
      <w:sz w:val="32"/>
      <w:szCs w:val="32"/>
      <w:lang w:val="en-GB" w:eastAsia="en-US"/>
    </w:rPr>
  </w:style>
  <w:style w:type="character" w:styleId="NoteHeadingChar" w:customStyle="1">
    <w:name w:val="Note Heading Char"/>
    <w:basedOn w:val="DefaultParagraphFont"/>
    <w:link w:val="NoteHeading"/>
    <w:rsid w:val="003960AC"/>
    <w:rPr>
      <w:rFonts w:ascii="Arial" w:hAnsi="Arial"/>
      <w:szCs w:val="24"/>
      <w:lang w:val="en-GB" w:eastAsia="en-US"/>
    </w:rPr>
  </w:style>
  <w:style w:type="character" w:styleId="PlainTextChar" w:customStyle="1">
    <w:name w:val="Plain Text Char"/>
    <w:basedOn w:val="DefaultParagraphFont"/>
    <w:link w:val="PlainText"/>
    <w:rsid w:val="003960AC"/>
    <w:rPr>
      <w:rFonts w:ascii="Courier New" w:hAnsi="Courier New" w:cs="Courier New"/>
      <w:lang w:val="en-GB" w:eastAsia="en-US"/>
    </w:rPr>
  </w:style>
  <w:style w:type="character" w:styleId="SalutationChar" w:customStyle="1">
    <w:name w:val="Salutation Char"/>
    <w:basedOn w:val="DefaultParagraphFont"/>
    <w:link w:val="Salutation"/>
    <w:rsid w:val="003960AC"/>
    <w:rPr>
      <w:rFonts w:ascii="Arial" w:hAnsi="Arial"/>
      <w:szCs w:val="24"/>
      <w:lang w:val="en-GB" w:eastAsia="en-US"/>
    </w:rPr>
  </w:style>
  <w:style w:type="character" w:styleId="SignatureChar" w:customStyle="1">
    <w:name w:val="Signature Char"/>
    <w:basedOn w:val="DefaultParagraphFont"/>
    <w:link w:val="Signature"/>
    <w:rsid w:val="003960AC"/>
    <w:rPr>
      <w:rFonts w:ascii="Arial" w:hAnsi="Arial"/>
      <w:szCs w:val="24"/>
      <w:lang w:val="en-GB" w:eastAsia="en-US"/>
    </w:rPr>
  </w:style>
  <w:style w:type="character" w:styleId="SubtitleChar" w:customStyle="1">
    <w:name w:val="Subtitle Char"/>
    <w:basedOn w:val="DefaultParagraphFont"/>
    <w:link w:val="Subtitle"/>
    <w:rsid w:val="003960AC"/>
    <w:rPr>
      <w:rFonts w:ascii="Arial" w:hAnsi="Arial" w:cs="Arial"/>
      <w:sz w:val="24"/>
      <w:szCs w:val="24"/>
      <w:lang w:val="en-GB" w:eastAsia="en-US"/>
    </w:rPr>
  </w:style>
  <w:style w:type="character" w:styleId="BalloonTextChar" w:customStyle="1">
    <w:name w:val="Balloon Text Char"/>
    <w:basedOn w:val="DefaultParagraphFont"/>
    <w:link w:val="BalloonText"/>
    <w:semiHidden/>
    <w:rsid w:val="003960AC"/>
    <w:rPr>
      <w:rFonts w:ascii="Tahoma" w:hAnsi="Tahoma" w:cs="Tahoma"/>
      <w:sz w:val="16"/>
      <w:szCs w:val="16"/>
      <w:lang w:val="en-GB" w:eastAsia="en-US"/>
    </w:rPr>
  </w:style>
  <w:style w:type="character" w:styleId="ReferenceChar" w:customStyle="1">
    <w:name w:val="Reference Char"/>
    <w:link w:val="Reference"/>
    <w:rsid w:val="003960AC"/>
    <w:rPr>
      <w:rFonts w:ascii="Arial" w:hAnsi="Arial" w:cs="Arial"/>
      <w:sz w:val="22"/>
      <w:lang w:val="en-GB" w:eastAsia="en-US"/>
    </w:rPr>
  </w:style>
  <w:style w:type="numbering" w:styleId="Style1" w:customStyle="1">
    <w:name w:val="Style1"/>
    <w:uiPriority w:val="99"/>
    <w:rsid w:val="003960AC"/>
    <w:pPr>
      <w:numPr>
        <w:numId w:val="34"/>
      </w:numPr>
    </w:pPr>
  </w:style>
  <w:style w:type="paragraph" w:styleId="ReportLevel4" w:customStyle="1">
    <w:name w:val="Report Level 4"/>
    <w:next w:val="Normal"/>
    <w:link w:val="ReportLevel4Char"/>
    <w:qFormat/>
    <w:rsid w:val="003960AC"/>
    <w:pPr>
      <w:spacing w:before="100" w:after="100" w:line="360" w:lineRule="auto"/>
      <w:outlineLvl w:val="3"/>
    </w:pPr>
    <w:rPr>
      <w:rFonts w:ascii="Arial" w:hAnsi="Arial"/>
      <w:sz w:val="22"/>
      <w:szCs w:val="18"/>
      <w:lang w:val="en-GB" w:eastAsia="en-US"/>
    </w:rPr>
  </w:style>
  <w:style w:type="character" w:styleId="ReportLevel4Char" w:customStyle="1">
    <w:name w:val="Report Level 4 Char"/>
    <w:basedOn w:val="DefaultParagraphFont"/>
    <w:link w:val="ReportLevel4"/>
    <w:rsid w:val="003960AC"/>
    <w:rPr>
      <w:rFonts w:ascii="Arial" w:hAnsi="Arial"/>
      <w:sz w:val="22"/>
      <w:szCs w:val="18"/>
      <w:lang w:val="en-GB" w:eastAsia="en-US"/>
    </w:rPr>
  </w:style>
  <w:style w:type="paragraph" w:styleId="CaptionAnnexTable" w:customStyle="1">
    <w:name w:val="Caption Annex Table"/>
    <w:basedOn w:val="CaptionTable"/>
    <w:next w:val="BodyText"/>
    <w:rsid w:val="003960AC"/>
    <w:pPr>
      <w:keepLines/>
      <w:numPr>
        <w:ilvl w:val="1"/>
        <w:numId w:val="32"/>
      </w:numPr>
      <w:tabs>
        <w:tab w:val="clear" w:pos="907"/>
        <w:tab w:val="clear" w:pos="1304"/>
        <w:tab w:val="clear" w:pos="1701"/>
        <w:tab w:val="clear" w:pos="2098"/>
        <w:tab w:val="clear" w:pos="2494"/>
        <w:tab w:val="clear" w:pos="2891"/>
        <w:tab w:val="clear" w:pos="3288"/>
        <w:tab w:val="clear" w:pos="3685"/>
        <w:tab w:val="clear" w:pos="4082"/>
        <w:tab w:val="clear" w:pos="4479"/>
        <w:tab w:val="clear" w:pos="10205"/>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pPr>
    <w:rPr>
      <w:rFonts w:ascii="Arial" w:hAnsi="Arial"/>
      <w:sz w:val="20"/>
    </w:rPr>
  </w:style>
  <w:style w:type="character" w:styleId="UnresolvedMention">
    <w:name w:val="Unresolved Mention"/>
    <w:basedOn w:val="DefaultParagraphFont"/>
    <w:uiPriority w:val="99"/>
    <w:semiHidden/>
    <w:unhideWhenUsed/>
    <w:rsid w:val="003960AC"/>
    <w:rPr>
      <w:color w:val="605E5C"/>
      <w:shd w:val="clear" w:color="auto" w:fill="E1DFDD"/>
    </w:rPr>
  </w:style>
  <w:style w:type="character" w:styleId="ListParagraphChar" w:customStyle="1">
    <w:name w:val="List Paragraph Char"/>
    <w:aliases w:val="Liste puces 2 Char,Paragraphe de liste1 Char,Table/Figure Heading Char,numbers normal cal Char,List Paragraph1 Char,Bullet List Paragraph Char,Use Case List Paragraph Char,Ref Char,List Paragraph11 Char,List Paragraph111 Char,b1 Char"/>
    <w:link w:val="ListParagraph"/>
    <w:uiPriority w:val="34"/>
    <w:qFormat/>
    <w:locked/>
    <w:rsid w:val="003960AC"/>
    <w:rPr>
      <w:rFonts w:ascii="Arial" w:hAnsi="Arial" w:cs="Arial"/>
      <w:sz w:val="22"/>
      <w:szCs w:val="24"/>
      <w:lang w:val="en-GB" w:eastAsia="en-US"/>
    </w:rPr>
  </w:style>
  <w:style w:type="character" w:styleId="spellingerror" w:customStyle="1">
    <w:name w:val="spellingerror"/>
    <w:basedOn w:val="DefaultParagraphFont"/>
    <w:rsid w:val="003960AC"/>
  </w:style>
  <w:style w:type="paragraph" w:styleId="TOCHeading">
    <w:name w:val="TOC Heading"/>
    <w:basedOn w:val="Heading1"/>
    <w:next w:val="Normal"/>
    <w:uiPriority w:val="39"/>
    <w:unhideWhenUsed/>
    <w:qFormat/>
    <w:rsid w:val="003960AC"/>
    <w:pPr>
      <w:keepLines/>
      <w:tabs>
        <w:tab w:val="clear" w:pos="357"/>
      </w:tabs>
      <w:spacing w:before="240" w:line="259" w:lineRule="auto"/>
      <w:outlineLvl w:val="9"/>
    </w:pPr>
    <w:rPr>
      <w:rFonts w:asciiTheme="majorHAnsi" w:hAnsiTheme="majorHAnsi" w:eastAsiaTheme="majorEastAsia" w:cstheme="majorBidi"/>
      <w:b w:val="0"/>
      <w:color w:val="365F91" w:themeColor="accent1" w:themeShade="BF"/>
      <w:sz w:val="32"/>
      <w:szCs w:val="32"/>
      <w:lang w:val="en-US"/>
    </w:rPr>
  </w:style>
  <w:style w:type="paragraph" w:styleId="StyleStyleLeft3cmCambriaMathItalic" w:customStyle="1">
    <w:name w:val="Style Style Left:  3 cm + Cambria Math Italic"/>
    <w:basedOn w:val="StyleLeft3cm"/>
    <w:rsid w:val="003960AC"/>
    <w:pPr>
      <w:spacing w:before="120"/>
      <w:ind w:left="0"/>
      <w:jc w:val="left"/>
    </w:pPr>
    <w:rPr>
      <w:rFonts w:ascii="Cambria Math" w:hAnsi="Cambria Math"/>
      <w:i/>
      <w:iCs/>
    </w:rPr>
  </w:style>
  <w:style w:type="character" w:styleId="PlaceholderText">
    <w:name w:val="Placeholder Text"/>
    <w:basedOn w:val="DefaultParagraphFont"/>
    <w:uiPriority w:val="99"/>
    <w:semiHidden/>
    <w:rsid w:val="003960AC"/>
    <w:rPr>
      <w:color w:val="808080"/>
    </w:rPr>
  </w:style>
  <w:style w:type="character" w:styleId="Mention">
    <w:name w:val="Mention"/>
    <w:basedOn w:val="DefaultParagraphFont"/>
    <w:uiPriority w:val="99"/>
    <w:unhideWhenUsed/>
    <w:rsid w:val="003960AC"/>
    <w:rPr>
      <w:color w:val="2B579A"/>
      <w:shd w:val="clear" w:color="auto" w:fill="E1DFDD"/>
    </w:rPr>
  </w:style>
  <w:style w:type="paragraph" w:styleId="Note" w:customStyle="1">
    <w:name w:val="Note"/>
    <w:basedOn w:val="BodyText"/>
    <w:next w:val="BodyText"/>
    <w:rsid w:val="003960AC"/>
    <w:pPr>
      <w:keepLines/>
      <w:numPr>
        <w:numId w:val="33"/>
      </w:numPr>
      <w:tabs>
        <w:tab w:val="clear" w:pos="357"/>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jc w:val="both"/>
    </w:pPr>
    <w:rPr>
      <w:rFonts w:cs="Arial"/>
      <w:sz w:val="17"/>
      <w:szCs w:val="20"/>
    </w:rPr>
  </w:style>
  <w:style w:type="paragraph" w:styleId="NoteIndent" w:customStyle="1">
    <w:name w:val="Note Indent"/>
    <w:basedOn w:val="Note"/>
    <w:next w:val="BodyText"/>
    <w:rsid w:val="003960AC"/>
    <w:pPr>
      <w:numPr>
        <w:ilvl w:val="1"/>
      </w:numPr>
    </w:pPr>
  </w:style>
  <w:style w:type="paragraph" w:styleId="NoteIndent2" w:customStyle="1">
    <w:name w:val="Note Indent 2"/>
    <w:basedOn w:val="Note"/>
    <w:next w:val="BodyText"/>
    <w:rsid w:val="003960AC"/>
    <w:pPr>
      <w:numPr>
        <w:ilvl w:val="2"/>
      </w:numPr>
    </w:pPr>
  </w:style>
  <w:style w:type="paragraph" w:styleId="NoteNumbered" w:customStyle="1">
    <w:name w:val="Note Numbered"/>
    <w:basedOn w:val="Note"/>
    <w:rsid w:val="003960AC"/>
    <w:pPr>
      <w:numPr>
        <w:ilvl w:val="3"/>
      </w:numPr>
    </w:pPr>
  </w:style>
  <w:style w:type="paragraph" w:styleId="NoteNumberedIndent" w:customStyle="1">
    <w:name w:val="Note Numbered Indent"/>
    <w:basedOn w:val="Note"/>
    <w:rsid w:val="003960AC"/>
    <w:pPr>
      <w:numPr>
        <w:ilvl w:val="4"/>
      </w:numPr>
    </w:pPr>
  </w:style>
  <w:style w:type="paragraph" w:styleId="NoteNumberedIndent2" w:customStyle="1">
    <w:name w:val="Note Numbered Indent 2"/>
    <w:basedOn w:val="Note"/>
    <w:rsid w:val="003960AC"/>
    <w:pPr>
      <w:numPr>
        <w:ilvl w:val="5"/>
      </w:numPr>
    </w:pPr>
  </w:style>
  <w:style w:type="paragraph" w:styleId="InlineFigure" w:customStyle="1">
    <w:name w:val="Inline Figure"/>
    <w:basedOn w:val="BodyText"/>
    <w:rsid w:val="003960AC"/>
    <w:pPr>
      <w:keepNext/>
      <w:keepLines/>
      <w:tabs>
        <w:tab w:val="clear" w:pos="357"/>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200" w:after="200"/>
      <w:jc w:val="center"/>
    </w:pPr>
    <w:rPr>
      <w:rFonts w:cs="Arial"/>
      <w:szCs w:val="20"/>
    </w:rPr>
  </w:style>
  <w:style w:type="paragraph" w:styleId="TableHeadingCentre" w:customStyle="1">
    <w:name w:val="Table Heading Centre"/>
    <w:basedOn w:val="TableBodyLeft"/>
    <w:rsid w:val="003960AC"/>
    <w:pPr>
      <w:keepNext/>
      <w:keepLines/>
      <w:tabs>
        <w:tab w:val="clear" w:pos="397"/>
        <w:tab w:val="clear" w:pos="794"/>
        <w:tab w:val="clear" w:pos="1191"/>
        <w:tab w:val="clear" w:pos="1587"/>
        <w:tab w:val="clear" w:pos="1984"/>
        <w:tab w:val="clear" w:pos="2778"/>
        <w:tab w:val="clear" w:pos="3175"/>
        <w:tab w:val="clear" w:pos="3572"/>
        <w:tab w:val="clear" w:pos="3969"/>
        <w:tab w:val="left" w:pos="340"/>
        <w:tab w:val="left" w:pos="680"/>
        <w:tab w:val="left" w:pos="1020"/>
        <w:tab w:val="left" w:pos="1361"/>
        <w:tab w:val="left" w:pos="1701"/>
        <w:tab w:val="left" w:pos="2041"/>
        <w:tab w:val="left" w:pos="2721"/>
        <w:tab w:val="left" w:pos="3061"/>
        <w:tab w:val="left" w:pos="3402"/>
      </w:tabs>
      <w:spacing w:after="20"/>
      <w:jc w:val="center"/>
    </w:pPr>
    <w:rPr>
      <w:b/>
      <w:sz w:val="18"/>
    </w:rPr>
  </w:style>
  <w:style w:type="paragraph" w:styleId="StyleHeading4Sub-ClauseSub-paragraphClauseSubSubNoNameSub-" w:customStyle="1">
    <w:name w:val="Style Heading 4 Sub-Clause Sub-paragraphClauseSubSub_No&amp;NameSub-..."/>
    <w:basedOn w:val="Heading3"/>
    <w:rsid w:val="003960AC"/>
    <w:pPr>
      <w:keepNext/>
      <w:keepLines/>
      <w:numPr>
        <w:ilvl w:val="2"/>
      </w:numPr>
      <w:tabs>
        <w:tab w:val="clear" w:pos="-720"/>
        <w:tab w:val="clear" w:pos="357"/>
        <w:tab w:val="right" w:pos="10205"/>
      </w:tabs>
      <w:spacing w:before="200" w:after="200"/>
      <w:ind w:left="397" w:hanging="397"/>
    </w:pPr>
    <w:rPr>
      <w:bCs/>
      <w:szCs w:val="20"/>
    </w:rPr>
  </w:style>
  <w:style w:type="paragraph" w:styleId="StyleHeading4Sub-ClauseSub-paragraphClauseSubSubNoNameSub-1" w:customStyle="1">
    <w:name w:val="Style Heading 4 Sub-Clause Sub-paragraphClauseSubSub_No&amp;NameSub-...1"/>
    <w:basedOn w:val="Heading3"/>
    <w:qFormat/>
    <w:rsid w:val="003960AC"/>
    <w:pPr>
      <w:keepNext/>
      <w:keepLines/>
      <w:tabs>
        <w:tab w:val="clear" w:pos="-720"/>
        <w:tab w:val="clear" w:pos="357"/>
        <w:tab w:val="right" w:pos="10205"/>
      </w:tabs>
      <w:spacing w:before="200" w:after="200"/>
      <w:ind w:left="397" w:hanging="397"/>
    </w:pPr>
    <w:rPr>
      <w:bCs/>
      <w:szCs w:val="20"/>
    </w:rPr>
  </w:style>
  <w:style w:type="paragraph" w:styleId="NoSpacing">
    <w:name w:val="No Spacing"/>
    <w:uiPriority w:val="1"/>
    <w:qFormat/>
    <w:rsid w:val="003960AC"/>
    <w:pPr>
      <w:tabs>
        <w:tab w:val="left" w:pos="397"/>
        <w:tab w:val="left" w:pos="907"/>
        <w:tab w:val="left" w:pos="1304"/>
        <w:tab w:val="left" w:pos="1701"/>
        <w:tab w:val="left" w:pos="2098"/>
        <w:tab w:val="left" w:pos="2494"/>
        <w:tab w:val="left" w:pos="2891"/>
        <w:tab w:val="left" w:pos="3288"/>
        <w:tab w:val="left" w:pos="3685"/>
        <w:tab w:val="left" w:pos="4082"/>
        <w:tab w:val="left" w:pos="4479"/>
      </w:tabs>
    </w:pPr>
    <w:rPr>
      <w:rFonts w:ascii="Arial" w:hAnsi="Arial" w:cs="Arial"/>
      <w:sz w:val="22"/>
      <w:szCs w:val="24"/>
      <w:lang w:val="en-GB" w:eastAsia="en-US"/>
    </w:rPr>
  </w:style>
  <w:style w:type="character" w:styleId="cf01" w:customStyle="1">
    <w:name w:val="cf01"/>
    <w:basedOn w:val="DefaultParagraphFont"/>
    <w:rsid w:val="003960AC"/>
    <w:rPr>
      <w:rFonts w:hint="default" w:ascii="Segoe UI" w:hAnsi="Segoe UI" w:cs="Segoe UI"/>
      <w:sz w:val="18"/>
      <w:szCs w:val="18"/>
    </w:rPr>
  </w:style>
  <w:style w:type="character" w:styleId="cf11" w:customStyle="1">
    <w:name w:val="cf11"/>
    <w:basedOn w:val="DefaultParagraphFont"/>
    <w:rsid w:val="003960AC"/>
    <w:rPr>
      <w:rFonts w:hint="default" w:ascii="Segoe UI" w:hAnsi="Segoe UI" w:cs="Segoe UI"/>
      <w:sz w:val="18"/>
      <w:szCs w:val="18"/>
    </w:rPr>
  </w:style>
  <w:style w:type="paragraph" w:styleId="pf1" w:customStyle="1">
    <w:name w:val="pf1"/>
    <w:basedOn w:val="Normal"/>
    <w:rsid w:val="003960AC"/>
    <w:pPr>
      <w:tabs>
        <w:tab w:val="clear" w:pos="357"/>
      </w:tabs>
      <w:spacing w:before="100" w:beforeAutospacing="1" w:after="100" w:afterAutospacing="1"/>
    </w:pPr>
    <w:rPr>
      <w:rFonts w:ascii="Times New Roman" w:hAnsi="Times New Roman"/>
      <w:sz w:val="24"/>
      <w:lang w:val="en-ZA" w:eastAsia="en-ZA"/>
    </w:rPr>
  </w:style>
  <w:style w:type="paragraph" w:styleId="pf0" w:customStyle="1">
    <w:name w:val="pf0"/>
    <w:basedOn w:val="Normal"/>
    <w:rsid w:val="003960AC"/>
    <w:pPr>
      <w:tabs>
        <w:tab w:val="clear" w:pos="357"/>
      </w:tabs>
      <w:spacing w:before="100" w:beforeAutospacing="1" w:after="100" w:afterAutospacing="1"/>
    </w:pPr>
    <w:rPr>
      <w:rFonts w:ascii="Times New Roman" w:hAnsi="Times New Roman"/>
      <w:sz w:val="24"/>
      <w:lang w:val="en-ZA" w:eastAsia="en-ZA"/>
    </w:rPr>
  </w:style>
  <w:style w:type="character" w:styleId="BodyText2Char" w:customStyle="1">
    <w:name w:val="Body Text 2 Char"/>
    <w:link w:val="BodyText2"/>
    <w:rsid w:val="00583EBF"/>
    <w:rPr>
      <w:rFonts w:ascii="Arial" w:hAnsi="Arial"/>
      <w:b/>
      <w:bCs/>
      <w:szCs w:val="24"/>
      <w:lang w:val="en-GB" w:eastAsia="en-US"/>
    </w:rPr>
  </w:style>
  <w:style w:type="character" w:styleId="BodyTextIndent2Char" w:customStyle="1">
    <w:name w:val="Body Text Indent 2 Char"/>
    <w:link w:val="BodyTextIndent2"/>
    <w:rsid w:val="00583EBF"/>
    <w:rPr>
      <w:rFonts w:ascii="Arial" w:hAnsi="Arial"/>
      <w:szCs w:val="24"/>
      <w:lang w:val="en-GB" w:eastAsia="en-US"/>
    </w:rPr>
  </w:style>
  <w:style w:type="character" w:styleId="BodyTextIndent3Char" w:customStyle="1">
    <w:name w:val="Body Text Indent 3 Char"/>
    <w:link w:val="BodyTextIndent3"/>
    <w:rsid w:val="00583EBF"/>
    <w:rPr>
      <w:rFonts w:ascii="Arial" w:hAnsi="Arial"/>
      <w:sz w:val="16"/>
      <w:szCs w:val="16"/>
      <w:lang w:val="en-GB" w:eastAsia="en-US"/>
    </w:rPr>
  </w:style>
  <w:style w:type="character" w:styleId="ClosingChar" w:customStyle="1">
    <w:name w:val="Closing Char"/>
    <w:link w:val="Closing"/>
    <w:rsid w:val="00583EBF"/>
    <w:rPr>
      <w:rFonts w:ascii="Arial" w:hAnsi="Arial"/>
      <w:szCs w:val="24"/>
      <w:lang w:val="en-GB" w:eastAsia="en-US"/>
    </w:rPr>
  </w:style>
  <w:style w:type="character" w:styleId="DateChar" w:customStyle="1">
    <w:name w:val="Date Char"/>
    <w:link w:val="Date"/>
    <w:rsid w:val="00583EBF"/>
    <w:rPr>
      <w:rFonts w:ascii="Arial" w:hAnsi="Arial"/>
      <w:szCs w:val="24"/>
      <w:lang w:val="en-GB" w:eastAsia="en-US"/>
    </w:rPr>
  </w:style>
  <w:style w:type="character" w:styleId="DocumentMapChar" w:customStyle="1">
    <w:name w:val="Document Map Char"/>
    <w:link w:val="DocumentMap"/>
    <w:semiHidden/>
    <w:rsid w:val="00583EBF"/>
    <w:rPr>
      <w:rFonts w:ascii="Tahoma" w:hAnsi="Tahoma" w:cs="Tahoma"/>
      <w:szCs w:val="24"/>
      <w:shd w:val="clear" w:color="auto" w:fill="000080"/>
      <w:lang w:val="en-GB" w:eastAsia="en-US"/>
    </w:rPr>
  </w:style>
  <w:style w:type="character" w:styleId="E-mailSignatureChar" w:customStyle="1">
    <w:name w:val="E-mail Signature Char"/>
    <w:link w:val="E-mailSignature"/>
    <w:rsid w:val="00583EBF"/>
    <w:rPr>
      <w:rFonts w:ascii="Arial" w:hAnsi="Arial"/>
      <w:szCs w:val="24"/>
      <w:lang w:val="en-GB" w:eastAsia="en-US"/>
    </w:rPr>
  </w:style>
  <w:style w:type="character" w:styleId="HTMLAddressChar" w:customStyle="1">
    <w:name w:val="HTML Address Char"/>
    <w:link w:val="HTMLAddress"/>
    <w:rsid w:val="00583EBF"/>
    <w:rPr>
      <w:rFonts w:ascii="Arial" w:hAnsi="Arial"/>
      <w:i/>
      <w:iCs/>
      <w:szCs w:val="24"/>
      <w:lang w:val="en-GB" w:eastAsia="en-US"/>
    </w:rPr>
  </w:style>
  <w:style w:type="character" w:styleId="HTMLPreformattedChar" w:customStyle="1">
    <w:name w:val="HTML Preformatted Char"/>
    <w:link w:val="HTMLPreformatted"/>
    <w:rsid w:val="00583EBF"/>
    <w:rPr>
      <w:rFonts w:ascii="Courier New" w:hAnsi="Courier New" w:cs="Courier New"/>
      <w:lang w:val="en-GB" w:eastAsia="en-US"/>
    </w:rPr>
  </w:style>
  <w:style w:type="character" w:styleId="MacroTextChar" w:customStyle="1">
    <w:name w:val="Macro Text Char"/>
    <w:link w:val="MacroText"/>
    <w:semiHidden/>
    <w:rsid w:val="00583EBF"/>
    <w:rPr>
      <w:rFonts w:ascii="Courier New" w:hAnsi="Courier New" w:cs="Courier New"/>
      <w:lang w:val="en-GB" w:eastAsia="en-US"/>
    </w:rPr>
  </w:style>
  <w:style w:type="character" w:styleId="MessageHeaderChar" w:customStyle="1">
    <w:name w:val="Message Header Char"/>
    <w:link w:val="MessageHeader"/>
    <w:rsid w:val="00583EBF"/>
    <w:rPr>
      <w:rFonts w:ascii="Arial" w:hAnsi="Arial" w:cs="Arial"/>
      <w:sz w:val="24"/>
      <w:szCs w:val="24"/>
      <w:shd w:val="pct20" w:color="auto" w:fill="auto"/>
      <w:lang w:val="en-GB" w:eastAsia="en-US"/>
    </w:rPr>
  </w:style>
  <w:style w:type="paragraph" w:styleId="Sec8Clauses" w:customStyle="1">
    <w:name w:val="Sec 8 Clauses"/>
    <w:basedOn w:val="Normal"/>
    <w:autoRedefine/>
    <w:qFormat/>
    <w:rsid w:val="00583EBF"/>
    <w:pPr>
      <w:numPr>
        <w:numId w:val="35"/>
      </w:numPr>
      <w:tabs>
        <w:tab w:val="clear" w:pos="357"/>
      </w:tabs>
      <w:spacing w:after="200"/>
    </w:pPr>
    <w:rPr>
      <w:rFonts w:ascii="Times New Roman" w:hAnsi="Times New Roman"/>
      <w:b/>
      <w:bCs/>
      <w:sz w:val="24"/>
      <w:szCs w:val="20"/>
      <w:lang w:val="en-US"/>
    </w:rPr>
  </w:style>
  <w:style w:type="table" w:styleId="TableGrid1" w:customStyle="1">
    <w:name w:val="Table Grid1"/>
    <w:basedOn w:val="TableNormal"/>
    <w:next w:val="TableGrid"/>
    <w:rsid w:val="00583EBF"/>
    <w:pPr>
      <w:tabs>
        <w:tab w:val="left" w:pos="357"/>
      </w:tabs>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tyle4" w:customStyle="1">
    <w:name w:val="Style4"/>
    <w:basedOn w:val="Title"/>
    <w:link w:val="Style4Char"/>
    <w:qFormat/>
    <w:rsid w:val="00583EBF"/>
    <w:pPr>
      <w:tabs>
        <w:tab w:val="clear" w:pos="357"/>
      </w:tabs>
      <w:spacing w:before="120" w:line="360" w:lineRule="auto"/>
      <w:outlineLvl w:val="9"/>
    </w:pPr>
    <w:rPr>
      <w:rFonts w:ascii="Arial" w:hAnsi="Arial" w:cs="Times New Roman"/>
      <w:caps w:val="0"/>
      <w:sz w:val="28"/>
      <w:lang w:val="en-ZA" w:eastAsia="en-ZA" w:bidi="en-US"/>
    </w:rPr>
  </w:style>
  <w:style w:type="character" w:styleId="Style4Char" w:customStyle="1">
    <w:name w:val="Style4 Char"/>
    <w:link w:val="Style4"/>
    <w:rsid w:val="00583EBF"/>
    <w:rPr>
      <w:rFonts w:ascii="Arial" w:hAnsi="Arial"/>
      <w:b/>
      <w:bCs/>
      <w:kern w:val="28"/>
      <w:sz w:val="28"/>
      <w:szCs w:val="32"/>
      <w:lang w:bidi="en-US"/>
    </w:rPr>
  </w:style>
  <w:style w:type="paragraph" w:styleId="Style2" w:customStyle="1">
    <w:name w:val="Style2"/>
    <w:basedOn w:val="ListParagraph"/>
    <w:link w:val="Style2Char"/>
    <w:qFormat/>
    <w:rsid w:val="00583EBF"/>
    <w:pPr>
      <w:numPr>
        <w:numId w:val="36"/>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120" w:line="240" w:lineRule="auto"/>
      <w:ind w:left="0" w:hanging="380"/>
      <w:contextualSpacing w:val="0"/>
      <w:mirrorIndents w:val="0"/>
    </w:pPr>
    <w:rPr>
      <w:sz w:val="20"/>
      <w:szCs w:val="20"/>
      <w:lang w:val="x-none" w:eastAsia="en-ZA" w:bidi="en-US"/>
    </w:rPr>
  </w:style>
  <w:style w:type="character" w:styleId="Style2Char" w:customStyle="1">
    <w:name w:val="Style2 Char"/>
    <w:link w:val="Style2"/>
    <w:rsid w:val="00583EBF"/>
    <w:rPr>
      <w:rFonts w:ascii="Arial" w:hAnsi="Arial" w:cs="Arial"/>
      <w:lang w:val="x-none" w:bidi="en-US"/>
    </w:rPr>
  </w:style>
  <w:style w:type="paragraph" w:styleId="Style23" w:customStyle="1">
    <w:name w:val="Style23"/>
    <w:basedOn w:val="Normal"/>
    <w:autoRedefine/>
    <w:rsid w:val="00583EBF"/>
    <w:pPr>
      <w:numPr>
        <w:numId w:val="37"/>
      </w:numPr>
      <w:tabs>
        <w:tab w:val="clear" w:pos="357"/>
        <w:tab w:val="left" w:pos="1134"/>
        <w:tab w:val="left" w:pos="1814"/>
      </w:tabs>
      <w:suppressAutoHyphens/>
      <w:spacing w:before="120" w:after="120"/>
      <w:jc w:val="both"/>
    </w:pPr>
    <w:rPr>
      <w:snapToGrid w:val="0"/>
      <w:szCs w:val="20"/>
      <w:lang w:val="en-ZA" w:eastAsia="en-ZA"/>
    </w:rPr>
  </w:style>
  <w:style w:type="numbering" w:styleId="AMAIN1" w:customStyle="1">
    <w:name w:val="A_MAIN1"/>
    <w:rsid w:val="00583EBF"/>
    <w:pPr>
      <w:numPr>
        <w:numId w:val="38"/>
      </w:numPr>
    </w:pPr>
  </w:style>
  <w:style w:type="character" w:styleId="Heading10" w:customStyle="1">
    <w:name w:val="Heading1"/>
    <w:aliases w:val="41,Char1"/>
    <w:link w:val="Heading"/>
    <w:locked/>
    <w:rsid w:val="00583EBF"/>
    <w:rPr>
      <w:rFonts w:ascii="Arial" w:hAnsi="Arial"/>
      <w:szCs w:val="24"/>
      <w:lang w:val="en-GB"/>
    </w:rPr>
  </w:style>
  <w:style w:type="paragraph" w:styleId="Heading" w:customStyle="1">
    <w:name w:val="Heading"/>
    <w:aliases w:val="1"/>
    <w:basedOn w:val="Normal"/>
    <w:link w:val="Heading10"/>
    <w:rsid w:val="00583EBF"/>
    <w:pPr>
      <w:tabs>
        <w:tab w:val="num" w:pos="720"/>
      </w:tabs>
      <w:ind w:left="720" w:hanging="360"/>
      <w:jc w:val="both"/>
    </w:pPr>
    <w:rPr>
      <w:lang w:eastAsia="en-ZA"/>
    </w:rPr>
  </w:style>
  <w:style w:type="table" w:styleId="TableGrid10">
    <w:name w:val="Table Grid 1"/>
    <w:basedOn w:val="TableNormal"/>
    <w:rsid w:val="00583EBF"/>
    <w:pPr>
      <w:tabs>
        <w:tab w:val="left" w:pos="357"/>
      </w:tabs>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one" w:color="auto" w:sz="0" w:space="0"/>
          <w:tr2bl w:val="none" w:color="auto" w:sz="0" w:space="0"/>
        </w:tcBorders>
      </w:tcPr>
    </w:tblStylePr>
    <w:tblStylePr w:type="lastCol">
      <w:rPr>
        <w:i/>
        <w:iCs/>
      </w:rPr>
      <w:tblPr/>
      <w:tcPr>
        <w:tcBorders>
          <w:tl2br w:val="none" w:color="auto" w:sz="0" w:space="0"/>
          <w:tr2bl w:val="none" w:color="auto" w:sz="0" w:space="0"/>
        </w:tcBorders>
      </w:tcPr>
    </w:tblStylePr>
  </w:style>
  <w:style w:type="table" w:styleId="TableGrid2" w:customStyle="1">
    <w:name w:val="Table Grid2"/>
    <w:basedOn w:val="TableNormal"/>
    <w:next w:val="TableGrid"/>
    <w:rsid w:val="00583EBF"/>
    <w:pPr>
      <w:tabs>
        <w:tab w:val="left" w:pos="357"/>
      </w:tabs>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msonormal0" w:customStyle="1">
    <w:name w:val="msonormal"/>
    <w:basedOn w:val="Normal"/>
    <w:rsid w:val="00583EBF"/>
    <w:rPr>
      <w:rFonts w:ascii="Times New Roman" w:hAnsi="Times New Roman"/>
      <w:sz w:val="24"/>
    </w:rPr>
  </w:style>
  <w:style w:type="table" w:styleId="TableGrid11" w:customStyle="1">
    <w:name w:val="Table Grid 11"/>
    <w:basedOn w:val="TableNormal"/>
    <w:next w:val="TableGrid10"/>
    <w:semiHidden/>
    <w:unhideWhenUsed/>
    <w:rsid w:val="00583EBF"/>
    <w:pPr>
      <w:tabs>
        <w:tab w:val="left" w:pos="357"/>
      </w:tabs>
      <w:jc w:val="both"/>
    </w:pPr>
    <w:tblPr>
      <w:tblInd w:w="0" w:type="nil"/>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blStylePr w:type="lastRow">
      <w:rPr>
        <w:i/>
        <w:iCs/>
      </w:rPr>
      <w:tblPr/>
      <w:tcPr>
        <w:tcBorders>
          <w:tl2br w:val="none" w:color="auto" w:sz="0" w:space="0"/>
          <w:tr2bl w:val="none" w:color="auto" w:sz="0" w:space="0"/>
        </w:tcBorders>
      </w:tcPr>
    </w:tblStylePr>
    <w:tblStylePr w:type="lastCol">
      <w:rPr>
        <w:i/>
        <w:iCs/>
      </w:rPr>
      <w:tblPr/>
      <w:tcPr>
        <w:tcBorders>
          <w:tl2br w:val="none" w:color="auto" w:sz="0" w:space="0"/>
          <w:tr2bl w:val="none" w:color="auto" w:sz="0" w:space="0"/>
        </w:tcBorders>
      </w:tcPr>
    </w:tblStylePr>
  </w:style>
  <w:style w:type="numbering" w:styleId="AMAIN11" w:customStyle="1">
    <w:name w:val="A_MAIN11"/>
    <w:rsid w:val="00583EBF"/>
    <w:pPr>
      <w:numPr>
        <w:numId w:val="39"/>
      </w:numPr>
    </w:pPr>
  </w:style>
  <w:style w:type="character" w:styleId="BauchiEPClevel1Char" w:customStyle="1">
    <w:name w:val="Bauchi EPC level 1 Char"/>
    <w:basedOn w:val="DefaultParagraphFont"/>
    <w:link w:val="BauchiEPClevel1"/>
    <w:locked/>
    <w:rsid w:val="00583EBF"/>
    <w:rPr>
      <w:rFonts w:eastAsia="MS Mincho"/>
      <w:sz w:val="24"/>
      <w:szCs w:val="24"/>
    </w:rPr>
  </w:style>
  <w:style w:type="paragraph" w:styleId="BauchiEPClevel1" w:customStyle="1">
    <w:name w:val="Bauchi EPC level 1"/>
    <w:basedOn w:val="Normal"/>
    <w:link w:val="BauchiEPClevel1Char"/>
    <w:qFormat/>
    <w:rsid w:val="00583EBF"/>
    <w:pPr>
      <w:tabs>
        <w:tab w:val="clear" w:pos="357"/>
      </w:tabs>
      <w:autoSpaceDE w:val="0"/>
      <w:autoSpaceDN w:val="0"/>
      <w:adjustRightInd w:val="0"/>
      <w:spacing w:after="240"/>
      <w:jc w:val="both"/>
    </w:pPr>
    <w:rPr>
      <w:rFonts w:ascii="Times New Roman" w:hAnsi="Times New Roman" w:eastAsia="MS Mincho"/>
      <w:sz w:val="24"/>
      <w:lang w:val="en-ZA" w:eastAsia="en-ZA"/>
    </w:rPr>
  </w:style>
  <w:style w:type="paragraph" w:styleId="paragraph" w:customStyle="1">
    <w:name w:val="paragraph"/>
    <w:basedOn w:val="Normal"/>
    <w:rsid w:val="001D0ACF"/>
    <w:pPr>
      <w:tabs>
        <w:tab w:val="clear" w:pos="357"/>
      </w:tabs>
      <w:spacing w:before="100" w:beforeAutospacing="1" w:after="100" w:afterAutospacing="1"/>
    </w:pPr>
    <w:rPr>
      <w:rFonts w:ascii="Times New Roman" w:hAnsi="Times New Roman"/>
      <w:sz w:val="24"/>
      <w:lang w:val="en-ZA" w:eastAsia="en-ZA"/>
    </w:rPr>
  </w:style>
  <w:style w:type="character" w:styleId="normaltextrun" w:customStyle="1">
    <w:name w:val="normaltextrun"/>
    <w:basedOn w:val="DefaultParagraphFont"/>
    <w:rsid w:val="001D0ACF"/>
  </w:style>
  <w:style w:type="character" w:styleId="eop" w:customStyle="1">
    <w:name w:val="eop"/>
    <w:basedOn w:val="DefaultParagraphFont"/>
    <w:rsid w:val="001D0ACF"/>
  </w:style>
  <w:style w:type="table" w:styleId="TableGrid3" w:customStyle="1">
    <w:name w:val="Table Grid3"/>
    <w:basedOn w:val="TableNormal"/>
    <w:next w:val="TableGrid"/>
    <w:uiPriority w:val="39"/>
    <w:rsid w:val="002B703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Bullet1Char" w:customStyle="1">
    <w:name w:val="Bullet 1 Char"/>
    <w:link w:val="Bullet1"/>
    <w:locked/>
    <w:rsid w:val="0083591B"/>
    <w:rPr>
      <w:rFonts w:ascii="Arial" w:hAnsi="Arial" w:cs="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9544095">
      <w:bodyDiv w:val="1"/>
      <w:marLeft w:val="0"/>
      <w:marRight w:val="0"/>
      <w:marTop w:val="0"/>
      <w:marBottom w:val="0"/>
      <w:divBdr>
        <w:top w:val="none" w:sz="0" w:space="0" w:color="auto"/>
        <w:left w:val="none" w:sz="0" w:space="0" w:color="auto"/>
        <w:bottom w:val="none" w:sz="0" w:space="0" w:color="auto"/>
        <w:right w:val="none" w:sz="0" w:space="0" w:color="auto"/>
      </w:divBdr>
    </w:div>
    <w:div w:id="1907182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microsoft.com/office/2011/relationships/commentsExtended" Target="commentsExtended.xml"/><Relationship Id="rId18" Type="http://schemas.openxmlformats.org/officeDocument/2006/relationships/header" Target="header1.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yperlink" Target="http://www.ice-sa.org.za" TargetMode="External"/><Relationship Id="rId25" Type="http://schemas.openxmlformats.org/officeDocument/2006/relationships/footer" Target="footer4.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ice-sa.org.za" TargetMode="External"/><Relationship Id="rId20" Type="http://schemas.openxmlformats.org/officeDocument/2006/relationships/header" Target="header2.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4.xml"/><Relationship Id="rId32" Type="http://schemas.microsoft.com/office/2011/relationships/people" Target="people.xml"/><Relationship Id="rId5" Type="http://schemas.openxmlformats.org/officeDocument/2006/relationships/numbering" Target="numbering.xml"/><Relationship Id="rId15" Type="http://schemas.microsoft.com/office/2018/08/relationships/commentsExtensible" Target="commentsExtensible.xml"/><Relationship Id="rId23" Type="http://schemas.openxmlformats.org/officeDocument/2006/relationships/header" Target="header3.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footer" Target="footer3.xml"/><Relationship Id="rId27" Type="http://schemas.openxmlformats.org/officeDocument/2006/relationships/image" Target="media/image2.png"/><Relationship Id="rId30" Type="http://schemas.openxmlformats.org/officeDocument/2006/relationships/header" Target="header7.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ecs.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A23A2A0C1948D4B96AD0DA64CA7CDE8" ma:contentTypeVersion="12" ma:contentTypeDescription="Create a new document." ma:contentTypeScope="" ma:versionID="6e4e910174ab5d18f5b39972143cc348">
  <xsd:schema xmlns:xsd="http://www.w3.org/2001/XMLSchema" xmlns:xs="http://www.w3.org/2001/XMLSchema" xmlns:p="http://schemas.microsoft.com/office/2006/metadata/properties" xmlns:ns2="0e857090-b87a-41bc-8af4-ece260164568" xmlns:ns3="bdf46571-6fec-4cd1-9ecf-50ac844268df" targetNamespace="http://schemas.microsoft.com/office/2006/metadata/properties" ma:root="true" ma:fieldsID="a571e47395df4f67056bbce19eb094aa" ns2:_="" ns3:_="">
    <xsd:import namespace="0e857090-b87a-41bc-8af4-ece260164568"/>
    <xsd:import namespace="bdf46571-6fec-4cd1-9ecf-50ac844268d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857090-b87a-41bc-8af4-ece260164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5fa3029-581b-4330-9c67-5ed5a891eaa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df46571-6fec-4cd1-9ecf-50ac844268d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9a6a272-9054-4116-9925-abe4654bfed2}" ma:internalName="TaxCatchAll" ma:showField="CatchAllData" ma:web="bdf46571-6fec-4cd1-9ecf-50ac844268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bdf46571-6fec-4cd1-9ecf-50ac844268df" xsi:nil="true"/>
    <lcf76f155ced4ddcb4097134ff3c332f xmlns="0e857090-b87a-41bc-8af4-ece26016456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2C16CC2-9EC5-4A6C-B9EB-547C140E1CD1}">
  <ds:schemaRefs>
    <ds:schemaRef ds:uri="http://schemas.microsoft.com/sharepoint/v3/contenttype/forms"/>
  </ds:schemaRefs>
</ds:datastoreItem>
</file>

<file path=customXml/itemProps2.xml><?xml version="1.0" encoding="utf-8"?>
<ds:datastoreItem xmlns:ds="http://schemas.openxmlformats.org/officeDocument/2006/customXml" ds:itemID="{8582F5A2-B223-4248-A849-73C908443CBA}"/>
</file>

<file path=customXml/itemProps3.xml><?xml version="1.0" encoding="utf-8"?>
<ds:datastoreItem xmlns:ds="http://schemas.openxmlformats.org/officeDocument/2006/customXml" ds:itemID="{E25869FF-5C62-45B3-BB81-27838C72D596}">
  <ds:schemaRefs>
    <ds:schemaRef ds:uri="http://schemas.openxmlformats.org/officeDocument/2006/bibliography"/>
  </ds:schemaRefs>
</ds:datastoreItem>
</file>

<file path=customXml/itemProps4.xml><?xml version="1.0" encoding="utf-8"?>
<ds:datastoreItem xmlns:ds="http://schemas.openxmlformats.org/officeDocument/2006/customXml" ds:itemID="{AD2C17CB-4FB5-4682-BA1F-BB1B88A4040A}">
  <ds:schemaRefs>
    <ds:schemaRef ds:uri="http://schemas.microsoft.com/office/2006/metadata/properties"/>
    <ds:schemaRef ds:uri="http://schemas.microsoft.com/office/infopath/2007/PartnerControls"/>
    <ds:schemaRef ds:uri="bdf46571-6fec-4cd1-9ecf-50ac844268df"/>
    <ds:schemaRef ds:uri="0e857090-b87a-41bc-8af4-ece260164568"/>
  </ds:schemaRefs>
</ds:datastoreItem>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ECS</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C1.0 ECC3 Cover Page</dc:title>
  <dc:subject/>
  <dc:creator>AB</dc:creator>
  <cp:keywords/>
  <cp:lastModifiedBy>Niranjan Sentoo</cp:lastModifiedBy>
  <cp:revision>118</cp:revision>
  <cp:lastPrinted>2009-04-20T14:41:00Z</cp:lastPrinted>
  <dcterms:created xsi:type="dcterms:W3CDTF">2024-08-02T17:04:00Z</dcterms:created>
  <dcterms:modified xsi:type="dcterms:W3CDTF">2025-12-02T12:49:03Z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0x0101006A23A2A0C1948D4B96AD0DA64CA7CDE8</vt:lpwstr>
  </property>
  <property fmtid="{D5CDD505-2E9C-101B-9397-08002B2CF9AE}" pid="3" name="MediaServiceImageTags">
    <vt:lpwstr/>
  </property>
</Properties>
</file>